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F0403" w14:textId="659BF7B6" w:rsidR="00CF1C14" w:rsidRPr="001B73D0" w:rsidRDefault="00CF1C14" w:rsidP="00360B08">
      <w:pPr>
        <w:jc w:val="right"/>
        <w:rPr>
          <w:rFonts w:eastAsia="Times New Roman" w:cs="Times New Roman"/>
          <w:szCs w:val="24"/>
          <w:lang w:eastAsia="da-DK"/>
        </w:rPr>
      </w:pPr>
      <w:r w:rsidRPr="001B73D0">
        <w:rPr>
          <w:rFonts w:eastAsia="Times New Roman" w:cs="Times New Roman"/>
          <w:szCs w:val="24"/>
          <w:lang w:eastAsia="da-DK"/>
        </w:rPr>
        <w:t>EELNÕU</w:t>
      </w:r>
    </w:p>
    <w:p w14:paraId="45E9C8DF" w14:textId="62015614" w:rsidR="00CF1C14" w:rsidRPr="001B73D0" w:rsidRDefault="00DB172E" w:rsidP="00360B08">
      <w:pPr>
        <w:jc w:val="right"/>
        <w:rPr>
          <w:rFonts w:eastAsia="Times New Roman" w:cs="Times New Roman"/>
          <w:szCs w:val="24"/>
          <w:lang w:eastAsia="da-DK"/>
        </w:rPr>
      </w:pPr>
      <w:r w:rsidRPr="001B73D0">
        <w:rPr>
          <w:rFonts w:eastAsia="Times New Roman" w:cs="Times New Roman"/>
          <w:szCs w:val="24"/>
          <w:lang w:eastAsia="da-DK"/>
        </w:rPr>
        <w:t>21</w:t>
      </w:r>
      <w:r w:rsidR="00A05856" w:rsidRPr="001B73D0">
        <w:rPr>
          <w:rFonts w:eastAsia="Times New Roman" w:cs="Times New Roman"/>
          <w:szCs w:val="24"/>
          <w:lang w:eastAsia="da-DK"/>
        </w:rPr>
        <w:t>.0</w:t>
      </w:r>
      <w:r w:rsidR="00964E27" w:rsidRPr="001B73D0">
        <w:rPr>
          <w:rFonts w:eastAsia="Times New Roman" w:cs="Times New Roman"/>
          <w:szCs w:val="24"/>
          <w:lang w:eastAsia="da-DK"/>
        </w:rPr>
        <w:t>2</w:t>
      </w:r>
      <w:r w:rsidR="00A05856" w:rsidRPr="001B73D0">
        <w:rPr>
          <w:rFonts w:eastAsia="Times New Roman" w:cs="Times New Roman"/>
          <w:szCs w:val="24"/>
          <w:lang w:eastAsia="da-DK"/>
        </w:rPr>
        <w:t>.2024</w:t>
      </w:r>
    </w:p>
    <w:p w14:paraId="62FE2B62" w14:textId="77777777" w:rsidR="002749CA" w:rsidRPr="001B73D0" w:rsidRDefault="002749CA" w:rsidP="00360B08">
      <w:pPr>
        <w:rPr>
          <w:rFonts w:eastAsia="Times New Roman" w:cs="Times New Roman"/>
          <w:szCs w:val="24"/>
          <w:lang w:eastAsia="da-DK"/>
        </w:rPr>
      </w:pPr>
    </w:p>
    <w:p w14:paraId="448C5B95" w14:textId="0EEDA23D" w:rsidR="008E2FB1" w:rsidRPr="001B73D0" w:rsidRDefault="00B47371" w:rsidP="00360B08">
      <w:pPr>
        <w:jc w:val="center"/>
        <w:rPr>
          <w:rFonts w:eastAsia="Times New Roman" w:cs="Times New Roman"/>
          <w:b/>
          <w:sz w:val="32"/>
          <w:szCs w:val="32"/>
          <w:lang w:eastAsia="da-DK"/>
        </w:rPr>
      </w:pPr>
      <w:bookmarkStart w:id="0" w:name="_Hlk94000277"/>
      <w:bookmarkStart w:id="1" w:name="_Hlk128382509"/>
      <w:bookmarkStart w:id="2" w:name="_Hlk95332163"/>
      <w:r w:rsidRPr="001B73D0">
        <w:rPr>
          <w:rFonts w:eastAsia="Times New Roman" w:cs="Times New Roman"/>
          <w:b/>
          <w:sz w:val="32"/>
          <w:szCs w:val="32"/>
          <w:lang w:eastAsia="da-DK"/>
        </w:rPr>
        <w:t>Hädaolukorra seaduse</w:t>
      </w:r>
      <w:r w:rsidR="008B428E" w:rsidRPr="001B73D0">
        <w:rPr>
          <w:rFonts w:eastAsia="Times New Roman" w:cs="Times New Roman"/>
          <w:b/>
          <w:sz w:val="32"/>
          <w:szCs w:val="32"/>
          <w:lang w:eastAsia="da-DK"/>
        </w:rPr>
        <w:t xml:space="preserve"> muutmi</w:t>
      </w:r>
      <w:r w:rsidR="006E1EA8">
        <w:rPr>
          <w:rFonts w:eastAsia="Times New Roman" w:cs="Times New Roman"/>
          <w:b/>
          <w:sz w:val="32"/>
          <w:szCs w:val="32"/>
          <w:lang w:eastAsia="da-DK"/>
        </w:rPr>
        <w:t>s</w:t>
      </w:r>
      <w:r w:rsidR="008B428E" w:rsidRPr="001B73D0">
        <w:rPr>
          <w:rFonts w:eastAsia="Times New Roman" w:cs="Times New Roman"/>
          <w:b/>
          <w:sz w:val="32"/>
          <w:szCs w:val="32"/>
          <w:lang w:eastAsia="da-DK"/>
        </w:rPr>
        <w:t>e</w:t>
      </w:r>
      <w:r w:rsidRPr="001B73D0">
        <w:rPr>
          <w:rFonts w:eastAsia="Times New Roman" w:cs="Times New Roman"/>
          <w:b/>
          <w:sz w:val="32"/>
          <w:szCs w:val="32"/>
          <w:lang w:eastAsia="da-DK"/>
        </w:rPr>
        <w:t xml:space="preserve"> ja</w:t>
      </w:r>
      <w:r w:rsidR="008B428E" w:rsidRPr="001B73D0">
        <w:rPr>
          <w:rFonts w:eastAsia="Times New Roman" w:cs="Times New Roman"/>
          <w:b/>
          <w:sz w:val="32"/>
          <w:szCs w:val="32"/>
          <w:lang w:eastAsia="da-DK"/>
        </w:rPr>
        <w:t xml:space="preserve"> sellega </w:t>
      </w:r>
      <w:del w:id="3" w:author="Helen Uustalu" w:date="2024-02-28T10:52:00Z">
        <w:r w:rsidR="008B428E" w:rsidRPr="001B73D0" w:rsidDel="003E2681">
          <w:rPr>
            <w:rFonts w:eastAsia="Times New Roman" w:cs="Times New Roman"/>
            <w:b/>
            <w:sz w:val="32"/>
            <w:szCs w:val="32"/>
            <w:lang w:eastAsia="da-DK"/>
          </w:rPr>
          <w:delText>seotud</w:delText>
        </w:r>
        <w:commentRangeStart w:id="4"/>
        <w:r w:rsidRPr="001B73D0" w:rsidDel="003E2681">
          <w:rPr>
            <w:rFonts w:eastAsia="Times New Roman" w:cs="Times New Roman"/>
            <w:b/>
            <w:sz w:val="32"/>
            <w:szCs w:val="32"/>
            <w:lang w:eastAsia="da-DK"/>
          </w:rPr>
          <w:delText xml:space="preserve"> </w:delText>
        </w:r>
      </w:del>
      <w:ins w:id="5" w:author="Helen Uustalu" w:date="2024-02-28T10:52:00Z">
        <w:r w:rsidR="003E2681">
          <w:rPr>
            <w:rFonts w:eastAsia="Times New Roman" w:cs="Times New Roman"/>
            <w:b/>
            <w:sz w:val="32"/>
            <w:szCs w:val="32"/>
            <w:lang w:eastAsia="da-DK"/>
          </w:rPr>
          <w:t>seond</w:t>
        </w:r>
      </w:ins>
      <w:ins w:id="6" w:author="Helen Uustalu" w:date="2024-02-28T10:53:00Z">
        <w:r w:rsidR="003E2681">
          <w:rPr>
            <w:rFonts w:eastAsia="Times New Roman" w:cs="Times New Roman"/>
            <w:b/>
            <w:sz w:val="32"/>
            <w:szCs w:val="32"/>
            <w:lang w:eastAsia="da-DK"/>
          </w:rPr>
          <w:t>uvalt</w:t>
        </w:r>
      </w:ins>
      <w:commentRangeEnd w:id="4"/>
      <w:ins w:id="7" w:author="Helen Uustalu" w:date="2024-02-28T10:54:00Z">
        <w:r w:rsidR="003E2681">
          <w:rPr>
            <w:rStyle w:val="Kommentaariviide"/>
            <w:rFonts w:eastAsia="Times New Roman" w:cs="Times New Roman"/>
            <w:lang w:eastAsia="da-DK"/>
          </w:rPr>
          <w:commentReference w:id="4"/>
        </w:r>
      </w:ins>
      <w:ins w:id="8" w:author="Helen Uustalu" w:date="2024-02-28T10:52:00Z">
        <w:r w:rsidR="003E2681" w:rsidRPr="001B73D0">
          <w:rPr>
            <w:rFonts w:eastAsia="Times New Roman" w:cs="Times New Roman"/>
            <w:b/>
            <w:sz w:val="32"/>
            <w:szCs w:val="32"/>
            <w:lang w:eastAsia="da-DK"/>
          </w:rPr>
          <w:t xml:space="preserve"> </w:t>
        </w:r>
      </w:ins>
      <w:r w:rsidRPr="001B73D0">
        <w:rPr>
          <w:rFonts w:eastAsia="Times New Roman" w:cs="Times New Roman"/>
          <w:b/>
          <w:sz w:val="32"/>
          <w:szCs w:val="32"/>
          <w:lang w:eastAsia="da-DK"/>
        </w:rPr>
        <w:t>teiste seaduste muutmise seadus</w:t>
      </w:r>
      <w:del w:id="9" w:author="Aili Sandre" w:date="2024-02-28T12:29:00Z">
        <w:r w:rsidR="008E2FB1" w:rsidRPr="001B73D0" w:rsidDel="00FE5E5A">
          <w:rPr>
            <w:rFonts w:eastAsia="Times New Roman" w:cs="Times New Roman"/>
            <w:b/>
            <w:sz w:val="32"/>
            <w:szCs w:val="32"/>
            <w:lang w:eastAsia="da-DK"/>
          </w:rPr>
          <w:delText xml:space="preserve"> </w:delText>
        </w:r>
      </w:del>
    </w:p>
    <w:bookmarkEnd w:id="0"/>
    <w:p w14:paraId="070F5C00" w14:textId="77777777" w:rsidR="008E2FB1" w:rsidRPr="001B73D0" w:rsidRDefault="008E2FB1" w:rsidP="00360B08">
      <w:pPr>
        <w:overflowPunct w:val="0"/>
        <w:autoSpaceDE w:val="0"/>
        <w:autoSpaceDN w:val="0"/>
        <w:adjustRightInd w:val="0"/>
        <w:rPr>
          <w:rFonts w:eastAsia="Times New Roman" w:cs="Times New Roman"/>
          <w:bCs/>
          <w:szCs w:val="24"/>
          <w:lang w:eastAsia="et-EE"/>
        </w:rPr>
      </w:pPr>
    </w:p>
    <w:bookmarkEnd w:id="1"/>
    <w:bookmarkEnd w:id="2"/>
    <w:p w14:paraId="3D9B60E0" w14:textId="77777777" w:rsidR="00022680" w:rsidRPr="001B73D0" w:rsidRDefault="00022680" w:rsidP="00360B08">
      <w:pPr>
        <w:rPr>
          <w:rFonts w:cs="Times New Roman"/>
          <w:b/>
          <w:bCs/>
          <w:szCs w:val="24"/>
          <w:lang w:eastAsia="et-EE"/>
        </w:rPr>
      </w:pPr>
    </w:p>
    <w:p w14:paraId="5156B61B" w14:textId="083D9575" w:rsidR="00F0722E" w:rsidRPr="001B73D0" w:rsidRDefault="00F0722E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 xml:space="preserve">§ </w:t>
      </w:r>
      <w:r w:rsidR="00B47371" w:rsidRPr="001B73D0">
        <w:rPr>
          <w:rFonts w:cs="Times New Roman"/>
          <w:b/>
          <w:bCs/>
          <w:szCs w:val="24"/>
          <w:lang w:eastAsia="et-EE"/>
        </w:rPr>
        <w:t>1</w:t>
      </w:r>
      <w:r w:rsidRPr="001B73D0">
        <w:rPr>
          <w:rFonts w:cs="Times New Roman"/>
          <w:b/>
          <w:bCs/>
          <w:szCs w:val="24"/>
          <w:lang w:eastAsia="et-EE"/>
        </w:rPr>
        <w:t xml:space="preserve">. </w:t>
      </w:r>
      <w:r w:rsidR="00B47371" w:rsidRPr="001B73D0">
        <w:rPr>
          <w:rFonts w:cs="Times New Roman"/>
          <w:b/>
          <w:bCs/>
          <w:szCs w:val="24"/>
          <w:lang w:eastAsia="et-EE"/>
        </w:rPr>
        <w:t>Hädaolukorra seaduse muutmine</w:t>
      </w:r>
    </w:p>
    <w:p w14:paraId="5CB00850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06951A34" w14:textId="1C0A92D7" w:rsidR="00F0722E" w:rsidRPr="001B73D0" w:rsidRDefault="00B47371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Hädaolukorra</w:t>
      </w:r>
      <w:r w:rsidR="00F0722E" w:rsidRPr="001B73D0">
        <w:rPr>
          <w:rFonts w:cs="Times New Roman"/>
          <w:szCs w:val="24"/>
          <w:lang w:eastAsia="et-EE"/>
        </w:rPr>
        <w:t xml:space="preserve"> seaduses tehakse järgmised muudatused:</w:t>
      </w:r>
    </w:p>
    <w:p w14:paraId="1AFAF9F1" w14:textId="77777777" w:rsidR="00E5547D" w:rsidRPr="001B73D0" w:rsidRDefault="00E5547D" w:rsidP="00360B08">
      <w:pPr>
        <w:rPr>
          <w:rFonts w:cs="Times New Roman"/>
          <w:szCs w:val="24"/>
          <w:lang w:eastAsia="et-EE"/>
        </w:rPr>
      </w:pPr>
    </w:p>
    <w:p w14:paraId="046CFA05" w14:textId="5C4D94AA" w:rsidR="00321797" w:rsidRPr="001B73D0" w:rsidRDefault="00F678F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321797" w:rsidRPr="001B73D0">
        <w:rPr>
          <w:rFonts w:cs="Times New Roman"/>
          <w:b/>
          <w:bCs/>
          <w:szCs w:val="24"/>
          <w:lang w:eastAsia="et-EE"/>
        </w:rPr>
        <w:t>)</w:t>
      </w:r>
      <w:r w:rsidR="00321797" w:rsidRPr="001B73D0">
        <w:rPr>
          <w:rFonts w:cs="Times New Roman"/>
          <w:szCs w:val="24"/>
          <w:lang w:eastAsia="et-EE"/>
        </w:rPr>
        <w:t xml:space="preserve"> paragrahvi 2 lõi</w:t>
      </w:r>
      <w:r w:rsidR="00D947CF" w:rsidRPr="001B73D0">
        <w:rPr>
          <w:rFonts w:cs="Times New Roman"/>
          <w:szCs w:val="24"/>
          <w:lang w:eastAsia="et-EE"/>
        </w:rPr>
        <w:t>k</w:t>
      </w:r>
      <w:r w:rsidR="00321797" w:rsidRPr="001B73D0">
        <w:rPr>
          <w:rFonts w:cs="Times New Roman"/>
          <w:szCs w:val="24"/>
          <w:lang w:eastAsia="et-EE"/>
        </w:rPr>
        <w:t xml:space="preserve">e 4 </w:t>
      </w:r>
      <w:r w:rsidR="00D66D81" w:rsidRPr="001B73D0">
        <w:rPr>
          <w:rFonts w:cs="Times New Roman"/>
          <w:szCs w:val="24"/>
          <w:lang w:eastAsia="et-EE"/>
        </w:rPr>
        <w:t xml:space="preserve">esimene lause </w:t>
      </w:r>
      <w:r w:rsidR="00321797" w:rsidRPr="001B73D0">
        <w:rPr>
          <w:rFonts w:cs="Times New Roman"/>
          <w:szCs w:val="24"/>
          <w:lang w:eastAsia="et-EE"/>
        </w:rPr>
        <w:t>muudetakse ja sõnastatakse järgmiselt:</w:t>
      </w:r>
    </w:p>
    <w:p w14:paraId="05FD1298" w14:textId="32015BFA" w:rsidR="008F6868" w:rsidRPr="001B73D0" w:rsidDel="00FE5E5A" w:rsidRDefault="008F6868" w:rsidP="00A27724">
      <w:pPr>
        <w:rPr>
          <w:del w:id="10" w:author="Aili Sandre" w:date="2024-02-28T12:29:00Z"/>
          <w:rFonts w:cs="Times New Roman"/>
          <w:szCs w:val="24"/>
          <w:lang w:eastAsia="et-EE"/>
        </w:rPr>
      </w:pPr>
    </w:p>
    <w:p w14:paraId="62C7C1E8" w14:textId="6097B55A" w:rsidR="00321797" w:rsidRPr="001B73D0" w:rsidRDefault="00321797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„Elutähtis teenus on teenus, millel on ülekaalukas mõju ühiskonna toimimisele ja mille katkemine ohustab vahetult inimeste elu või tervist või teise elutähtsa teenuse või üldhuviteenuse toimimist või tekitab </w:t>
      </w:r>
      <w:r w:rsidR="00E755A8" w:rsidRPr="001B73D0">
        <w:rPr>
          <w:rFonts w:cs="Times New Roman"/>
          <w:szCs w:val="24"/>
          <w:lang w:eastAsia="et-EE"/>
        </w:rPr>
        <w:t xml:space="preserve">suure </w:t>
      </w:r>
      <w:r w:rsidRPr="001B73D0">
        <w:rPr>
          <w:rFonts w:cs="Times New Roman"/>
          <w:szCs w:val="24"/>
          <w:lang w:eastAsia="et-EE"/>
        </w:rPr>
        <w:t>keskkonnakahju ja mille katkemisel on oluline mõju riigi majandusele ja riigikaitsele.</w:t>
      </w:r>
      <w:r w:rsidR="00D66D81" w:rsidRPr="001B73D0">
        <w:rPr>
          <w:rFonts w:cs="Times New Roman"/>
          <w:szCs w:val="24"/>
          <w:lang w:eastAsia="et-EE"/>
        </w:rPr>
        <w:t>“;</w:t>
      </w:r>
      <w:r w:rsidR="00D66D81" w:rsidRPr="001B73D0" w:rsidDel="00D66D81">
        <w:rPr>
          <w:rFonts w:cs="Times New Roman"/>
          <w:szCs w:val="24"/>
          <w:lang w:eastAsia="et-EE"/>
        </w:rPr>
        <w:t xml:space="preserve"> </w:t>
      </w:r>
    </w:p>
    <w:p w14:paraId="5C01B77E" w14:textId="77777777" w:rsidR="006D35BA" w:rsidRPr="001B73D0" w:rsidRDefault="006D35BA" w:rsidP="00360B08">
      <w:pPr>
        <w:rPr>
          <w:rFonts w:cs="Times New Roman"/>
          <w:szCs w:val="24"/>
          <w:lang w:eastAsia="et-EE"/>
        </w:rPr>
      </w:pPr>
    </w:p>
    <w:p w14:paraId="559729AB" w14:textId="182A958E" w:rsidR="006D35BA" w:rsidRPr="001B73D0" w:rsidRDefault="00F678F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2</w:t>
      </w:r>
      <w:r w:rsidR="006D35BA" w:rsidRPr="001B73D0">
        <w:rPr>
          <w:rFonts w:cs="Times New Roman"/>
          <w:b/>
          <w:bCs/>
          <w:szCs w:val="24"/>
          <w:lang w:eastAsia="et-EE"/>
        </w:rPr>
        <w:t>)</w:t>
      </w:r>
      <w:r w:rsidR="006D35BA" w:rsidRPr="001B73D0">
        <w:rPr>
          <w:rFonts w:cs="Times New Roman"/>
          <w:szCs w:val="24"/>
          <w:lang w:eastAsia="et-EE"/>
        </w:rPr>
        <w:t xml:space="preserve"> </w:t>
      </w:r>
      <w:r w:rsidR="004358A1" w:rsidRPr="001B73D0">
        <w:rPr>
          <w:rFonts w:cs="Times New Roman"/>
          <w:szCs w:val="24"/>
          <w:lang w:eastAsia="et-EE"/>
        </w:rPr>
        <w:t>paragrahv</w:t>
      </w:r>
      <w:r w:rsidR="006D35BA" w:rsidRPr="001B73D0">
        <w:rPr>
          <w:rFonts w:cs="Times New Roman"/>
          <w:szCs w:val="24"/>
          <w:lang w:eastAsia="et-EE"/>
        </w:rPr>
        <w:t xml:space="preserve"> 9 tunnistatakse kehtetuks;</w:t>
      </w:r>
    </w:p>
    <w:p w14:paraId="3537BA69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</w:p>
    <w:p w14:paraId="211B020D" w14:textId="31AEEDAD" w:rsidR="00F0722E" w:rsidRPr="001B73D0" w:rsidRDefault="00F678F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3</w:t>
      </w:r>
      <w:r w:rsidR="00F0722E" w:rsidRPr="001B73D0">
        <w:rPr>
          <w:rFonts w:cs="Times New Roman"/>
          <w:b/>
          <w:bCs/>
          <w:szCs w:val="24"/>
          <w:lang w:eastAsia="et-EE"/>
        </w:rPr>
        <w:t>)</w:t>
      </w:r>
      <w:r w:rsidR="00F0722E" w:rsidRPr="001B73D0">
        <w:rPr>
          <w:rFonts w:cs="Times New Roman"/>
          <w:szCs w:val="24"/>
          <w:lang w:eastAsia="et-EE"/>
        </w:rPr>
        <w:t xml:space="preserve"> </w:t>
      </w:r>
      <w:r w:rsidR="008E0CA0" w:rsidRPr="001B73D0">
        <w:rPr>
          <w:rFonts w:cs="Times New Roman"/>
          <w:szCs w:val="24"/>
          <w:lang w:eastAsia="et-EE"/>
        </w:rPr>
        <w:t>seadust täiendatakse §-</w:t>
      </w:r>
      <w:r w:rsidR="008B428E" w:rsidRPr="001B73D0">
        <w:rPr>
          <w:rFonts w:cs="Times New Roman"/>
          <w:szCs w:val="24"/>
          <w:lang w:eastAsia="et-EE"/>
        </w:rPr>
        <w:t>de</w:t>
      </w:r>
      <w:r w:rsidR="008E0CA0" w:rsidRPr="001B73D0">
        <w:rPr>
          <w:rFonts w:cs="Times New Roman"/>
          <w:szCs w:val="24"/>
          <w:lang w:eastAsia="et-EE"/>
        </w:rPr>
        <w:t>ga 9</w:t>
      </w:r>
      <w:r w:rsidR="008E0CA0" w:rsidRPr="001B73D0">
        <w:rPr>
          <w:rFonts w:cs="Times New Roman"/>
          <w:szCs w:val="24"/>
          <w:vertAlign w:val="superscript"/>
          <w:lang w:eastAsia="et-EE"/>
        </w:rPr>
        <w:t>1</w:t>
      </w:r>
      <w:r w:rsidR="00C825DF" w:rsidRPr="001B73D0">
        <w:rPr>
          <w:rFonts w:cs="Times New Roman"/>
          <w:szCs w:val="24"/>
          <w:lang w:eastAsia="et-EE"/>
        </w:rPr>
        <w:t xml:space="preserve">– </w:t>
      </w:r>
      <w:r w:rsidR="008B428E" w:rsidRPr="001B73D0">
        <w:rPr>
          <w:rFonts w:cs="Times New Roman"/>
          <w:szCs w:val="24"/>
          <w:lang w:eastAsia="et-EE"/>
        </w:rPr>
        <w:t>9</w:t>
      </w:r>
      <w:r w:rsidR="00C825DF" w:rsidRPr="001B73D0">
        <w:rPr>
          <w:rFonts w:cs="Times New Roman"/>
          <w:szCs w:val="24"/>
          <w:vertAlign w:val="superscript"/>
          <w:lang w:eastAsia="et-EE"/>
        </w:rPr>
        <w:t>3</w:t>
      </w:r>
      <w:r w:rsidR="008B428E" w:rsidRPr="001B73D0">
        <w:rPr>
          <w:rFonts w:cs="Times New Roman"/>
          <w:szCs w:val="24"/>
          <w:lang w:eastAsia="et-EE"/>
        </w:rPr>
        <w:t xml:space="preserve"> </w:t>
      </w:r>
      <w:r w:rsidR="008E0CA0" w:rsidRPr="001B73D0">
        <w:rPr>
          <w:rFonts w:cs="Times New Roman"/>
          <w:szCs w:val="24"/>
          <w:lang w:eastAsia="et-EE"/>
        </w:rPr>
        <w:t>järgmises sõnastuses</w:t>
      </w:r>
      <w:r w:rsidR="00F0722E" w:rsidRPr="001B73D0">
        <w:rPr>
          <w:rFonts w:cs="Times New Roman"/>
          <w:szCs w:val="24"/>
          <w:lang w:eastAsia="et-EE"/>
        </w:rPr>
        <w:t>:</w:t>
      </w:r>
    </w:p>
    <w:p w14:paraId="666F5896" w14:textId="0D61B598" w:rsidR="008F6868" w:rsidRPr="001B73D0" w:rsidDel="00FE5E5A" w:rsidRDefault="008F6868" w:rsidP="00A27724">
      <w:pPr>
        <w:rPr>
          <w:del w:id="11" w:author="Aili Sandre" w:date="2024-02-28T12:29:00Z"/>
          <w:rFonts w:cs="Times New Roman"/>
          <w:szCs w:val="24"/>
          <w:lang w:eastAsia="et-EE"/>
        </w:rPr>
      </w:pPr>
    </w:p>
    <w:p w14:paraId="5F4F1EF3" w14:textId="5B4511E0" w:rsidR="00F803FF" w:rsidRPr="001B73D0" w:rsidRDefault="00363F39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„</w:t>
      </w:r>
      <w:r w:rsidR="00F803FF" w:rsidRPr="001B73D0">
        <w:rPr>
          <w:rFonts w:cs="Times New Roman"/>
          <w:b/>
          <w:bCs/>
          <w:szCs w:val="24"/>
          <w:lang w:eastAsia="et-EE"/>
        </w:rPr>
        <w:t>§ 9</w:t>
      </w:r>
      <w:r w:rsidR="008E0CA0" w:rsidRPr="001B73D0">
        <w:rPr>
          <w:rFonts w:cs="Times New Roman"/>
          <w:b/>
          <w:bCs/>
          <w:szCs w:val="24"/>
          <w:vertAlign w:val="superscript"/>
          <w:lang w:eastAsia="et-EE"/>
        </w:rPr>
        <w:t>1</w:t>
      </w:r>
      <w:r w:rsidR="00F803FF" w:rsidRPr="001B73D0">
        <w:rPr>
          <w:rFonts w:cs="Times New Roman"/>
          <w:b/>
          <w:bCs/>
          <w:szCs w:val="24"/>
          <w:lang w:eastAsia="et-EE"/>
        </w:rPr>
        <w:t>. Üleriigiline riskianalüüs</w:t>
      </w:r>
      <w:del w:id="12" w:author="Aili Sandre" w:date="2024-02-28T12:30:00Z">
        <w:r w:rsidR="00F803FF" w:rsidRPr="001B73D0" w:rsidDel="00FE5E5A">
          <w:rPr>
            <w:rFonts w:cs="Times New Roman"/>
            <w:b/>
            <w:bCs/>
            <w:szCs w:val="24"/>
            <w:lang w:eastAsia="et-EE"/>
          </w:rPr>
          <w:delText xml:space="preserve"> </w:delText>
        </w:r>
      </w:del>
    </w:p>
    <w:p w14:paraId="24E49D36" w14:textId="77777777" w:rsidR="00D82248" w:rsidRPr="001B73D0" w:rsidRDefault="00D82248" w:rsidP="00360B08">
      <w:pPr>
        <w:rPr>
          <w:rFonts w:cs="Times New Roman"/>
          <w:szCs w:val="24"/>
          <w:lang w:eastAsia="et-EE"/>
        </w:rPr>
      </w:pPr>
    </w:p>
    <w:p w14:paraId="105D3930" w14:textId="342FB2A1" w:rsidR="00363F39" w:rsidRPr="001B73D0" w:rsidRDefault="00363F3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(1) Hädaolukorra või muu sarnase olukorra riski hindamiseks koostatakse üleriigiline </w:t>
      </w:r>
      <w:r w:rsidR="00341A04" w:rsidRPr="001B73D0">
        <w:rPr>
          <w:rFonts w:cs="Times New Roman"/>
          <w:szCs w:val="24"/>
          <w:lang w:eastAsia="et-EE"/>
        </w:rPr>
        <w:t>riski</w:t>
      </w:r>
      <w:r w:rsidRPr="001B73D0">
        <w:rPr>
          <w:rFonts w:cs="Times New Roman"/>
          <w:szCs w:val="24"/>
          <w:lang w:eastAsia="et-EE"/>
        </w:rPr>
        <w:t>analüüs.</w:t>
      </w:r>
    </w:p>
    <w:p w14:paraId="02885F7D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2B33649A" w14:textId="4AF8223D" w:rsidR="00363F39" w:rsidRPr="001B73D0" w:rsidRDefault="00363F3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(2) Üleriigiline riskianalüüs on dokument, milles analüüsitakse hädaolukorda </w:t>
      </w:r>
      <w:bookmarkStart w:id="13" w:name="_Hlk144931898"/>
      <w:r w:rsidRPr="001B73D0">
        <w:rPr>
          <w:rFonts w:cs="Times New Roman"/>
          <w:szCs w:val="24"/>
          <w:lang w:eastAsia="et-EE"/>
        </w:rPr>
        <w:t>või muud sarnast olukorda</w:t>
      </w:r>
      <w:bookmarkEnd w:id="13"/>
      <w:r w:rsidRPr="001B73D0">
        <w:rPr>
          <w:rFonts w:cs="Times New Roman"/>
          <w:szCs w:val="24"/>
          <w:lang w:eastAsia="et-EE"/>
        </w:rPr>
        <w:t xml:space="preserve"> põhjustada võivaid ohte.</w:t>
      </w:r>
    </w:p>
    <w:p w14:paraId="2D6274C9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3F7A8868" w14:textId="36E3E45B" w:rsidR="00363F39" w:rsidRPr="001B73D0" w:rsidRDefault="00363F3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202B57" w:rsidRPr="001B73D0">
        <w:rPr>
          <w:rFonts w:cs="Times New Roman"/>
          <w:szCs w:val="24"/>
          <w:lang w:eastAsia="et-EE"/>
        </w:rPr>
        <w:t>3</w:t>
      </w:r>
      <w:r w:rsidRPr="001B73D0">
        <w:rPr>
          <w:rFonts w:cs="Times New Roman"/>
          <w:szCs w:val="24"/>
          <w:lang w:eastAsia="et-EE"/>
        </w:rPr>
        <w:t xml:space="preserve">) Üleriigilise riskianalüüsi koostamiseks hindavad </w:t>
      </w:r>
      <w:r w:rsidR="00584149" w:rsidRPr="001B73D0">
        <w:rPr>
          <w:rFonts w:cs="Times New Roman"/>
          <w:szCs w:val="24"/>
          <w:lang w:eastAsia="et-EE"/>
        </w:rPr>
        <w:t xml:space="preserve">käesoleva paragrahvi lõike </w:t>
      </w:r>
      <w:r w:rsidR="00A10263" w:rsidRPr="001B73D0">
        <w:rPr>
          <w:rFonts w:cs="Times New Roman"/>
          <w:szCs w:val="24"/>
          <w:lang w:eastAsia="et-EE"/>
        </w:rPr>
        <w:t>7</w:t>
      </w:r>
      <w:r w:rsidR="00584149" w:rsidRPr="001B73D0">
        <w:rPr>
          <w:rFonts w:cs="Times New Roman"/>
          <w:szCs w:val="24"/>
          <w:lang w:eastAsia="et-EE"/>
        </w:rPr>
        <w:t xml:space="preserve"> </w:t>
      </w:r>
      <w:r w:rsidR="00D947CF" w:rsidRPr="001B73D0">
        <w:rPr>
          <w:rFonts w:cs="Times New Roman"/>
          <w:szCs w:val="24"/>
          <w:lang w:eastAsia="et-EE"/>
        </w:rPr>
        <w:t xml:space="preserve">alusel kehtestatud </w:t>
      </w:r>
      <w:r w:rsidR="005A247B" w:rsidRPr="001B73D0">
        <w:rPr>
          <w:rFonts w:cs="Times New Roman"/>
          <w:szCs w:val="24"/>
          <w:lang w:eastAsia="et-EE"/>
        </w:rPr>
        <w:t xml:space="preserve">loetelus </w:t>
      </w:r>
      <w:r w:rsidR="00631801" w:rsidRPr="001B73D0">
        <w:rPr>
          <w:rFonts w:cs="Times New Roman"/>
          <w:szCs w:val="24"/>
          <w:lang w:eastAsia="et-EE"/>
        </w:rPr>
        <w:t xml:space="preserve">sätestatud </w:t>
      </w:r>
      <w:r w:rsidRPr="001B73D0">
        <w:rPr>
          <w:rFonts w:cs="Times New Roman"/>
          <w:szCs w:val="24"/>
          <w:lang w:eastAsia="et-EE"/>
        </w:rPr>
        <w:t>asutused, sealhulgas Eesti Pank koostöös Finantsinspektsiooniga oma pädevuse piires riske</w:t>
      </w:r>
      <w:r w:rsidR="0012600D" w:rsidRPr="001B73D0">
        <w:rPr>
          <w:rFonts w:cs="Times New Roman"/>
          <w:szCs w:val="24"/>
          <w:lang w:eastAsia="et-EE"/>
        </w:rPr>
        <w:t xml:space="preserve"> ning esitavad </w:t>
      </w:r>
      <w:r w:rsidR="005A247B" w:rsidRPr="001B73D0">
        <w:rPr>
          <w:rFonts w:cs="Times New Roman"/>
          <w:szCs w:val="24"/>
          <w:lang w:eastAsia="et-EE"/>
        </w:rPr>
        <w:t xml:space="preserve">lõike 7 alusel </w:t>
      </w:r>
      <w:r w:rsidR="0012600D" w:rsidRPr="001B73D0">
        <w:rPr>
          <w:rFonts w:cs="Times New Roman"/>
          <w:szCs w:val="24"/>
          <w:lang w:eastAsia="et-EE"/>
        </w:rPr>
        <w:t>sätestatud andmed.</w:t>
      </w:r>
      <w:r w:rsidR="005A3D08" w:rsidRPr="001B73D0">
        <w:rPr>
          <w:rFonts w:cs="Times New Roman"/>
          <w:szCs w:val="24"/>
          <w:lang w:eastAsia="et-EE"/>
        </w:rPr>
        <w:t xml:space="preserve"> Kohaliku omavalitsuse üksused hindavad riske ning esitavad üleriigilise riskianalüüsi koostamiseks</w:t>
      </w:r>
      <w:r w:rsidR="00183880">
        <w:rPr>
          <w:rFonts w:cs="Times New Roman"/>
          <w:szCs w:val="24"/>
          <w:lang w:eastAsia="et-EE"/>
        </w:rPr>
        <w:t xml:space="preserve"> käesoleva seaduse</w:t>
      </w:r>
      <w:r w:rsidR="005A3D08" w:rsidRPr="001B73D0">
        <w:rPr>
          <w:rFonts w:cs="Times New Roman"/>
          <w:szCs w:val="24"/>
          <w:lang w:eastAsia="et-EE"/>
        </w:rPr>
        <w:t xml:space="preserve"> § 9</w:t>
      </w:r>
      <w:r w:rsidR="005A3D08" w:rsidRPr="001B73D0">
        <w:rPr>
          <w:rFonts w:cs="Times New Roman"/>
          <w:szCs w:val="24"/>
          <w:vertAlign w:val="superscript"/>
          <w:lang w:eastAsia="et-EE"/>
        </w:rPr>
        <w:t>2</w:t>
      </w:r>
      <w:r w:rsidR="005A3D08" w:rsidRPr="001B73D0">
        <w:rPr>
          <w:rFonts w:cs="Times New Roman"/>
          <w:szCs w:val="24"/>
          <w:lang w:eastAsia="et-EE"/>
        </w:rPr>
        <w:t xml:space="preserve"> lõike</w:t>
      </w:r>
      <w:r w:rsidR="005F0D86" w:rsidRPr="001B73D0">
        <w:rPr>
          <w:rFonts w:cs="Times New Roman"/>
          <w:szCs w:val="24"/>
          <w:lang w:eastAsia="et-EE"/>
        </w:rPr>
        <w:t xml:space="preserve"> </w:t>
      </w:r>
      <w:r w:rsidR="00B62CBD">
        <w:rPr>
          <w:rFonts w:cs="Times New Roman"/>
          <w:szCs w:val="24"/>
          <w:lang w:eastAsia="et-EE"/>
        </w:rPr>
        <w:t>3</w:t>
      </w:r>
      <w:r w:rsidR="005F0D86" w:rsidRPr="001B73D0">
        <w:rPr>
          <w:rFonts w:cs="Times New Roman"/>
          <w:szCs w:val="24"/>
          <w:lang w:eastAsia="et-EE"/>
        </w:rPr>
        <w:t xml:space="preserve"> alusel sätestatud andmed.</w:t>
      </w:r>
    </w:p>
    <w:p w14:paraId="369C8BD7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712B5078" w14:textId="023BB892" w:rsidR="00363F39" w:rsidRPr="001B73D0" w:rsidRDefault="00363F3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202B57" w:rsidRPr="001B73D0">
        <w:rPr>
          <w:rFonts w:cs="Times New Roman"/>
          <w:szCs w:val="24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) Üleriigiline riskianalüüs koostatakse </w:t>
      </w:r>
      <w:r w:rsidR="002011A1" w:rsidRPr="001B73D0">
        <w:rPr>
          <w:rFonts w:cs="Times New Roman"/>
          <w:szCs w:val="24"/>
          <w:lang w:eastAsia="et-EE"/>
        </w:rPr>
        <w:t xml:space="preserve">iga kahe aasta tagant </w:t>
      </w:r>
      <w:r w:rsidRPr="001B73D0">
        <w:rPr>
          <w:rFonts w:cs="Times New Roman"/>
          <w:szCs w:val="24"/>
          <w:lang w:eastAsia="et-EE"/>
        </w:rPr>
        <w:t xml:space="preserve">ja selle ajakohasust hinnatakse </w:t>
      </w:r>
      <w:r w:rsidR="00584149" w:rsidRPr="001B73D0">
        <w:rPr>
          <w:rFonts w:cs="Times New Roman"/>
          <w:szCs w:val="24"/>
          <w:lang w:eastAsia="et-EE"/>
        </w:rPr>
        <w:t xml:space="preserve">vähemalt </w:t>
      </w:r>
      <w:r w:rsidRPr="001B73D0">
        <w:rPr>
          <w:rFonts w:cs="Times New Roman"/>
          <w:szCs w:val="24"/>
          <w:lang w:eastAsia="et-EE"/>
        </w:rPr>
        <w:t>kord aastas</w:t>
      </w:r>
      <w:r w:rsidR="002011A1" w:rsidRPr="001B73D0">
        <w:rPr>
          <w:rFonts w:cs="Times New Roman"/>
          <w:szCs w:val="24"/>
          <w:lang w:eastAsia="et-EE"/>
        </w:rPr>
        <w:t>.</w:t>
      </w:r>
    </w:p>
    <w:p w14:paraId="508AC905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5BC956F0" w14:textId="2EAD7C6A" w:rsidR="00202B57" w:rsidRPr="001B73D0" w:rsidRDefault="00202B57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(5) Üleriigilise riskianalüüsi koostamist juhib Riigikantselei.</w:t>
      </w:r>
    </w:p>
    <w:p w14:paraId="209648C5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5BEF58B2" w14:textId="774EAED6" w:rsidR="00363F39" w:rsidRPr="001B73D0" w:rsidRDefault="00363F3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12600D" w:rsidRPr="001B73D0">
        <w:rPr>
          <w:rFonts w:cs="Times New Roman"/>
          <w:szCs w:val="24"/>
          <w:lang w:eastAsia="et-EE"/>
        </w:rPr>
        <w:t>6</w:t>
      </w:r>
      <w:r w:rsidRPr="001B73D0">
        <w:rPr>
          <w:rFonts w:cs="Times New Roman"/>
          <w:szCs w:val="24"/>
          <w:lang w:eastAsia="et-EE"/>
        </w:rPr>
        <w:t xml:space="preserve">) Üleriigiline riskianalüüs on aluseks </w:t>
      </w:r>
      <w:r w:rsidR="00202B57" w:rsidRPr="001B73D0">
        <w:rPr>
          <w:rFonts w:cs="Times New Roman"/>
          <w:szCs w:val="24"/>
          <w:lang w:eastAsia="et-EE"/>
        </w:rPr>
        <w:t>hädaolukorra lahendamise plaanile</w:t>
      </w:r>
      <w:r w:rsidRPr="001B73D0">
        <w:rPr>
          <w:rFonts w:cs="Times New Roman"/>
          <w:szCs w:val="24"/>
          <w:lang w:eastAsia="et-EE"/>
        </w:rPr>
        <w:t xml:space="preserve"> ning teistele </w:t>
      </w:r>
      <w:r w:rsidR="00202B57" w:rsidRPr="001B73D0">
        <w:rPr>
          <w:rFonts w:cs="Times New Roman"/>
          <w:szCs w:val="24"/>
          <w:lang w:eastAsia="et-EE"/>
        </w:rPr>
        <w:t>hädaolukorra</w:t>
      </w:r>
      <w:r w:rsidR="00FF0520" w:rsidRPr="001B73D0">
        <w:rPr>
          <w:rFonts w:cs="Times New Roman"/>
          <w:szCs w:val="24"/>
          <w:lang w:eastAsia="et-EE"/>
        </w:rPr>
        <w:t>k</w:t>
      </w:r>
      <w:r w:rsidR="00202B57" w:rsidRPr="001B73D0">
        <w:rPr>
          <w:rFonts w:cs="Times New Roman"/>
          <w:szCs w:val="24"/>
          <w:lang w:eastAsia="et-EE"/>
        </w:rPr>
        <w:t>s</w:t>
      </w:r>
      <w:r w:rsidRPr="001B73D0">
        <w:rPr>
          <w:rFonts w:cs="Times New Roman"/>
          <w:szCs w:val="24"/>
          <w:lang w:eastAsia="et-EE"/>
        </w:rPr>
        <w:t xml:space="preserve"> valmistumiseks ja selle lahendamiseks koostatavatele dokumentidele.</w:t>
      </w:r>
    </w:p>
    <w:p w14:paraId="28B94ABC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641BE839" w14:textId="14340EBB" w:rsidR="00584149" w:rsidRPr="001B73D0" w:rsidRDefault="00363F3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bookmarkStart w:id="14" w:name="_Hlk135046061"/>
      <w:r w:rsidR="00D40136" w:rsidRPr="001B73D0">
        <w:rPr>
          <w:rFonts w:cs="Times New Roman"/>
          <w:szCs w:val="24"/>
          <w:lang w:eastAsia="et-EE"/>
        </w:rPr>
        <w:t>7</w:t>
      </w:r>
      <w:r w:rsidRPr="001B73D0">
        <w:rPr>
          <w:rFonts w:cs="Times New Roman"/>
          <w:szCs w:val="24"/>
          <w:lang w:eastAsia="et-EE"/>
        </w:rPr>
        <w:t xml:space="preserve">) Üleriigilise riskianalüüsi </w:t>
      </w:r>
      <w:r w:rsidR="0012600D" w:rsidRPr="001B73D0">
        <w:rPr>
          <w:rFonts w:cs="Times New Roman"/>
          <w:szCs w:val="24"/>
          <w:lang w:eastAsia="et-EE"/>
        </w:rPr>
        <w:t>koostamiseks vajalike andmete loetelu, analüüsi</w:t>
      </w:r>
      <w:r w:rsidRPr="001B73D0">
        <w:rPr>
          <w:rFonts w:cs="Times New Roman"/>
          <w:szCs w:val="24"/>
          <w:lang w:eastAsia="et-EE"/>
        </w:rPr>
        <w:t xml:space="preserve"> </w:t>
      </w:r>
      <w:r w:rsidR="00584149" w:rsidRPr="001B73D0">
        <w:rPr>
          <w:rFonts w:cs="Times New Roman"/>
          <w:szCs w:val="24"/>
          <w:lang w:eastAsia="et-EE"/>
        </w:rPr>
        <w:t xml:space="preserve">koostamise </w:t>
      </w:r>
      <w:r w:rsidRPr="001B73D0">
        <w:rPr>
          <w:rFonts w:cs="Times New Roman"/>
          <w:szCs w:val="24"/>
          <w:lang w:eastAsia="et-EE"/>
        </w:rPr>
        <w:t xml:space="preserve">nõuded ja korra ning loetelu </w:t>
      </w:r>
      <w:r w:rsidR="0012600D" w:rsidRPr="001B73D0">
        <w:rPr>
          <w:rFonts w:cs="Times New Roman"/>
          <w:szCs w:val="24"/>
          <w:lang w:eastAsia="et-EE"/>
        </w:rPr>
        <w:t>andmeid esitavatest</w:t>
      </w:r>
      <w:r w:rsidRPr="001B73D0">
        <w:rPr>
          <w:rFonts w:cs="Times New Roman"/>
          <w:szCs w:val="24"/>
          <w:lang w:eastAsia="et-EE"/>
        </w:rPr>
        <w:t xml:space="preserve"> asutustest kehtestab Vabariigi Valitsus määrusega.</w:t>
      </w:r>
    </w:p>
    <w:p w14:paraId="30E193B5" w14:textId="77777777" w:rsidR="00DB0845" w:rsidRPr="001B73D0" w:rsidRDefault="00DB0845" w:rsidP="00360B08">
      <w:pPr>
        <w:rPr>
          <w:rFonts w:cs="Times New Roman"/>
          <w:szCs w:val="24"/>
          <w:lang w:eastAsia="et-EE"/>
        </w:rPr>
      </w:pPr>
    </w:p>
    <w:p w14:paraId="02D9376E" w14:textId="15CCA1ED" w:rsidR="007A0A83" w:rsidRPr="001B73D0" w:rsidRDefault="007A0A83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§ 9</w:t>
      </w:r>
      <w:r w:rsidR="008E0CA0" w:rsidRPr="001B73D0">
        <w:rPr>
          <w:rFonts w:cs="Times New Roman"/>
          <w:b/>
          <w:bCs/>
          <w:szCs w:val="24"/>
          <w:vertAlign w:val="superscript"/>
          <w:lang w:eastAsia="et-EE"/>
        </w:rPr>
        <w:t>2</w:t>
      </w:r>
      <w:r w:rsidRPr="001B73D0">
        <w:rPr>
          <w:rFonts w:cs="Times New Roman"/>
          <w:b/>
          <w:bCs/>
          <w:szCs w:val="24"/>
          <w:lang w:eastAsia="et-EE"/>
        </w:rPr>
        <w:t xml:space="preserve">. Kohaliku omavalitsuse </w:t>
      </w:r>
      <w:r w:rsidR="00D17880" w:rsidRPr="001B73D0">
        <w:rPr>
          <w:rFonts w:cs="Times New Roman"/>
          <w:b/>
          <w:bCs/>
          <w:szCs w:val="24"/>
          <w:lang w:eastAsia="et-EE"/>
        </w:rPr>
        <w:t xml:space="preserve">üksuse </w:t>
      </w:r>
      <w:r w:rsidRPr="001B73D0">
        <w:rPr>
          <w:rFonts w:cs="Times New Roman"/>
          <w:b/>
          <w:bCs/>
          <w:szCs w:val="24"/>
          <w:lang w:eastAsia="et-EE"/>
        </w:rPr>
        <w:t>riskianalüüs</w:t>
      </w:r>
    </w:p>
    <w:p w14:paraId="5FE3A885" w14:textId="77777777" w:rsidR="007A0A83" w:rsidRPr="001B73D0" w:rsidRDefault="007A0A83" w:rsidP="00360B08">
      <w:pPr>
        <w:rPr>
          <w:rFonts w:cs="Times New Roman"/>
          <w:b/>
          <w:bCs/>
          <w:szCs w:val="24"/>
          <w:lang w:eastAsia="et-EE"/>
        </w:rPr>
      </w:pPr>
    </w:p>
    <w:p w14:paraId="62302B8F" w14:textId="6D20E5D7" w:rsidR="007A0A83" w:rsidRPr="001B73D0" w:rsidRDefault="007A0A8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lastRenderedPageBreak/>
        <w:t xml:space="preserve">(1) Kohaliku omavalitsuse üksus koostab kohaliku omavalitsuse </w:t>
      </w:r>
      <w:r w:rsidR="00A10263" w:rsidRPr="001B73D0">
        <w:rPr>
          <w:rFonts w:cs="Times New Roman"/>
          <w:szCs w:val="24"/>
          <w:lang w:eastAsia="et-EE"/>
        </w:rPr>
        <w:t xml:space="preserve">üksuse </w:t>
      </w:r>
      <w:r w:rsidRPr="001B73D0">
        <w:rPr>
          <w:rFonts w:cs="Times New Roman"/>
          <w:szCs w:val="24"/>
          <w:lang w:eastAsia="et-EE"/>
        </w:rPr>
        <w:t>riskianalüüsi</w:t>
      </w:r>
      <w:r w:rsidR="0003282D">
        <w:rPr>
          <w:rFonts w:cs="Times New Roman"/>
          <w:szCs w:val="24"/>
          <w:lang w:eastAsia="et-EE"/>
        </w:rPr>
        <w:t>,</w:t>
      </w:r>
      <w:r w:rsidR="00C62658" w:rsidRPr="001B73D0">
        <w:rPr>
          <w:rFonts w:cs="Times New Roman"/>
          <w:szCs w:val="24"/>
          <w:lang w:eastAsia="et-EE"/>
        </w:rPr>
        <w:t xml:space="preserve"> võttes arvesse</w:t>
      </w:r>
      <w:r w:rsidR="00183880">
        <w:rPr>
          <w:rFonts w:cs="Times New Roman"/>
          <w:szCs w:val="24"/>
          <w:lang w:eastAsia="et-EE"/>
        </w:rPr>
        <w:t xml:space="preserve"> käesoleva seaduse</w:t>
      </w:r>
      <w:r w:rsidR="00C62658" w:rsidRPr="001B73D0">
        <w:rPr>
          <w:rFonts w:cs="Times New Roman"/>
          <w:szCs w:val="24"/>
          <w:lang w:eastAsia="et-EE"/>
        </w:rPr>
        <w:t xml:space="preserve"> §-s 9</w:t>
      </w:r>
      <w:r w:rsidR="00C62658" w:rsidRPr="001B73D0">
        <w:rPr>
          <w:rFonts w:cs="Times New Roman"/>
          <w:szCs w:val="24"/>
          <w:vertAlign w:val="superscript"/>
          <w:lang w:eastAsia="et-EE"/>
        </w:rPr>
        <w:t>1</w:t>
      </w:r>
      <w:r w:rsidR="00C62658" w:rsidRPr="001B73D0">
        <w:rPr>
          <w:rFonts w:cs="Times New Roman"/>
          <w:szCs w:val="24"/>
          <w:lang w:eastAsia="et-EE"/>
        </w:rPr>
        <w:t xml:space="preserve"> nimetatud üleriigilist riskianalüüsi.</w:t>
      </w:r>
      <w:del w:id="15" w:author="Aili Sandre" w:date="2024-03-01T13:09:00Z">
        <w:r w:rsidRPr="001B73D0" w:rsidDel="005A3C41">
          <w:rPr>
            <w:rFonts w:cs="Times New Roman"/>
            <w:szCs w:val="24"/>
            <w:lang w:eastAsia="et-EE"/>
          </w:rPr>
          <w:delText xml:space="preserve"> </w:delText>
        </w:r>
      </w:del>
    </w:p>
    <w:p w14:paraId="3FDC2CB3" w14:textId="77777777" w:rsidR="00875710" w:rsidRPr="001B73D0" w:rsidRDefault="00875710" w:rsidP="00360B08">
      <w:pPr>
        <w:rPr>
          <w:rFonts w:cs="Times New Roman"/>
          <w:szCs w:val="24"/>
          <w:lang w:eastAsia="et-EE"/>
        </w:rPr>
      </w:pPr>
    </w:p>
    <w:p w14:paraId="219141DB" w14:textId="0B99E41E" w:rsidR="00875710" w:rsidRPr="001B73D0" w:rsidRDefault="0087571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(2) </w:t>
      </w:r>
      <w:bookmarkStart w:id="16" w:name="_Hlk138269928"/>
      <w:r w:rsidRPr="001B73D0">
        <w:rPr>
          <w:rFonts w:eastAsia="Times New Roman" w:cs="Times New Roman"/>
          <w:szCs w:val="24"/>
          <w:lang w:eastAsia="da-DK"/>
        </w:rPr>
        <w:t>Kohaliku omavalitsuse üksus kooskõlastab käesoleva paragrahvi lõikes 1 nimetatud riskianalüüsi Päästeametiga ja esitab selle arvamuse avaldamiseks teistele asjassepuutuvatele osalistele.</w:t>
      </w:r>
      <w:bookmarkEnd w:id="16"/>
    </w:p>
    <w:p w14:paraId="636F9C7B" w14:textId="77777777" w:rsidR="007A0A83" w:rsidRPr="001B73D0" w:rsidRDefault="007A0A83" w:rsidP="00360B08">
      <w:pPr>
        <w:rPr>
          <w:rFonts w:cs="Times New Roman"/>
          <w:szCs w:val="24"/>
          <w:lang w:eastAsia="et-EE"/>
        </w:rPr>
      </w:pPr>
    </w:p>
    <w:p w14:paraId="7402B3BE" w14:textId="160658B5" w:rsidR="005A344A" w:rsidRPr="001B73D0" w:rsidRDefault="007A0A83" w:rsidP="00360B08">
      <w:pPr>
        <w:rPr>
          <w:rFonts w:cs="Times New Roman"/>
          <w:szCs w:val="24"/>
          <w:lang w:eastAsia="et-EE"/>
        </w:rPr>
      </w:pPr>
      <w:bookmarkStart w:id="17" w:name="_Hlk159316381"/>
      <w:r w:rsidRPr="001B73D0">
        <w:rPr>
          <w:rFonts w:cs="Times New Roman"/>
          <w:szCs w:val="24"/>
          <w:lang w:eastAsia="et-EE"/>
        </w:rPr>
        <w:t>(</w:t>
      </w:r>
      <w:r w:rsidR="00875710" w:rsidRPr="001B73D0">
        <w:rPr>
          <w:rFonts w:cs="Times New Roman"/>
          <w:szCs w:val="24"/>
          <w:lang w:eastAsia="et-EE"/>
        </w:rPr>
        <w:t>3</w:t>
      </w:r>
      <w:r w:rsidRPr="001B73D0">
        <w:rPr>
          <w:rFonts w:cs="Times New Roman"/>
          <w:szCs w:val="24"/>
          <w:lang w:eastAsia="et-EE"/>
        </w:rPr>
        <w:t>) Kohaliku omavalitsuse üksuse riskianalüüsi koostamise nõuded</w:t>
      </w:r>
      <w:r w:rsidR="009913D4" w:rsidRPr="001B73D0">
        <w:rPr>
          <w:rFonts w:cs="Times New Roman"/>
          <w:szCs w:val="24"/>
          <w:lang w:eastAsia="et-EE"/>
        </w:rPr>
        <w:t xml:space="preserve"> ning selle</w:t>
      </w:r>
      <w:r w:rsidRPr="001B73D0">
        <w:rPr>
          <w:rFonts w:cs="Times New Roman"/>
          <w:szCs w:val="24"/>
          <w:lang w:eastAsia="et-EE"/>
        </w:rPr>
        <w:t xml:space="preserve"> kooskõlastamise ja kinnitamise tingimused ja korra kehtestab Vabariigi Valitsus määrusega.</w:t>
      </w:r>
    </w:p>
    <w:bookmarkEnd w:id="17"/>
    <w:p w14:paraId="3389C3F7" w14:textId="77777777" w:rsidR="00C825DF" w:rsidRPr="001B73D0" w:rsidRDefault="00C825DF" w:rsidP="00360B08">
      <w:pPr>
        <w:rPr>
          <w:rFonts w:cs="Times New Roman"/>
          <w:b/>
          <w:bCs/>
          <w:szCs w:val="24"/>
          <w:lang w:eastAsia="et-EE"/>
        </w:rPr>
      </w:pPr>
    </w:p>
    <w:p w14:paraId="472FB9D1" w14:textId="653D3A8D" w:rsidR="00C825DF" w:rsidRPr="001B73D0" w:rsidRDefault="0018388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§</w:t>
      </w:r>
      <w:r>
        <w:rPr>
          <w:rFonts w:cs="Times New Roman"/>
          <w:b/>
          <w:bCs/>
          <w:szCs w:val="24"/>
          <w:lang w:eastAsia="et-EE"/>
        </w:rPr>
        <w:t xml:space="preserve"> </w:t>
      </w:r>
      <w:r w:rsidR="00C825DF" w:rsidRPr="001B73D0">
        <w:rPr>
          <w:rFonts w:cs="Times New Roman"/>
          <w:b/>
          <w:bCs/>
          <w:szCs w:val="24"/>
          <w:lang w:eastAsia="et-EE"/>
        </w:rPr>
        <w:t>9</w:t>
      </w:r>
      <w:r w:rsidR="00C825DF" w:rsidRPr="001B73D0">
        <w:rPr>
          <w:rFonts w:cs="Times New Roman"/>
          <w:b/>
          <w:bCs/>
          <w:szCs w:val="24"/>
          <w:vertAlign w:val="superscript"/>
          <w:lang w:eastAsia="et-EE"/>
        </w:rPr>
        <w:t>3</w:t>
      </w:r>
      <w:r w:rsidR="00C825DF" w:rsidRPr="001B73D0">
        <w:rPr>
          <w:rFonts w:cs="Times New Roman"/>
          <w:b/>
          <w:bCs/>
          <w:szCs w:val="24"/>
          <w:lang w:eastAsia="et-EE"/>
        </w:rPr>
        <w:t>. Elutähtsa teenuse osutaja toimepidevuse strateegia</w:t>
      </w:r>
    </w:p>
    <w:p w14:paraId="0CF864AA" w14:textId="77777777" w:rsidR="00C825DF" w:rsidRPr="001B73D0" w:rsidRDefault="00C825DF" w:rsidP="00360B08">
      <w:pPr>
        <w:rPr>
          <w:rFonts w:cs="Times New Roman"/>
          <w:szCs w:val="24"/>
          <w:lang w:eastAsia="et-EE"/>
        </w:rPr>
      </w:pPr>
    </w:p>
    <w:p w14:paraId="303A8A27" w14:textId="6377FB3F" w:rsidR="00C825DF" w:rsidRPr="001B73D0" w:rsidRDefault="00C825DF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(1) Elutähtsa teenuse osutaja toimepidevuse suurendamiseks koostatakse elutähtsa teenuse osutaja toimepidevuse strateegia.</w:t>
      </w:r>
      <w:del w:id="18" w:author="Aili Sandre" w:date="2024-03-01T13:10:00Z">
        <w:r w:rsidRPr="001B73D0" w:rsidDel="005A3C41">
          <w:rPr>
            <w:rFonts w:cs="Times New Roman"/>
            <w:szCs w:val="24"/>
            <w:lang w:eastAsia="et-EE"/>
          </w:rPr>
          <w:delText xml:space="preserve"> </w:delText>
        </w:r>
      </w:del>
    </w:p>
    <w:p w14:paraId="50D2BD14" w14:textId="77777777" w:rsidR="00C825DF" w:rsidRPr="001B73D0" w:rsidRDefault="00C825DF" w:rsidP="00360B08">
      <w:pPr>
        <w:rPr>
          <w:rFonts w:cs="Times New Roman"/>
          <w:szCs w:val="24"/>
          <w:lang w:eastAsia="et-EE"/>
        </w:rPr>
      </w:pPr>
    </w:p>
    <w:p w14:paraId="3FAC89F9" w14:textId="77777777" w:rsidR="00C825DF" w:rsidRPr="001B73D0" w:rsidRDefault="00C825DF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(2) Elutähtsa teenuse osutaja toimepidevuse strateegia on dokument, milles kirjeldatakse pikaajalisi eesmärke ja võetavaid meetmeid elutähtsa teenuse toimepidevuse tagamiseks.</w:t>
      </w:r>
    </w:p>
    <w:p w14:paraId="5935E9E6" w14:textId="77777777" w:rsidR="00C825DF" w:rsidRPr="001B73D0" w:rsidRDefault="00C825DF" w:rsidP="00360B08">
      <w:pPr>
        <w:rPr>
          <w:rFonts w:cs="Times New Roman"/>
          <w:szCs w:val="24"/>
          <w:lang w:eastAsia="et-EE"/>
        </w:rPr>
      </w:pPr>
    </w:p>
    <w:p w14:paraId="045B1199" w14:textId="77777777" w:rsidR="00C825DF" w:rsidRPr="001B73D0" w:rsidRDefault="00C825DF" w:rsidP="00360B08">
      <w:pPr>
        <w:rPr>
          <w:rFonts w:cs="Times New Roman"/>
          <w:strike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(3) Elutähtsa teenuse osutaja toimepidevuse strateegia koostamist juhib Riigikantselei.</w:t>
      </w:r>
    </w:p>
    <w:p w14:paraId="34BEC36B" w14:textId="77777777" w:rsidR="00C825DF" w:rsidRPr="001B73D0" w:rsidRDefault="00C825DF" w:rsidP="00360B08">
      <w:pPr>
        <w:rPr>
          <w:rFonts w:cs="Times New Roman"/>
          <w:szCs w:val="24"/>
          <w:lang w:eastAsia="et-EE"/>
        </w:rPr>
      </w:pPr>
    </w:p>
    <w:p w14:paraId="155BB97D" w14:textId="77777777" w:rsidR="00C825DF" w:rsidRPr="001B73D0" w:rsidRDefault="00C825DF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(4) Elutähtsa teenuse osutaja toimepidevuse strateegia koostamiseks vajalike andmete loetelu, strateegia koostamise nõuded ja korra ning loetelu strateegiat koostavatest asutustest kehtestab Vabariigi Valitsus määrusega.“;</w:t>
      </w:r>
    </w:p>
    <w:p w14:paraId="3241C22A" w14:textId="77777777" w:rsidR="00F678F0" w:rsidRPr="001B73D0" w:rsidRDefault="00F678F0" w:rsidP="00360B08">
      <w:pPr>
        <w:rPr>
          <w:rFonts w:cs="Times New Roman"/>
          <w:b/>
          <w:bCs/>
          <w:szCs w:val="24"/>
          <w:lang w:eastAsia="et-EE"/>
        </w:rPr>
      </w:pPr>
    </w:p>
    <w:p w14:paraId="466C0FF3" w14:textId="06039765" w:rsidR="005A344A" w:rsidRPr="001B73D0" w:rsidRDefault="008248B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4</w:t>
      </w:r>
      <w:r w:rsidR="00202B57" w:rsidRPr="001B73D0">
        <w:rPr>
          <w:rFonts w:cs="Times New Roman"/>
          <w:b/>
          <w:bCs/>
          <w:szCs w:val="24"/>
          <w:lang w:eastAsia="et-EE"/>
        </w:rPr>
        <w:t>)</w:t>
      </w:r>
      <w:r w:rsidR="00202B57" w:rsidRPr="001B73D0">
        <w:rPr>
          <w:rFonts w:cs="Times New Roman"/>
          <w:szCs w:val="24"/>
          <w:lang w:eastAsia="et-EE"/>
        </w:rPr>
        <w:t xml:space="preserve"> </w:t>
      </w:r>
      <w:r w:rsidR="005A344A" w:rsidRPr="001B73D0">
        <w:rPr>
          <w:rFonts w:cs="Times New Roman"/>
          <w:szCs w:val="24"/>
          <w:lang w:eastAsia="et-EE"/>
        </w:rPr>
        <w:t xml:space="preserve">paragrahvi 36 </w:t>
      </w:r>
      <w:r w:rsidR="001F6DC6" w:rsidRPr="001B73D0">
        <w:rPr>
          <w:rFonts w:cs="Times New Roman"/>
          <w:szCs w:val="24"/>
          <w:lang w:eastAsia="et-EE"/>
        </w:rPr>
        <w:t xml:space="preserve">lõiget </w:t>
      </w:r>
      <w:r w:rsidR="005A344A" w:rsidRPr="001B73D0">
        <w:rPr>
          <w:rFonts w:cs="Times New Roman"/>
          <w:szCs w:val="24"/>
          <w:lang w:eastAsia="et-EE"/>
        </w:rPr>
        <w:t>1</w:t>
      </w:r>
      <w:r w:rsidR="005A344A" w:rsidRPr="001B73D0">
        <w:rPr>
          <w:rFonts w:cs="Times New Roman"/>
          <w:szCs w:val="24"/>
          <w:vertAlign w:val="superscript"/>
          <w:lang w:eastAsia="et-EE"/>
        </w:rPr>
        <w:t>1</w:t>
      </w:r>
      <w:r w:rsidR="005A344A" w:rsidRPr="001B73D0">
        <w:rPr>
          <w:rFonts w:cs="Times New Roman"/>
          <w:szCs w:val="24"/>
          <w:lang w:eastAsia="et-EE"/>
        </w:rPr>
        <w:t xml:space="preserve"> </w:t>
      </w:r>
      <w:r w:rsidR="001F6DC6" w:rsidRPr="001B73D0">
        <w:rPr>
          <w:rFonts w:cs="Times New Roman"/>
          <w:szCs w:val="24"/>
          <w:lang w:eastAsia="et-EE"/>
        </w:rPr>
        <w:t xml:space="preserve">täiendatakse punktidega </w:t>
      </w:r>
      <w:commentRangeStart w:id="19"/>
      <w:r w:rsidR="001F6DC6" w:rsidRPr="001B73D0">
        <w:rPr>
          <w:rFonts w:cs="Times New Roman"/>
          <w:szCs w:val="24"/>
          <w:lang w:eastAsia="et-EE"/>
        </w:rPr>
        <w:t>5</w:t>
      </w:r>
      <w:bookmarkStart w:id="20" w:name="_Hlk144932578"/>
      <w:r w:rsidR="001F6DC6" w:rsidRPr="001B73D0">
        <w:rPr>
          <w:rFonts w:cs="Times New Roman"/>
          <w:szCs w:val="24"/>
          <w:lang w:eastAsia="et-EE"/>
        </w:rPr>
        <w:t>–</w:t>
      </w:r>
      <w:bookmarkEnd w:id="20"/>
      <w:r w:rsidR="001F6DC6" w:rsidRPr="001B73D0">
        <w:rPr>
          <w:rFonts w:cs="Times New Roman"/>
          <w:szCs w:val="24"/>
          <w:lang w:eastAsia="et-EE"/>
        </w:rPr>
        <w:t xml:space="preserve">8 </w:t>
      </w:r>
      <w:commentRangeEnd w:id="19"/>
      <w:r w:rsidR="00F91776">
        <w:rPr>
          <w:rStyle w:val="Kommentaariviide"/>
          <w:rFonts w:eastAsia="Times New Roman" w:cs="Times New Roman"/>
          <w:lang w:eastAsia="da-DK"/>
        </w:rPr>
        <w:commentReference w:id="19"/>
      </w:r>
      <w:r w:rsidR="005A344A" w:rsidRPr="001B73D0">
        <w:rPr>
          <w:rFonts w:cs="Times New Roman"/>
          <w:szCs w:val="24"/>
          <w:lang w:eastAsia="et-EE"/>
        </w:rPr>
        <w:t>järgmises sõnastuses:</w:t>
      </w:r>
    </w:p>
    <w:p w14:paraId="107B0EDD" w14:textId="5BFF9EEA" w:rsidR="008F6868" w:rsidRPr="001B73D0" w:rsidDel="00FE5E5A" w:rsidRDefault="008F6868" w:rsidP="00A27724">
      <w:pPr>
        <w:pStyle w:val="Normaallaadveeb"/>
        <w:rPr>
          <w:del w:id="21" w:author="Aili Sandre" w:date="2024-02-28T12:30:00Z"/>
          <w:lang w:eastAsia="et-EE"/>
        </w:rPr>
      </w:pPr>
      <w:bookmarkStart w:id="22" w:name="_Hlk138757639"/>
    </w:p>
    <w:p w14:paraId="6E354397" w14:textId="1209D15D" w:rsidR="005A344A" w:rsidRPr="001B73D0" w:rsidRDefault="005A344A" w:rsidP="00360B08">
      <w:pPr>
        <w:pStyle w:val="Normaallaadveeb"/>
        <w:rPr>
          <w:lang w:eastAsia="et-EE"/>
        </w:rPr>
      </w:pPr>
      <w:r w:rsidRPr="001B73D0">
        <w:rPr>
          <w:lang w:eastAsia="et-EE"/>
        </w:rPr>
        <w:t>„5) lennuväljade toimimine;</w:t>
      </w:r>
    </w:p>
    <w:p w14:paraId="0C6EDEE3" w14:textId="77777777" w:rsidR="005A344A" w:rsidRPr="001B73D0" w:rsidRDefault="005A344A" w:rsidP="00360B08">
      <w:pPr>
        <w:rPr>
          <w:rFonts w:eastAsia="Times New Roman" w:cs="Times New Roman"/>
          <w:szCs w:val="24"/>
          <w:lang w:eastAsia="et-EE"/>
        </w:rPr>
      </w:pPr>
      <w:r w:rsidRPr="001B73D0">
        <w:rPr>
          <w:rFonts w:eastAsia="Times New Roman" w:cs="Times New Roman"/>
          <w:szCs w:val="24"/>
          <w:lang w:eastAsia="et-EE"/>
        </w:rPr>
        <w:t>6) aeronavigatsiooniteenuse toimimine;</w:t>
      </w:r>
    </w:p>
    <w:p w14:paraId="146954A7" w14:textId="77777777" w:rsidR="005A344A" w:rsidRPr="001B73D0" w:rsidRDefault="005A344A" w:rsidP="00360B08">
      <w:pPr>
        <w:rPr>
          <w:rFonts w:eastAsia="Times New Roman" w:cs="Times New Roman"/>
          <w:szCs w:val="24"/>
          <w:lang w:eastAsia="et-EE"/>
        </w:rPr>
      </w:pPr>
      <w:r w:rsidRPr="001B73D0">
        <w:rPr>
          <w:rFonts w:eastAsia="Times New Roman" w:cs="Times New Roman"/>
          <w:szCs w:val="24"/>
          <w:lang w:eastAsia="et-EE"/>
        </w:rPr>
        <w:t>7) avaliku raudtee toimimine;</w:t>
      </w:r>
    </w:p>
    <w:p w14:paraId="4444A4E2" w14:textId="7FB03697" w:rsidR="005A344A" w:rsidRPr="001B73D0" w:rsidRDefault="005A344A" w:rsidP="00360B08">
      <w:pPr>
        <w:rPr>
          <w:rFonts w:eastAsia="Times New Roman" w:cs="Times New Roman"/>
          <w:szCs w:val="24"/>
          <w:lang w:eastAsia="et-EE"/>
        </w:rPr>
      </w:pPr>
      <w:r w:rsidRPr="001B73D0">
        <w:rPr>
          <w:rFonts w:eastAsia="Times New Roman" w:cs="Times New Roman"/>
          <w:szCs w:val="24"/>
          <w:lang w:eastAsia="et-EE"/>
        </w:rPr>
        <w:t>8) sadamate toimimine.“;</w:t>
      </w:r>
    </w:p>
    <w:bookmarkEnd w:id="22"/>
    <w:p w14:paraId="0230C7E1" w14:textId="77777777" w:rsidR="008F6868" w:rsidRPr="001B73D0" w:rsidRDefault="008F6868" w:rsidP="00360B08">
      <w:pPr>
        <w:rPr>
          <w:rFonts w:eastAsia="Times New Roman" w:cs="Times New Roman"/>
          <w:b/>
          <w:bCs/>
          <w:szCs w:val="24"/>
          <w:lang w:eastAsia="da-DK"/>
        </w:rPr>
      </w:pPr>
    </w:p>
    <w:p w14:paraId="235983C0" w14:textId="74C0C94E" w:rsidR="003353A8" w:rsidRPr="001B73D0" w:rsidRDefault="008248B8" w:rsidP="00360B08">
      <w:pPr>
        <w:rPr>
          <w:rFonts w:cs="Times New Roman"/>
          <w:szCs w:val="24"/>
          <w:lang w:eastAsia="et-EE"/>
        </w:rPr>
      </w:pPr>
      <w:r w:rsidRPr="001B73D0">
        <w:rPr>
          <w:rFonts w:eastAsia="Times New Roman" w:cs="Times New Roman"/>
          <w:b/>
          <w:bCs/>
          <w:szCs w:val="24"/>
          <w:lang w:eastAsia="da-DK"/>
        </w:rPr>
        <w:t>5</w:t>
      </w:r>
      <w:r w:rsidR="00202B57" w:rsidRPr="001B73D0">
        <w:rPr>
          <w:rFonts w:cs="Times New Roman"/>
          <w:b/>
          <w:bCs/>
          <w:szCs w:val="24"/>
          <w:lang w:eastAsia="et-EE"/>
        </w:rPr>
        <w:t>)</w:t>
      </w:r>
      <w:r w:rsidR="00202B57" w:rsidRPr="001B73D0">
        <w:rPr>
          <w:rFonts w:cs="Times New Roman"/>
          <w:szCs w:val="24"/>
          <w:lang w:eastAsia="et-EE"/>
        </w:rPr>
        <w:t xml:space="preserve"> paragrahvi </w:t>
      </w:r>
      <w:r w:rsidR="003353A8" w:rsidRPr="001B73D0">
        <w:rPr>
          <w:rFonts w:cs="Times New Roman"/>
          <w:szCs w:val="24"/>
          <w:lang w:eastAsia="et-EE"/>
        </w:rPr>
        <w:t>36 lõige 2 muudetakse ja sõnastatakse järgmiselt:</w:t>
      </w:r>
    </w:p>
    <w:p w14:paraId="7A7A141C" w14:textId="05A60577" w:rsidR="008F6868" w:rsidRPr="001B73D0" w:rsidDel="00FE5E5A" w:rsidRDefault="008F6868" w:rsidP="00A27724">
      <w:pPr>
        <w:rPr>
          <w:del w:id="23" w:author="Aili Sandre" w:date="2024-02-28T12:30:00Z"/>
          <w:rFonts w:cs="Times New Roman"/>
          <w:szCs w:val="24"/>
          <w:lang w:eastAsia="et-EE"/>
        </w:rPr>
      </w:pPr>
    </w:p>
    <w:p w14:paraId="3F3B79E4" w14:textId="2437E7E7" w:rsidR="003353A8" w:rsidRPr="001B73D0" w:rsidRDefault="008F686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„(2) </w:t>
      </w:r>
      <w:r w:rsidR="003353A8" w:rsidRPr="001B73D0">
        <w:rPr>
          <w:rFonts w:cs="Times New Roman"/>
          <w:szCs w:val="24"/>
          <w:lang w:eastAsia="et-EE"/>
        </w:rPr>
        <w:t>Sotsiaalministeerium korraldab järgmiste elutähtsate teenuste toimepidevust:</w:t>
      </w:r>
    </w:p>
    <w:p w14:paraId="36E90477" w14:textId="30FC8B31" w:rsidR="003353A8" w:rsidRPr="001B73D0" w:rsidRDefault="003353A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1) tervishoiuteenuste toimimine;</w:t>
      </w:r>
    </w:p>
    <w:p w14:paraId="0CFA28A7" w14:textId="43CFF275" w:rsidR="003353A8" w:rsidRPr="001B73D0" w:rsidRDefault="003353A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2) ravimitega varustamine.“</w:t>
      </w:r>
      <w:r w:rsidR="00522715" w:rsidRPr="001B73D0">
        <w:rPr>
          <w:rFonts w:cs="Times New Roman"/>
          <w:szCs w:val="24"/>
          <w:lang w:eastAsia="et-EE"/>
        </w:rPr>
        <w:t>;</w:t>
      </w:r>
    </w:p>
    <w:p w14:paraId="146F9D9F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</w:p>
    <w:p w14:paraId="466AEC5C" w14:textId="0DAC77F4" w:rsidR="003353A8" w:rsidRPr="001B73D0" w:rsidRDefault="008248B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6</w:t>
      </w:r>
      <w:r w:rsidR="003353A8" w:rsidRPr="001B73D0">
        <w:rPr>
          <w:rFonts w:cs="Times New Roman"/>
          <w:b/>
          <w:bCs/>
          <w:szCs w:val="24"/>
          <w:lang w:eastAsia="et-EE"/>
        </w:rPr>
        <w:t>)</w:t>
      </w:r>
      <w:r w:rsidR="003353A8" w:rsidRPr="001B73D0">
        <w:rPr>
          <w:rFonts w:cs="Times New Roman"/>
          <w:szCs w:val="24"/>
          <w:lang w:eastAsia="et-EE"/>
        </w:rPr>
        <w:t xml:space="preserve"> paragrahvi 36 </w:t>
      </w:r>
      <w:r w:rsidR="00120A5F" w:rsidRPr="001B73D0">
        <w:rPr>
          <w:rFonts w:cs="Times New Roman"/>
          <w:szCs w:val="24"/>
          <w:lang w:eastAsia="et-EE"/>
        </w:rPr>
        <w:t xml:space="preserve">lõike </w:t>
      </w:r>
      <w:r w:rsidR="003353A8" w:rsidRPr="001B73D0">
        <w:rPr>
          <w:rFonts w:cs="Times New Roman"/>
          <w:szCs w:val="24"/>
          <w:lang w:eastAsia="et-EE"/>
        </w:rPr>
        <w:t xml:space="preserve">4 sissejuhatav </w:t>
      </w:r>
      <w:r w:rsidRPr="001B73D0">
        <w:rPr>
          <w:rFonts w:cs="Times New Roman"/>
          <w:szCs w:val="24"/>
          <w:lang w:eastAsia="et-EE"/>
        </w:rPr>
        <w:t>lause</w:t>
      </w:r>
      <w:r w:rsidR="003353A8" w:rsidRPr="001B73D0">
        <w:rPr>
          <w:rFonts w:cs="Times New Roman"/>
          <w:szCs w:val="24"/>
          <w:lang w:eastAsia="et-EE"/>
        </w:rPr>
        <w:t>osa muudetakse ja sõnastatakse järgmiselt:</w:t>
      </w:r>
    </w:p>
    <w:p w14:paraId="53B7C0A7" w14:textId="16434B2E" w:rsidR="008F6868" w:rsidRPr="001B73D0" w:rsidDel="00FE5E5A" w:rsidRDefault="008F6868" w:rsidP="00A27724">
      <w:pPr>
        <w:rPr>
          <w:del w:id="24" w:author="Aili Sandre" w:date="2024-02-28T12:31:00Z"/>
          <w:rFonts w:cs="Times New Roman"/>
          <w:szCs w:val="24"/>
          <w:lang w:eastAsia="et-EE"/>
        </w:rPr>
      </w:pPr>
    </w:p>
    <w:p w14:paraId="24BB5D04" w14:textId="7212ED03" w:rsidR="003353A8" w:rsidRPr="001B73D0" w:rsidRDefault="003353A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„</w:t>
      </w:r>
      <w:r w:rsidR="008F6868" w:rsidRPr="001B73D0">
        <w:rPr>
          <w:rFonts w:cs="Times New Roman"/>
          <w:szCs w:val="24"/>
          <w:lang w:eastAsia="et-EE"/>
        </w:rPr>
        <w:t xml:space="preserve">(4) </w:t>
      </w:r>
      <w:r w:rsidRPr="001B73D0">
        <w:rPr>
          <w:rFonts w:cs="Times New Roman"/>
          <w:szCs w:val="24"/>
          <w:lang w:eastAsia="et-EE"/>
        </w:rPr>
        <w:t xml:space="preserve">Kohaliku omavalitsuse üksus korraldab </w:t>
      </w:r>
      <w:r w:rsidR="00C66F32" w:rsidRPr="001B73D0">
        <w:rPr>
          <w:rFonts w:cs="Times New Roman"/>
          <w:szCs w:val="24"/>
          <w:lang w:eastAsia="et-EE"/>
        </w:rPr>
        <w:t xml:space="preserve">oma haldusterritooriumil </w:t>
      </w:r>
      <w:r w:rsidRPr="001B73D0">
        <w:rPr>
          <w:rFonts w:cs="Times New Roman"/>
          <w:szCs w:val="24"/>
          <w:lang w:eastAsia="et-EE"/>
        </w:rPr>
        <w:t>järgmiste elutähtsate teenuste toimepidevust:“</w:t>
      </w:r>
      <w:r w:rsidR="00522715" w:rsidRPr="001B73D0">
        <w:rPr>
          <w:rFonts w:cs="Times New Roman"/>
          <w:szCs w:val="24"/>
          <w:lang w:eastAsia="et-EE"/>
        </w:rPr>
        <w:t>;</w:t>
      </w:r>
    </w:p>
    <w:p w14:paraId="6CFBE503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</w:p>
    <w:p w14:paraId="23F1780E" w14:textId="25CE9B60" w:rsidR="003353A8" w:rsidRPr="001B73D0" w:rsidRDefault="008248B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7</w:t>
      </w:r>
      <w:r w:rsidR="003353A8" w:rsidRPr="001B73D0">
        <w:rPr>
          <w:rFonts w:cs="Times New Roman"/>
          <w:b/>
          <w:bCs/>
          <w:szCs w:val="24"/>
          <w:lang w:eastAsia="et-EE"/>
        </w:rPr>
        <w:t>)</w:t>
      </w:r>
      <w:r w:rsidR="003353A8" w:rsidRPr="001B73D0">
        <w:rPr>
          <w:rFonts w:cs="Times New Roman"/>
          <w:szCs w:val="24"/>
          <w:lang w:eastAsia="et-EE"/>
        </w:rPr>
        <w:t xml:space="preserve"> paragrahv</w:t>
      </w:r>
      <w:r w:rsidR="00120A5F" w:rsidRPr="001B73D0">
        <w:rPr>
          <w:rFonts w:cs="Times New Roman"/>
          <w:szCs w:val="24"/>
          <w:lang w:eastAsia="et-EE"/>
        </w:rPr>
        <w:t>i</w:t>
      </w:r>
      <w:r w:rsidR="003353A8" w:rsidRPr="001B73D0">
        <w:rPr>
          <w:rFonts w:cs="Times New Roman"/>
          <w:szCs w:val="24"/>
          <w:lang w:eastAsia="et-EE"/>
        </w:rPr>
        <w:t xml:space="preserve"> 36 täiendatakse </w:t>
      </w:r>
      <w:r w:rsidR="00C80D5D" w:rsidRPr="001B73D0">
        <w:rPr>
          <w:rFonts w:cs="Times New Roman"/>
          <w:szCs w:val="24"/>
          <w:lang w:eastAsia="et-EE"/>
        </w:rPr>
        <w:t xml:space="preserve">lõikega </w:t>
      </w:r>
      <w:r w:rsidR="003353A8" w:rsidRPr="001B73D0">
        <w:rPr>
          <w:rFonts w:cs="Times New Roman"/>
          <w:szCs w:val="24"/>
          <w:lang w:eastAsia="et-EE"/>
        </w:rPr>
        <w:t>5</w:t>
      </w:r>
      <w:r w:rsidR="00E23877" w:rsidRPr="001B73D0">
        <w:rPr>
          <w:rFonts w:cs="Times New Roman"/>
          <w:szCs w:val="24"/>
          <w:lang w:eastAsia="et-EE"/>
        </w:rPr>
        <w:t xml:space="preserve"> </w:t>
      </w:r>
      <w:r w:rsidR="003353A8" w:rsidRPr="001B73D0">
        <w:rPr>
          <w:rFonts w:cs="Times New Roman"/>
          <w:szCs w:val="24"/>
          <w:lang w:eastAsia="et-EE"/>
        </w:rPr>
        <w:t>järgmises sõnastuses:</w:t>
      </w:r>
    </w:p>
    <w:p w14:paraId="4553F6B3" w14:textId="3CD0103B" w:rsidR="008F6868" w:rsidRPr="001B73D0" w:rsidDel="00FE5E5A" w:rsidRDefault="008F6868" w:rsidP="00A27724">
      <w:pPr>
        <w:rPr>
          <w:del w:id="25" w:author="Aili Sandre" w:date="2024-02-28T12:31:00Z"/>
          <w:rFonts w:cs="Times New Roman"/>
          <w:szCs w:val="24"/>
          <w:lang w:eastAsia="et-EE"/>
        </w:rPr>
      </w:pPr>
    </w:p>
    <w:p w14:paraId="36B1ED66" w14:textId="338DA8D3" w:rsidR="003353A8" w:rsidRPr="001B73D0" w:rsidRDefault="003353A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„(5) </w:t>
      </w:r>
      <w:r w:rsidR="004C3193" w:rsidRPr="001B73D0">
        <w:rPr>
          <w:rFonts w:cs="Times New Roman"/>
          <w:szCs w:val="24"/>
          <w:lang w:eastAsia="et-EE"/>
        </w:rPr>
        <w:t>Regionaal</w:t>
      </w:r>
      <w:r w:rsidR="00C77F08" w:rsidRPr="001B73D0">
        <w:rPr>
          <w:rFonts w:cs="Times New Roman"/>
          <w:szCs w:val="24"/>
          <w:lang w:eastAsia="et-EE"/>
        </w:rPr>
        <w:t>- ja Põllumajandus</w:t>
      </w:r>
      <w:r w:rsidR="004C3193" w:rsidRPr="001B73D0">
        <w:rPr>
          <w:rFonts w:cs="Times New Roman"/>
          <w:szCs w:val="24"/>
          <w:lang w:eastAsia="et-EE"/>
        </w:rPr>
        <w:t>ministeerium</w:t>
      </w:r>
      <w:r w:rsidRPr="001B73D0">
        <w:rPr>
          <w:rFonts w:cs="Times New Roman"/>
          <w:szCs w:val="24"/>
          <w:lang w:eastAsia="et-EE"/>
        </w:rPr>
        <w:t xml:space="preserve"> korraldab toiduga varustamise tagamise toimepidevust.</w:t>
      </w:r>
      <w:r w:rsidR="00120A5F" w:rsidRPr="001B73D0">
        <w:rPr>
          <w:rFonts w:cs="Times New Roman"/>
          <w:szCs w:val="24"/>
          <w:lang w:eastAsia="et-EE"/>
        </w:rPr>
        <w:t>“</w:t>
      </w:r>
      <w:r w:rsidR="00C80D5D" w:rsidRPr="001B73D0">
        <w:rPr>
          <w:rFonts w:cs="Times New Roman"/>
          <w:szCs w:val="24"/>
          <w:lang w:eastAsia="et-EE"/>
        </w:rPr>
        <w:t>;</w:t>
      </w:r>
    </w:p>
    <w:bookmarkEnd w:id="14"/>
    <w:p w14:paraId="1C58FABE" w14:textId="77777777" w:rsidR="00D31D61" w:rsidRPr="001B73D0" w:rsidRDefault="00D31D61" w:rsidP="00360B08">
      <w:pPr>
        <w:rPr>
          <w:rFonts w:cs="Times New Roman"/>
          <w:b/>
          <w:bCs/>
          <w:szCs w:val="24"/>
          <w:lang w:eastAsia="et-EE"/>
        </w:rPr>
      </w:pPr>
    </w:p>
    <w:p w14:paraId="08EAC701" w14:textId="09DE47F5" w:rsidR="003E67E0" w:rsidRPr="001B73D0" w:rsidRDefault="008248B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8</w:t>
      </w:r>
      <w:r w:rsidR="003E67E0" w:rsidRPr="001B73D0">
        <w:rPr>
          <w:rFonts w:cs="Times New Roman"/>
          <w:b/>
          <w:bCs/>
          <w:szCs w:val="24"/>
          <w:lang w:eastAsia="et-EE"/>
        </w:rPr>
        <w:t>)</w:t>
      </w:r>
      <w:r w:rsidR="003E67E0" w:rsidRPr="001B73D0">
        <w:rPr>
          <w:rFonts w:cs="Times New Roman"/>
          <w:szCs w:val="24"/>
          <w:lang w:eastAsia="et-EE"/>
        </w:rPr>
        <w:t xml:space="preserve"> paragrahvi 37 </w:t>
      </w:r>
      <w:r w:rsidR="00120A5F" w:rsidRPr="001B73D0">
        <w:rPr>
          <w:rFonts w:cs="Times New Roman"/>
          <w:szCs w:val="24"/>
          <w:lang w:eastAsia="et-EE"/>
        </w:rPr>
        <w:t>lõi</w:t>
      </w:r>
      <w:r w:rsidR="00BE7881" w:rsidRPr="001B73D0">
        <w:rPr>
          <w:rFonts w:cs="Times New Roman"/>
          <w:szCs w:val="24"/>
          <w:lang w:eastAsia="et-EE"/>
        </w:rPr>
        <w:t xml:space="preserve">get </w:t>
      </w:r>
      <w:r w:rsidR="003E67E0" w:rsidRPr="001B73D0">
        <w:rPr>
          <w:rFonts w:cs="Times New Roman"/>
          <w:szCs w:val="24"/>
          <w:lang w:eastAsia="et-EE"/>
        </w:rPr>
        <w:t xml:space="preserve">1 </w:t>
      </w:r>
      <w:r w:rsidR="00BE7881" w:rsidRPr="001B73D0">
        <w:rPr>
          <w:rFonts w:cs="Times New Roman"/>
          <w:szCs w:val="24"/>
          <w:lang w:eastAsia="et-EE"/>
        </w:rPr>
        <w:t>täiendatakse punkti</w:t>
      </w:r>
      <w:r w:rsidR="00FF2205" w:rsidRPr="001B73D0">
        <w:rPr>
          <w:rFonts w:cs="Times New Roman"/>
          <w:szCs w:val="24"/>
          <w:lang w:eastAsia="et-EE"/>
        </w:rPr>
        <w:t>de</w:t>
      </w:r>
      <w:r w:rsidR="00BE7881" w:rsidRPr="001B73D0">
        <w:rPr>
          <w:rFonts w:cs="Times New Roman"/>
          <w:szCs w:val="24"/>
          <w:lang w:eastAsia="et-EE"/>
        </w:rPr>
        <w:t xml:space="preserve">ga </w:t>
      </w:r>
      <w:r w:rsidR="00AD3C75" w:rsidRPr="001B73D0">
        <w:rPr>
          <w:rFonts w:cs="Times New Roman"/>
          <w:szCs w:val="24"/>
          <w:lang w:eastAsia="et-EE"/>
        </w:rPr>
        <w:t>4</w:t>
      </w:r>
      <w:r w:rsidR="00AD3C75" w:rsidRPr="001B73D0">
        <w:rPr>
          <w:rFonts w:cs="Times New Roman"/>
          <w:szCs w:val="24"/>
          <w:vertAlign w:val="superscript"/>
          <w:lang w:eastAsia="et-EE"/>
        </w:rPr>
        <w:t>1</w:t>
      </w:r>
      <w:r w:rsidR="00BE7881" w:rsidRPr="001B73D0">
        <w:rPr>
          <w:rFonts w:cs="Times New Roman"/>
          <w:szCs w:val="24"/>
          <w:lang w:eastAsia="et-EE"/>
        </w:rPr>
        <w:t xml:space="preserve"> </w:t>
      </w:r>
      <w:r w:rsidR="00FF2205" w:rsidRPr="001B73D0">
        <w:rPr>
          <w:rFonts w:cs="Times New Roman"/>
          <w:szCs w:val="24"/>
          <w:lang w:eastAsia="et-EE"/>
        </w:rPr>
        <w:t>ja 4</w:t>
      </w:r>
      <w:r w:rsidR="00FF2205" w:rsidRPr="001B73D0">
        <w:rPr>
          <w:rFonts w:cs="Times New Roman"/>
          <w:szCs w:val="24"/>
          <w:vertAlign w:val="superscript"/>
          <w:lang w:eastAsia="et-EE"/>
        </w:rPr>
        <w:t>2</w:t>
      </w:r>
      <w:r w:rsidR="005A344A" w:rsidRPr="001B73D0">
        <w:rPr>
          <w:rFonts w:cs="Times New Roman"/>
          <w:szCs w:val="24"/>
          <w:lang w:eastAsia="et-EE"/>
        </w:rPr>
        <w:t xml:space="preserve"> </w:t>
      </w:r>
      <w:r w:rsidR="00BE7881" w:rsidRPr="001B73D0">
        <w:rPr>
          <w:rFonts w:cs="Times New Roman"/>
          <w:szCs w:val="24"/>
          <w:lang w:eastAsia="et-EE"/>
        </w:rPr>
        <w:t>järgmises sõnastuses</w:t>
      </w:r>
      <w:r w:rsidR="003E67E0" w:rsidRPr="001B73D0">
        <w:rPr>
          <w:rFonts w:cs="Times New Roman"/>
          <w:szCs w:val="24"/>
          <w:lang w:eastAsia="et-EE"/>
        </w:rPr>
        <w:t>:</w:t>
      </w:r>
    </w:p>
    <w:p w14:paraId="0D1AE069" w14:textId="1763DB48" w:rsidR="008F6868" w:rsidRPr="001B73D0" w:rsidDel="005A3C41" w:rsidRDefault="008F6868" w:rsidP="00A27724">
      <w:pPr>
        <w:rPr>
          <w:del w:id="26" w:author="Aili Sandre" w:date="2024-03-01T13:11:00Z"/>
          <w:rFonts w:cs="Times New Roman"/>
          <w:szCs w:val="24"/>
          <w:lang w:eastAsia="et-EE"/>
        </w:rPr>
      </w:pPr>
    </w:p>
    <w:p w14:paraId="2370E0E1" w14:textId="7F81C9A1" w:rsidR="003745F4" w:rsidRPr="001B73D0" w:rsidRDefault="005A344A" w:rsidP="00360B08">
      <w:pPr>
        <w:rPr>
          <w:rFonts w:cs="Times New Roman"/>
          <w:szCs w:val="24"/>
          <w:lang w:eastAsia="et-EE"/>
        </w:rPr>
      </w:pPr>
      <w:bookmarkStart w:id="27" w:name="_Hlk158887283"/>
      <w:r w:rsidRPr="001B73D0">
        <w:rPr>
          <w:rFonts w:cs="Times New Roman"/>
          <w:szCs w:val="24"/>
          <w:lang w:eastAsia="et-EE"/>
        </w:rPr>
        <w:t>„</w:t>
      </w:r>
      <w:bookmarkStart w:id="28" w:name="_Hlk152336005"/>
      <w:r w:rsidR="003745F4" w:rsidRPr="001B73D0">
        <w:rPr>
          <w:rFonts w:cs="Times New Roman"/>
          <w:szCs w:val="24"/>
          <w:lang w:eastAsia="et-EE"/>
        </w:rPr>
        <w:t>4</w:t>
      </w:r>
      <w:r w:rsidR="003745F4" w:rsidRPr="001B73D0">
        <w:rPr>
          <w:rFonts w:cs="Times New Roman"/>
          <w:szCs w:val="24"/>
          <w:vertAlign w:val="superscript"/>
          <w:lang w:eastAsia="et-EE"/>
        </w:rPr>
        <w:t>1</w:t>
      </w:r>
      <w:r w:rsidR="003745F4" w:rsidRPr="001B73D0">
        <w:rPr>
          <w:rFonts w:cs="Times New Roman"/>
          <w:szCs w:val="24"/>
          <w:lang w:eastAsia="et-EE"/>
        </w:rPr>
        <w:t xml:space="preserve">) määrab oma ülesannete täitmise korraldamiseks kontaktisiku ja edastab tema kontaktandmed Riigikantseleile, samuti teavitab viivitamata Riigikantseleid kontaktisiku </w:t>
      </w:r>
      <w:r w:rsidR="003745F4" w:rsidRPr="001B73D0">
        <w:rPr>
          <w:rFonts w:cs="Times New Roman"/>
          <w:szCs w:val="24"/>
          <w:lang w:eastAsia="et-EE"/>
        </w:rPr>
        <w:lastRenderedPageBreak/>
        <w:t>andmete muutumisest</w:t>
      </w:r>
      <w:r w:rsidR="00255E85" w:rsidRPr="001B73D0">
        <w:rPr>
          <w:rFonts w:cs="Times New Roman"/>
          <w:szCs w:val="24"/>
          <w:lang w:eastAsia="et-EE"/>
        </w:rPr>
        <w:t xml:space="preserve">. </w:t>
      </w:r>
      <w:commentRangeStart w:id="29"/>
      <w:r w:rsidR="00255E85" w:rsidRPr="001B73D0">
        <w:rPr>
          <w:rFonts w:cs="Times New Roman"/>
          <w:szCs w:val="24"/>
          <w:lang w:eastAsia="et-EE"/>
        </w:rPr>
        <w:t xml:space="preserve">Kohaliku omavalitsuse üksus edastab kontaktisiku andmed </w:t>
      </w:r>
      <w:r w:rsidR="0081252A" w:rsidRPr="001B73D0">
        <w:rPr>
          <w:rFonts w:cs="Times New Roman"/>
          <w:szCs w:val="24"/>
          <w:lang w:eastAsia="et-EE"/>
        </w:rPr>
        <w:t>Päästeameti</w:t>
      </w:r>
      <w:r w:rsidR="0081252A">
        <w:rPr>
          <w:rFonts w:cs="Times New Roman"/>
          <w:szCs w:val="24"/>
          <w:lang w:eastAsia="et-EE"/>
        </w:rPr>
        <w:t>le</w:t>
      </w:r>
      <w:r w:rsidR="0081252A" w:rsidRPr="001B73D0">
        <w:rPr>
          <w:rFonts w:cs="Times New Roman"/>
          <w:szCs w:val="24"/>
          <w:lang w:eastAsia="et-EE"/>
        </w:rPr>
        <w:t xml:space="preserve"> </w:t>
      </w:r>
      <w:r w:rsidR="00255E85" w:rsidRPr="001B73D0">
        <w:rPr>
          <w:rFonts w:cs="Times New Roman"/>
          <w:szCs w:val="24"/>
          <w:lang w:eastAsia="et-EE"/>
        </w:rPr>
        <w:t xml:space="preserve">ja teavitab </w:t>
      </w:r>
      <w:r w:rsidR="0081252A">
        <w:rPr>
          <w:rFonts w:cs="Times New Roman"/>
          <w:szCs w:val="24"/>
          <w:lang w:eastAsia="et-EE"/>
        </w:rPr>
        <w:t xml:space="preserve">seda </w:t>
      </w:r>
      <w:r w:rsidR="00255E85" w:rsidRPr="001B73D0">
        <w:rPr>
          <w:rFonts w:cs="Times New Roman"/>
          <w:szCs w:val="24"/>
          <w:lang w:eastAsia="et-EE"/>
        </w:rPr>
        <w:t>andmete muutumisest</w:t>
      </w:r>
      <w:r w:rsidR="003745F4" w:rsidRPr="001B73D0">
        <w:rPr>
          <w:rFonts w:cs="Times New Roman"/>
          <w:szCs w:val="24"/>
          <w:lang w:eastAsia="et-EE"/>
        </w:rPr>
        <w:t>;</w:t>
      </w:r>
      <w:commentRangeEnd w:id="29"/>
      <w:r w:rsidR="00A23D3A">
        <w:rPr>
          <w:rStyle w:val="Kommentaariviide"/>
          <w:rFonts w:eastAsia="Times New Roman" w:cs="Times New Roman"/>
          <w:lang w:eastAsia="da-DK"/>
        </w:rPr>
        <w:commentReference w:id="29"/>
      </w:r>
    </w:p>
    <w:p w14:paraId="1409F183" w14:textId="5ED4314B" w:rsidR="00764AB5" w:rsidRPr="001B73D0" w:rsidRDefault="00764AB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4</w:t>
      </w:r>
      <w:r w:rsidRPr="001B73D0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) teavitab käesoleva </w:t>
      </w:r>
      <w:r w:rsidR="0072480F" w:rsidRPr="001B73D0">
        <w:rPr>
          <w:rFonts w:cs="Times New Roman"/>
          <w:szCs w:val="24"/>
          <w:lang w:eastAsia="et-EE"/>
        </w:rPr>
        <w:t>paragrahvi</w:t>
      </w:r>
      <w:r w:rsidRPr="001B73D0">
        <w:rPr>
          <w:rFonts w:cs="Times New Roman"/>
          <w:szCs w:val="24"/>
          <w:lang w:eastAsia="et-EE"/>
        </w:rPr>
        <w:t xml:space="preserve"> lõike 5 alusel asutuse määramisest ja edastab asutuse </w:t>
      </w:r>
      <w:r w:rsidR="007579F2" w:rsidRPr="001B73D0">
        <w:rPr>
          <w:rFonts w:cs="Times New Roman"/>
          <w:szCs w:val="24"/>
          <w:lang w:eastAsia="et-EE"/>
        </w:rPr>
        <w:t xml:space="preserve">ja selle kontaktisiku </w:t>
      </w:r>
      <w:r w:rsidRPr="001B73D0">
        <w:rPr>
          <w:rFonts w:cs="Times New Roman"/>
          <w:szCs w:val="24"/>
          <w:lang w:eastAsia="et-EE"/>
        </w:rPr>
        <w:t xml:space="preserve">andmed Riigikantseleile, samuti teavitab viivitamata Riigikantseleid </w:t>
      </w:r>
      <w:r w:rsidR="00ED5423" w:rsidRPr="001B73D0">
        <w:rPr>
          <w:rFonts w:cs="Times New Roman"/>
          <w:szCs w:val="24"/>
          <w:lang w:eastAsia="et-EE"/>
        </w:rPr>
        <w:t xml:space="preserve">nimetatud </w:t>
      </w:r>
      <w:r w:rsidRPr="001B73D0">
        <w:rPr>
          <w:rFonts w:cs="Times New Roman"/>
          <w:szCs w:val="24"/>
          <w:lang w:eastAsia="et-EE"/>
        </w:rPr>
        <w:t>asutuse või selle</w:t>
      </w:r>
      <w:r w:rsidR="007579F2" w:rsidRPr="001B73D0">
        <w:rPr>
          <w:rFonts w:cs="Times New Roman"/>
          <w:szCs w:val="24"/>
          <w:lang w:eastAsia="et-EE"/>
        </w:rPr>
        <w:t xml:space="preserve"> kontaktisiku</w:t>
      </w:r>
      <w:r w:rsidRPr="001B73D0">
        <w:rPr>
          <w:rFonts w:cs="Times New Roman"/>
          <w:szCs w:val="24"/>
          <w:lang w:eastAsia="et-EE"/>
        </w:rPr>
        <w:t xml:space="preserve"> andmete muutumisest.</w:t>
      </w:r>
      <w:r w:rsidR="00255E85" w:rsidRPr="001B73D0">
        <w:rPr>
          <w:rFonts w:cs="Times New Roman"/>
          <w:szCs w:val="24"/>
          <w:lang w:eastAsia="et-EE"/>
        </w:rPr>
        <w:t xml:space="preserve"> </w:t>
      </w:r>
      <w:commentRangeStart w:id="30"/>
      <w:r w:rsidR="00255E85" w:rsidRPr="001B73D0">
        <w:rPr>
          <w:rFonts w:cs="Times New Roman"/>
          <w:szCs w:val="24"/>
          <w:lang w:eastAsia="et-EE"/>
        </w:rPr>
        <w:t xml:space="preserve">Kohaliku omavalitsuse üksus </w:t>
      </w:r>
      <w:r w:rsidR="00AB0014" w:rsidRPr="001B73D0">
        <w:rPr>
          <w:rFonts w:cs="Times New Roman"/>
          <w:szCs w:val="24"/>
          <w:lang w:eastAsia="et-EE"/>
        </w:rPr>
        <w:t xml:space="preserve">teavitab </w:t>
      </w:r>
      <w:del w:id="31" w:author="Aili Sandre" w:date="2024-03-01T13:11:00Z">
        <w:r w:rsidR="000830D1" w:rsidDel="005A3C41">
          <w:rPr>
            <w:rFonts w:cs="Times New Roman"/>
            <w:szCs w:val="24"/>
            <w:lang w:eastAsia="et-EE"/>
          </w:rPr>
          <w:delText>enda</w:delText>
        </w:r>
        <w:r w:rsidR="00AB0014" w:rsidRPr="001B73D0" w:rsidDel="005A3C41">
          <w:rPr>
            <w:rFonts w:cs="Times New Roman"/>
            <w:szCs w:val="24"/>
            <w:lang w:eastAsia="et-EE"/>
          </w:rPr>
          <w:delText xml:space="preserve"> </w:delText>
        </w:r>
      </w:del>
      <w:ins w:id="32" w:author="Aili Sandre" w:date="2024-03-01T13:11:00Z">
        <w:r w:rsidR="005A3C41">
          <w:rPr>
            <w:rFonts w:cs="Times New Roman"/>
            <w:szCs w:val="24"/>
            <w:lang w:eastAsia="et-EE"/>
          </w:rPr>
          <w:t>oma</w:t>
        </w:r>
        <w:r w:rsidR="005A3C41" w:rsidRPr="001B73D0">
          <w:rPr>
            <w:rFonts w:cs="Times New Roman"/>
            <w:szCs w:val="24"/>
            <w:lang w:eastAsia="et-EE"/>
          </w:rPr>
          <w:t xml:space="preserve"> </w:t>
        </w:r>
      </w:ins>
      <w:r w:rsidR="00AB0014" w:rsidRPr="001B73D0">
        <w:rPr>
          <w:rFonts w:cs="Times New Roman"/>
          <w:szCs w:val="24"/>
          <w:lang w:eastAsia="et-EE"/>
        </w:rPr>
        <w:t xml:space="preserve">ametiasutuse määramisest ja </w:t>
      </w:r>
      <w:r w:rsidR="0081252A">
        <w:rPr>
          <w:rFonts w:cs="Times New Roman"/>
          <w:szCs w:val="24"/>
          <w:lang w:eastAsia="et-EE"/>
        </w:rPr>
        <w:t xml:space="preserve">edastab </w:t>
      </w:r>
      <w:r w:rsidR="00AB0014" w:rsidRPr="001B73D0">
        <w:rPr>
          <w:rFonts w:cs="Times New Roman"/>
          <w:szCs w:val="24"/>
          <w:lang w:eastAsia="et-EE"/>
        </w:rPr>
        <w:t>selle</w:t>
      </w:r>
      <w:r w:rsidR="00255E85" w:rsidRPr="001B73D0">
        <w:rPr>
          <w:rFonts w:cs="Times New Roman"/>
          <w:szCs w:val="24"/>
          <w:lang w:eastAsia="et-EE"/>
        </w:rPr>
        <w:t xml:space="preserve"> kontaktisiku andmed</w:t>
      </w:r>
      <w:r w:rsidR="00AB0014" w:rsidRPr="001B73D0">
        <w:rPr>
          <w:rFonts w:cs="Times New Roman"/>
          <w:szCs w:val="24"/>
          <w:lang w:eastAsia="et-EE"/>
        </w:rPr>
        <w:t xml:space="preserve"> </w:t>
      </w:r>
      <w:r w:rsidR="0081252A" w:rsidRPr="001B73D0">
        <w:rPr>
          <w:rFonts w:cs="Times New Roman"/>
          <w:szCs w:val="24"/>
          <w:lang w:eastAsia="et-EE"/>
        </w:rPr>
        <w:t>Päästeameti</w:t>
      </w:r>
      <w:r w:rsidR="0081252A">
        <w:rPr>
          <w:rFonts w:cs="Times New Roman"/>
          <w:szCs w:val="24"/>
          <w:lang w:eastAsia="et-EE"/>
        </w:rPr>
        <w:t>le</w:t>
      </w:r>
      <w:r w:rsidR="0081252A" w:rsidRPr="001B73D0">
        <w:rPr>
          <w:rFonts w:cs="Times New Roman"/>
          <w:szCs w:val="24"/>
          <w:lang w:eastAsia="et-EE"/>
        </w:rPr>
        <w:t xml:space="preserve"> </w:t>
      </w:r>
      <w:r w:rsidR="00AB0014" w:rsidRPr="001B73D0">
        <w:rPr>
          <w:rFonts w:cs="Times New Roman"/>
          <w:szCs w:val="24"/>
          <w:lang w:eastAsia="et-EE"/>
        </w:rPr>
        <w:t>ning</w:t>
      </w:r>
      <w:r w:rsidR="00255E85" w:rsidRPr="001B73D0">
        <w:rPr>
          <w:rFonts w:cs="Times New Roman"/>
          <w:szCs w:val="24"/>
          <w:lang w:eastAsia="et-EE"/>
        </w:rPr>
        <w:t xml:space="preserve"> teavitab</w:t>
      </w:r>
      <w:r w:rsidR="000830D1">
        <w:rPr>
          <w:rFonts w:cs="Times New Roman"/>
          <w:szCs w:val="24"/>
          <w:lang w:eastAsia="et-EE"/>
        </w:rPr>
        <w:t xml:space="preserve"> seda</w:t>
      </w:r>
      <w:r w:rsidR="00AB0014" w:rsidRPr="001B73D0">
        <w:rPr>
          <w:rFonts w:cs="Times New Roman"/>
          <w:szCs w:val="24"/>
          <w:lang w:eastAsia="et-EE"/>
        </w:rPr>
        <w:t xml:space="preserve"> asutuse või selle kontaktisiku</w:t>
      </w:r>
      <w:r w:rsidR="00255E85" w:rsidRPr="001B73D0">
        <w:rPr>
          <w:rFonts w:cs="Times New Roman"/>
          <w:szCs w:val="24"/>
          <w:lang w:eastAsia="et-EE"/>
        </w:rPr>
        <w:t xml:space="preserve"> andmete muutumisest</w:t>
      </w:r>
      <w:r w:rsidR="0085668F" w:rsidRPr="001B73D0">
        <w:rPr>
          <w:rFonts w:cs="Times New Roman"/>
          <w:szCs w:val="24"/>
          <w:lang w:eastAsia="et-EE"/>
        </w:rPr>
        <w:t>;</w:t>
      </w:r>
      <w:r w:rsidRPr="001B73D0">
        <w:rPr>
          <w:rFonts w:cs="Times New Roman"/>
          <w:szCs w:val="24"/>
          <w:lang w:eastAsia="et-EE"/>
        </w:rPr>
        <w:t>“</w:t>
      </w:r>
      <w:r w:rsidR="008F6868" w:rsidRPr="001B73D0">
        <w:rPr>
          <w:rFonts w:cs="Times New Roman"/>
          <w:szCs w:val="24"/>
          <w:lang w:eastAsia="et-EE"/>
        </w:rPr>
        <w:t>;</w:t>
      </w:r>
      <w:commentRangeEnd w:id="30"/>
      <w:r w:rsidR="00A23D3A">
        <w:rPr>
          <w:rStyle w:val="Kommentaariviide"/>
          <w:rFonts w:eastAsia="Times New Roman" w:cs="Times New Roman"/>
          <w:lang w:eastAsia="da-DK"/>
        </w:rPr>
        <w:commentReference w:id="30"/>
      </w:r>
    </w:p>
    <w:bookmarkEnd w:id="27"/>
    <w:bookmarkEnd w:id="28"/>
    <w:p w14:paraId="616641DA" w14:textId="77777777" w:rsidR="00F4245E" w:rsidRPr="001B73D0" w:rsidRDefault="00F4245E" w:rsidP="00360B08">
      <w:pPr>
        <w:rPr>
          <w:rFonts w:cs="Times New Roman"/>
          <w:szCs w:val="24"/>
          <w:lang w:eastAsia="et-EE"/>
        </w:rPr>
      </w:pPr>
    </w:p>
    <w:p w14:paraId="6AC1BD1D" w14:textId="0DB355B5" w:rsidR="00F4245E" w:rsidRPr="001B73D0" w:rsidRDefault="008248B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9</w:t>
      </w:r>
      <w:r w:rsidR="00F4245E" w:rsidRPr="001B73D0">
        <w:rPr>
          <w:rFonts w:cs="Times New Roman"/>
          <w:b/>
          <w:bCs/>
          <w:szCs w:val="24"/>
          <w:lang w:eastAsia="et-EE"/>
        </w:rPr>
        <w:t>)</w:t>
      </w:r>
      <w:r w:rsidR="00F4245E" w:rsidRPr="001B73D0">
        <w:rPr>
          <w:rFonts w:cs="Times New Roman"/>
          <w:szCs w:val="24"/>
          <w:lang w:eastAsia="et-EE"/>
        </w:rPr>
        <w:t xml:space="preserve"> paragrahvi 37 lõike 3 punkt 7 muudetakse ja sõnastatakse järgmiselt:</w:t>
      </w:r>
    </w:p>
    <w:p w14:paraId="3C3791F7" w14:textId="599523E9" w:rsidR="00040308" w:rsidRPr="001B73D0" w:rsidDel="00FE5E5A" w:rsidRDefault="00040308" w:rsidP="00A27724">
      <w:pPr>
        <w:rPr>
          <w:del w:id="33" w:author="Aili Sandre" w:date="2024-02-28T12:33:00Z"/>
          <w:rFonts w:cs="Times New Roman"/>
          <w:szCs w:val="24"/>
          <w:lang w:eastAsia="et-EE"/>
        </w:rPr>
      </w:pPr>
    </w:p>
    <w:p w14:paraId="6C87FA3C" w14:textId="57794F4C" w:rsidR="00950CB1" w:rsidRPr="001B73D0" w:rsidRDefault="0065580E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„7) </w:t>
      </w:r>
      <w:r w:rsidR="00F4245E" w:rsidRPr="001B73D0">
        <w:rPr>
          <w:rFonts w:cs="Times New Roman"/>
          <w:szCs w:val="24"/>
          <w:lang w:eastAsia="et-EE"/>
        </w:rPr>
        <w:t xml:space="preserve">elutähtsa teenuse </w:t>
      </w:r>
      <w:r w:rsidR="00506628" w:rsidRPr="001B73D0">
        <w:rPr>
          <w:rFonts w:cs="Times New Roman"/>
          <w:szCs w:val="24"/>
          <w:lang w:eastAsia="et-EE"/>
        </w:rPr>
        <w:t xml:space="preserve">planeerimata </w:t>
      </w:r>
      <w:r w:rsidR="00F4245E" w:rsidRPr="001B73D0">
        <w:rPr>
          <w:rFonts w:cs="Times New Roman"/>
          <w:szCs w:val="24"/>
          <w:lang w:eastAsia="et-EE"/>
        </w:rPr>
        <w:t>katkestusest, katkestuse ohust, elutähtsa teenuse toimepidevust oluliselt häirivast sündmusest või sellise sündmuse toimumise vahetust ohust</w:t>
      </w:r>
      <w:r w:rsidR="001D50D6" w:rsidRPr="001B73D0">
        <w:rPr>
          <w:rFonts w:cs="Times New Roman"/>
          <w:szCs w:val="24"/>
          <w:lang w:eastAsia="et-EE"/>
        </w:rPr>
        <w:t>,</w:t>
      </w:r>
      <w:r w:rsidR="00F4245E" w:rsidRPr="001B73D0">
        <w:rPr>
          <w:rFonts w:cs="Times New Roman"/>
          <w:szCs w:val="24"/>
          <w:lang w:eastAsia="et-EE"/>
        </w:rPr>
        <w:t xml:space="preserve"> </w:t>
      </w:r>
      <w:r w:rsidR="0040200E" w:rsidRPr="001B73D0">
        <w:rPr>
          <w:rFonts w:cs="Times New Roman"/>
          <w:szCs w:val="24"/>
          <w:lang w:eastAsia="et-EE"/>
        </w:rPr>
        <w:t>hädaolukorrast või selle ohust</w:t>
      </w:r>
      <w:r w:rsidR="004A249B" w:rsidRPr="001B73D0">
        <w:rPr>
          <w:rFonts w:cs="Times New Roman"/>
          <w:szCs w:val="24"/>
          <w:lang w:eastAsia="et-EE"/>
        </w:rPr>
        <w:t xml:space="preserve"> (edaspidi </w:t>
      </w:r>
      <w:r w:rsidR="004A249B" w:rsidRPr="001B73D0">
        <w:rPr>
          <w:rFonts w:cs="Times New Roman"/>
          <w:i/>
          <w:iCs/>
          <w:szCs w:val="24"/>
          <w:lang w:eastAsia="et-EE"/>
        </w:rPr>
        <w:t>sündmus</w:t>
      </w:r>
      <w:r w:rsidR="004A249B" w:rsidRPr="001B73D0">
        <w:rPr>
          <w:rFonts w:cs="Times New Roman"/>
          <w:szCs w:val="24"/>
          <w:lang w:eastAsia="et-EE"/>
        </w:rPr>
        <w:t>)</w:t>
      </w:r>
      <w:r w:rsidR="0040200E" w:rsidRPr="001B73D0">
        <w:rPr>
          <w:rFonts w:cs="Times New Roman"/>
          <w:szCs w:val="24"/>
          <w:lang w:eastAsia="et-EE"/>
        </w:rPr>
        <w:t xml:space="preserve"> teavitamise</w:t>
      </w:r>
      <w:r w:rsidR="004A249B" w:rsidRPr="001B73D0">
        <w:rPr>
          <w:rFonts w:cs="Times New Roman"/>
          <w:szCs w:val="24"/>
          <w:lang w:eastAsia="et-EE"/>
        </w:rPr>
        <w:t xml:space="preserve"> kord</w:t>
      </w:r>
      <w:r w:rsidR="00040308" w:rsidRPr="001B73D0">
        <w:rPr>
          <w:rFonts w:cs="Times New Roman"/>
          <w:szCs w:val="24"/>
          <w:lang w:eastAsia="et-EE"/>
        </w:rPr>
        <w:t xml:space="preserve"> </w:t>
      </w:r>
      <w:r w:rsidR="004A249B" w:rsidRPr="001B73D0">
        <w:rPr>
          <w:rFonts w:cs="Times New Roman"/>
          <w:szCs w:val="24"/>
          <w:lang w:eastAsia="et-EE"/>
        </w:rPr>
        <w:t>ning</w:t>
      </w:r>
      <w:r w:rsidR="00040308" w:rsidRPr="001B73D0">
        <w:rPr>
          <w:rFonts w:cs="Times New Roman"/>
          <w:szCs w:val="24"/>
          <w:lang w:eastAsia="et-EE"/>
        </w:rPr>
        <w:t xml:space="preserve"> </w:t>
      </w:r>
      <w:r w:rsidR="00A57A97" w:rsidRPr="001B73D0">
        <w:rPr>
          <w:rFonts w:cs="Times New Roman"/>
          <w:szCs w:val="24"/>
          <w:lang w:eastAsia="et-EE"/>
        </w:rPr>
        <w:t xml:space="preserve">sündmuse </w:t>
      </w:r>
      <w:r w:rsidR="00B74A4F" w:rsidRPr="001B73D0">
        <w:rPr>
          <w:rFonts w:cs="Times New Roman"/>
          <w:szCs w:val="24"/>
          <w:lang w:eastAsia="et-EE"/>
        </w:rPr>
        <w:t xml:space="preserve">üksikasjaliku </w:t>
      </w:r>
      <w:r w:rsidR="00A57A97" w:rsidRPr="001B73D0">
        <w:rPr>
          <w:rFonts w:cs="Times New Roman"/>
          <w:szCs w:val="24"/>
          <w:lang w:eastAsia="et-EE"/>
        </w:rPr>
        <w:t>aruande</w:t>
      </w:r>
      <w:r w:rsidR="004A249B" w:rsidRPr="001B73D0">
        <w:rPr>
          <w:rFonts w:cs="Times New Roman"/>
          <w:szCs w:val="24"/>
          <w:lang w:eastAsia="et-EE"/>
        </w:rPr>
        <w:t xml:space="preserve"> esitamise</w:t>
      </w:r>
      <w:r w:rsidR="001D461F" w:rsidRPr="001B73D0">
        <w:rPr>
          <w:rFonts w:cs="Times New Roman"/>
          <w:szCs w:val="24"/>
          <w:lang w:eastAsia="et-EE"/>
        </w:rPr>
        <w:t xml:space="preserve"> tingimused ja</w:t>
      </w:r>
      <w:r w:rsidR="0040200E" w:rsidRPr="001B73D0">
        <w:rPr>
          <w:rFonts w:cs="Times New Roman"/>
          <w:szCs w:val="24"/>
          <w:lang w:eastAsia="et-EE"/>
        </w:rPr>
        <w:t xml:space="preserve"> </w:t>
      </w:r>
      <w:r w:rsidR="004A249B" w:rsidRPr="001B73D0">
        <w:rPr>
          <w:rFonts w:cs="Times New Roman"/>
          <w:szCs w:val="24"/>
          <w:lang w:eastAsia="et-EE"/>
        </w:rPr>
        <w:t>kord</w:t>
      </w:r>
      <w:r w:rsidR="0040200E" w:rsidRPr="001B73D0">
        <w:rPr>
          <w:rFonts w:cs="Times New Roman"/>
          <w:szCs w:val="24"/>
          <w:lang w:eastAsia="et-EE"/>
        </w:rPr>
        <w:t>;“;</w:t>
      </w:r>
    </w:p>
    <w:p w14:paraId="0FF884E3" w14:textId="0DCA9976" w:rsidR="004673A3" w:rsidRPr="001B73D0" w:rsidRDefault="004673A3" w:rsidP="00360B08">
      <w:pPr>
        <w:rPr>
          <w:rFonts w:cs="Times New Roman"/>
          <w:szCs w:val="24"/>
          <w:lang w:eastAsia="et-EE"/>
        </w:rPr>
      </w:pPr>
    </w:p>
    <w:p w14:paraId="1EF1895A" w14:textId="43BF172F" w:rsidR="004673A3" w:rsidRPr="001B73D0" w:rsidRDefault="004673A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8248B8" w:rsidRPr="001B73D0">
        <w:rPr>
          <w:rFonts w:cs="Times New Roman"/>
          <w:b/>
          <w:bCs/>
          <w:szCs w:val="24"/>
          <w:lang w:eastAsia="et-EE"/>
        </w:rPr>
        <w:t>0</w:t>
      </w:r>
      <w:r w:rsidRPr="001B73D0">
        <w:rPr>
          <w:rFonts w:cs="Times New Roman"/>
          <w:b/>
          <w:bCs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 xml:space="preserve"> paragrahvi 37 lõiget 3 täiendatakse punktiga </w:t>
      </w:r>
      <w:r w:rsidR="00527D78" w:rsidRPr="001B73D0">
        <w:rPr>
          <w:rFonts w:cs="Times New Roman"/>
          <w:szCs w:val="24"/>
          <w:lang w:eastAsia="et-EE"/>
        </w:rPr>
        <w:t>7</w:t>
      </w:r>
      <w:r w:rsidR="00527D78" w:rsidRPr="001B73D0">
        <w:rPr>
          <w:rFonts w:cs="Times New Roman"/>
          <w:szCs w:val="24"/>
          <w:vertAlign w:val="superscript"/>
          <w:lang w:eastAsia="et-EE"/>
        </w:rPr>
        <w:t>1</w:t>
      </w:r>
      <w:r w:rsidR="00527D78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>järgmises sõnastuses:</w:t>
      </w:r>
    </w:p>
    <w:p w14:paraId="191E9E77" w14:textId="0C1EA241" w:rsidR="004673A3" w:rsidRPr="001B73D0" w:rsidDel="00FE5E5A" w:rsidRDefault="004673A3" w:rsidP="00A27724">
      <w:pPr>
        <w:rPr>
          <w:del w:id="34" w:author="Aili Sandre" w:date="2024-02-28T12:33:00Z"/>
          <w:rFonts w:cs="Times New Roman"/>
          <w:szCs w:val="24"/>
          <w:lang w:eastAsia="et-EE"/>
        </w:rPr>
      </w:pPr>
    </w:p>
    <w:p w14:paraId="01FC4E46" w14:textId="4E6FBDDB" w:rsidR="004673A3" w:rsidRPr="001B73D0" w:rsidRDefault="004673A3" w:rsidP="00360B08">
      <w:pPr>
        <w:rPr>
          <w:rFonts w:cs="Times New Roman"/>
          <w:szCs w:val="24"/>
          <w:lang w:eastAsia="et-EE"/>
        </w:rPr>
      </w:pPr>
      <w:r w:rsidRPr="001B73D0">
        <w:rPr>
          <w:rFonts w:eastAsia="Times New Roman" w:cs="Times New Roman"/>
          <w:szCs w:val="24"/>
          <w:lang w:eastAsia="da-DK"/>
        </w:rPr>
        <w:t>„</w:t>
      </w:r>
      <w:r w:rsidR="00527D78" w:rsidRPr="001B73D0">
        <w:rPr>
          <w:rFonts w:eastAsia="Times New Roman" w:cs="Times New Roman"/>
          <w:szCs w:val="24"/>
          <w:lang w:eastAsia="da-DK"/>
        </w:rPr>
        <w:t>7</w:t>
      </w:r>
      <w:r w:rsidR="00527D78" w:rsidRPr="001B73D0">
        <w:rPr>
          <w:rFonts w:eastAsia="Times New Roman" w:cs="Times New Roman"/>
          <w:szCs w:val="24"/>
          <w:vertAlign w:val="superscript"/>
          <w:lang w:eastAsia="da-DK"/>
        </w:rPr>
        <w:t>1</w:t>
      </w:r>
      <w:r w:rsidRPr="001B73D0">
        <w:rPr>
          <w:rFonts w:eastAsia="Times New Roman" w:cs="Times New Roman"/>
          <w:szCs w:val="24"/>
          <w:lang w:eastAsia="da-DK"/>
        </w:rPr>
        <w:t xml:space="preserve">) </w:t>
      </w:r>
      <w:r w:rsidR="00B07457" w:rsidRPr="001B73D0">
        <w:rPr>
          <w:rFonts w:eastAsia="Times New Roman" w:cs="Times New Roman"/>
          <w:szCs w:val="24"/>
          <w:lang w:eastAsia="da-DK"/>
        </w:rPr>
        <w:t xml:space="preserve">vajaduse korral </w:t>
      </w:r>
      <w:r w:rsidR="00396D5E" w:rsidRPr="001B73D0">
        <w:rPr>
          <w:rFonts w:eastAsia="Times New Roman" w:cs="Times New Roman"/>
          <w:szCs w:val="24"/>
          <w:lang w:eastAsia="da-DK"/>
        </w:rPr>
        <w:t xml:space="preserve">maksimaalne </w:t>
      </w:r>
      <w:r w:rsidRPr="001B73D0">
        <w:rPr>
          <w:rFonts w:eastAsia="Times New Roman" w:cs="Times New Roman"/>
          <w:szCs w:val="24"/>
          <w:lang w:eastAsia="da-DK"/>
        </w:rPr>
        <w:t xml:space="preserve">lubatud </w:t>
      </w:r>
      <w:r w:rsidR="000A50AF" w:rsidRPr="001B73D0">
        <w:rPr>
          <w:rFonts w:eastAsia="Times New Roman" w:cs="Times New Roman"/>
          <w:szCs w:val="24"/>
          <w:lang w:eastAsia="da-DK"/>
        </w:rPr>
        <w:t xml:space="preserve">tähtaeg </w:t>
      </w:r>
      <w:r w:rsidR="0065580E" w:rsidRPr="001B73D0">
        <w:rPr>
          <w:rFonts w:eastAsia="Times New Roman" w:cs="Times New Roman"/>
          <w:szCs w:val="24"/>
          <w:lang w:eastAsia="da-DK"/>
        </w:rPr>
        <w:t xml:space="preserve">käesoleva paragrahvi </w:t>
      </w:r>
      <w:r w:rsidR="00396D5E" w:rsidRPr="001B73D0">
        <w:rPr>
          <w:rFonts w:eastAsia="Times New Roman" w:cs="Times New Roman"/>
          <w:szCs w:val="24"/>
          <w:lang w:eastAsia="da-DK"/>
        </w:rPr>
        <w:t xml:space="preserve">lõike 2 alusel </w:t>
      </w:r>
      <w:r w:rsidR="000A50AF" w:rsidRPr="001B73D0">
        <w:rPr>
          <w:rFonts w:eastAsia="Times New Roman" w:cs="Times New Roman"/>
          <w:szCs w:val="24"/>
          <w:lang w:eastAsia="da-DK"/>
        </w:rPr>
        <w:t xml:space="preserve">sätestatud elutähtsa teenuse toimepidevuse nõuete täitmiseks </w:t>
      </w:r>
      <w:r w:rsidRPr="001B73D0">
        <w:rPr>
          <w:rFonts w:eastAsia="Times New Roman" w:cs="Times New Roman"/>
          <w:szCs w:val="24"/>
          <w:lang w:eastAsia="da-DK"/>
        </w:rPr>
        <w:t>alates isiku määramisest elutähtsa teenuse osutajaks</w:t>
      </w:r>
      <w:r w:rsidR="00F660EC">
        <w:rPr>
          <w:rFonts w:eastAsia="Times New Roman" w:cs="Times New Roman"/>
          <w:szCs w:val="24"/>
          <w:lang w:eastAsia="da-DK"/>
        </w:rPr>
        <w:t>;</w:t>
      </w:r>
      <w:r w:rsidRPr="001B73D0">
        <w:rPr>
          <w:rFonts w:eastAsia="Times New Roman" w:cs="Times New Roman"/>
          <w:szCs w:val="24"/>
          <w:lang w:eastAsia="da-DK"/>
        </w:rPr>
        <w:t>“</w:t>
      </w:r>
      <w:r w:rsidR="001D50D6" w:rsidRPr="001B73D0">
        <w:rPr>
          <w:rFonts w:eastAsia="Times New Roman" w:cs="Times New Roman"/>
          <w:szCs w:val="24"/>
          <w:lang w:eastAsia="da-DK"/>
        </w:rPr>
        <w:t>;</w:t>
      </w:r>
    </w:p>
    <w:p w14:paraId="4AA44DBC" w14:textId="77777777" w:rsidR="0040200E" w:rsidRPr="001B73D0" w:rsidRDefault="0040200E" w:rsidP="00360B08">
      <w:pPr>
        <w:rPr>
          <w:rFonts w:cs="Times New Roman"/>
          <w:szCs w:val="24"/>
          <w:lang w:eastAsia="et-EE"/>
        </w:rPr>
      </w:pPr>
    </w:p>
    <w:p w14:paraId="2C0FCC7A" w14:textId="350D87F8" w:rsidR="0040200E" w:rsidRPr="001B73D0" w:rsidRDefault="0040200E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8248B8" w:rsidRPr="001B73D0">
        <w:rPr>
          <w:rFonts w:cs="Times New Roman"/>
          <w:b/>
          <w:bCs/>
          <w:szCs w:val="24"/>
          <w:lang w:eastAsia="et-EE"/>
        </w:rPr>
        <w:t>1</w:t>
      </w:r>
      <w:r w:rsidRPr="001B73D0">
        <w:rPr>
          <w:rFonts w:cs="Times New Roman"/>
          <w:b/>
          <w:bCs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 xml:space="preserve"> paragrahvi 37 täiendatakse lõikega 6 järgmises sõnastuses:</w:t>
      </w:r>
    </w:p>
    <w:p w14:paraId="233CB76C" w14:textId="7877DC7A" w:rsidR="00FD2311" w:rsidRPr="001B73D0" w:rsidDel="00FE5E5A" w:rsidRDefault="00FD2311" w:rsidP="00A27724">
      <w:pPr>
        <w:rPr>
          <w:del w:id="35" w:author="Aili Sandre" w:date="2024-02-28T12:33:00Z"/>
          <w:rFonts w:cs="Times New Roman"/>
          <w:szCs w:val="24"/>
          <w:lang w:eastAsia="et-EE"/>
        </w:rPr>
      </w:pPr>
    </w:p>
    <w:p w14:paraId="4542CC59" w14:textId="6E9E031F" w:rsidR="0040200E" w:rsidRPr="001B73D0" w:rsidRDefault="0040200E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„(6) Käesoleva paragrahvi lõike 3 punktis 7 nimetatud </w:t>
      </w:r>
      <w:r w:rsidR="001D461F" w:rsidRPr="001B73D0">
        <w:rPr>
          <w:rFonts w:cs="Times New Roman"/>
          <w:szCs w:val="24"/>
          <w:lang w:eastAsia="et-EE"/>
        </w:rPr>
        <w:t>teavitamise</w:t>
      </w:r>
      <w:r w:rsidR="00B74A4F" w:rsidRPr="001B73D0">
        <w:rPr>
          <w:rFonts w:cs="Times New Roman"/>
          <w:szCs w:val="24"/>
          <w:lang w:eastAsia="et-EE"/>
        </w:rPr>
        <w:t xml:space="preserve"> ja üksikasjaliku aruande</w:t>
      </w:r>
      <w:r w:rsidR="001D461F" w:rsidRPr="001B73D0">
        <w:rPr>
          <w:rFonts w:cs="Times New Roman"/>
          <w:szCs w:val="24"/>
          <w:lang w:eastAsia="et-EE"/>
        </w:rPr>
        <w:t xml:space="preserve"> </w:t>
      </w:r>
      <w:r w:rsidR="00B74A4F" w:rsidRPr="001B73D0">
        <w:rPr>
          <w:rFonts w:cs="Times New Roman"/>
          <w:szCs w:val="24"/>
          <w:lang w:eastAsia="et-EE"/>
        </w:rPr>
        <w:t xml:space="preserve">tingimuste seadmisel </w:t>
      </w:r>
      <w:r w:rsidRPr="001B73D0">
        <w:rPr>
          <w:rFonts w:cs="Times New Roman"/>
          <w:szCs w:val="24"/>
          <w:lang w:eastAsia="et-EE"/>
        </w:rPr>
        <w:t>pea</w:t>
      </w:r>
      <w:r w:rsidR="00B74A4F" w:rsidRPr="001B73D0">
        <w:rPr>
          <w:rFonts w:cs="Times New Roman"/>
          <w:szCs w:val="24"/>
          <w:lang w:eastAsia="et-EE"/>
        </w:rPr>
        <w:t>b lähtuma</w:t>
      </w:r>
      <w:r w:rsidRPr="001B73D0">
        <w:rPr>
          <w:rFonts w:cs="Times New Roman"/>
          <w:szCs w:val="24"/>
          <w:lang w:eastAsia="et-EE"/>
        </w:rPr>
        <w:t xml:space="preserve"> </w:t>
      </w:r>
      <w:r w:rsidR="009567DD" w:rsidRPr="001B73D0">
        <w:rPr>
          <w:rFonts w:cs="Times New Roman"/>
          <w:szCs w:val="24"/>
          <w:lang w:eastAsia="et-EE"/>
        </w:rPr>
        <w:t>vähemalt</w:t>
      </w:r>
      <w:r w:rsidRPr="001B73D0">
        <w:rPr>
          <w:rFonts w:cs="Times New Roman"/>
          <w:szCs w:val="24"/>
          <w:lang w:eastAsia="et-EE"/>
        </w:rPr>
        <w:t>:</w:t>
      </w:r>
    </w:p>
    <w:p w14:paraId="2C90695D" w14:textId="7439F9E1" w:rsidR="00040308" w:rsidRPr="001B73D0" w:rsidRDefault="0004030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1) </w:t>
      </w:r>
      <w:r w:rsidR="0040200E" w:rsidRPr="001B73D0">
        <w:rPr>
          <w:rFonts w:cs="Times New Roman"/>
          <w:szCs w:val="24"/>
          <w:lang w:eastAsia="et-EE"/>
        </w:rPr>
        <w:t>sündmusest mõjutatud kasutajate arvu</w:t>
      </w:r>
      <w:r w:rsidR="00B74A4F" w:rsidRPr="001B73D0">
        <w:rPr>
          <w:rFonts w:cs="Times New Roman"/>
          <w:szCs w:val="24"/>
          <w:lang w:eastAsia="et-EE"/>
        </w:rPr>
        <w:t>st</w:t>
      </w:r>
      <w:r w:rsidR="0040200E" w:rsidRPr="001B73D0">
        <w:rPr>
          <w:rFonts w:cs="Times New Roman"/>
          <w:szCs w:val="24"/>
          <w:lang w:eastAsia="et-EE"/>
        </w:rPr>
        <w:t xml:space="preserve"> ja osakaalu</w:t>
      </w:r>
      <w:r w:rsidR="00B74A4F" w:rsidRPr="001B73D0">
        <w:rPr>
          <w:rFonts w:cs="Times New Roman"/>
          <w:szCs w:val="24"/>
          <w:lang w:eastAsia="et-EE"/>
        </w:rPr>
        <w:t>st</w:t>
      </w:r>
      <w:r w:rsidR="0040200E" w:rsidRPr="001B73D0">
        <w:rPr>
          <w:rFonts w:cs="Times New Roman"/>
          <w:szCs w:val="24"/>
          <w:lang w:eastAsia="et-EE"/>
        </w:rPr>
        <w:t>;</w:t>
      </w:r>
    </w:p>
    <w:p w14:paraId="7E6A7502" w14:textId="56792E41" w:rsidR="00040308" w:rsidRPr="001B73D0" w:rsidRDefault="0004030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2) </w:t>
      </w:r>
      <w:r w:rsidR="0040200E" w:rsidRPr="001B73D0">
        <w:rPr>
          <w:rFonts w:cs="Times New Roman"/>
          <w:szCs w:val="24"/>
          <w:lang w:eastAsia="et-EE"/>
        </w:rPr>
        <w:t>sündmuse kestus</w:t>
      </w:r>
      <w:r w:rsidR="00B74A4F" w:rsidRPr="001B73D0">
        <w:rPr>
          <w:rFonts w:cs="Times New Roman"/>
          <w:szCs w:val="24"/>
          <w:lang w:eastAsia="et-EE"/>
        </w:rPr>
        <w:t>est</w:t>
      </w:r>
      <w:r w:rsidR="0040200E" w:rsidRPr="001B73D0">
        <w:rPr>
          <w:rFonts w:cs="Times New Roman"/>
          <w:szCs w:val="24"/>
          <w:lang w:eastAsia="et-EE"/>
        </w:rPr>
        <w:t>;</w:t>
      </w:r>
    </w:p>
    <w:p w14:paraId="0FB516BC" w14:textId="2FBFF352" w:rsidR="0040200E" w:rsidRPr="001B73D0" w:rsidRDefault="0004030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3) </w:t>
      </w:r>
      <w:r w:rsidR="0040200E" w:rsidRPr="001B73D0">
        <w:rPr>
          <w:rFonts w:cs="Times New Roman"/>
          <w:szCs w:val="24"/>
          <w:lang w:eastAsia="et-EE"/>
        </w:rPr>
        <w:t>sündmusest mõjutatud geograafilis</w:t>
      </w:r>
      <w:r w:rsidR="00B74A4F" w:rsidRPr="001B73D0">
        <w:rPr>
          <w:rFonts w:cs="Times New Roman"/>
          <w:szCs w:val="24"/>
          <w:lang w:eastAsia="et-EE"/>
        </w:rPr>
        <w:t>est</w:t>
      </w:r>
      <w:r w:rsidR="0040200E" w:rsidRPr="001B73D0">
        <w:rPr>
          <w:rFonts w:cs="Times New Roman"/>
          <w:szCs w:val="24"/>
          <w:lang w:eastAsia="et-EE"/>
        </w:rPr>
        <w:t xml:space="preserve"> piirkon</w:t>
      </w:r>
      <w:r w:rsidR="00B74A4F" w:rsidRPr="001B73D0">
        <w:rPr>
          <w:rFonts w:cs="Times New Roman"/>
          <w:szCs w:val="24"/>
          <w:lang w:eastAsia="et-EE"/>
        </w:rPr>
        <w:t>nast</w:t>
      </w:r>
      <w:r w:rsidR="0040200E" w:rsidRPr="001B73D0">
        <w:rPr>
          <w:rFonts w:cs="Times New Roman"/>
          <w:szCs w:val="24"/>
          <w:lang w:eastAsia="et-EE"/>
        </w:rPr>
        <w:t>, võttes arvesse geograafilise piirkonna eraldatust.</w:t>
      </w:r>
      <w:r w:rsidR="00400C0E" w:rsidRPr="001B73D0">
        <w:rPr>
          <w:rFonts w:cs="Times New Roman"/>
          <w:szCs w:val="24"/>
          <w:lang w:eastAsia="et-EE"/>
        </w:rPr>
        <w:t>“;</w:t>
      </w:r>
    </w:p>
    <w:p w14:paraId="553C9E39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</w:p>
    <w:p w14:paraId="76DDFF12" w14:textId="5D80FE62" w:rsidR="003353A8" w:rsidRPr="001B73D0" w:rsidRDefault="00C101C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8248B8" w:rsidRPr="001B73D0">
        <w:rPr>
          <w:rFonts w:cs="Times New Roman"/>
          <w:b/>
          <w:bCs/>
          <w:szCs w:val="24"/>
          <w:lang w:eastAsia="et-EE"/>
        </w:rPr>
        <w:t>2</w:t>
      </w:r>
      <w:r w:rsidR="00525A40" w:rsidRPr="001B73D0">
        <w:rPr>
          <w:rFonts w:cs="Times New Roman"/>
          <w:b/>
          <w:bCs/>
          <w:szCs w:val="24"/>
          <w:lang w:eastAsia="et-EE"/>
        </w:rPr>
        <w:t>)</w:t>
      </w:r>
      <w:r w:rsidR="00525A40" w:rsidRPr="001B73D0">
        <w:rPr>
          <w:rFonts w:cs="Times New Roman"/>
          <w:szCs w:val="24"/>
          <w:lang w:eastAsia="et-EE"/>
        </w:rPr>
        <w:t xml:space="preserve"> paragrahvi 38 lõige 1</w:t>
      </w:r>
      <w:r w:rsidR="00525A40" w:rsidRPr="001B73D0">
        <w:rPr>
          <w:rFonts w:cs="Times New Roman"/>
          <w:szCs w:val="24"/>
          <w:vertAlign w:val="superscript"/>
          <w:lang w:eastAsia="et-EE"/>
        </w:rPr>
        <w:t>1</w:t>
      </w:r>
      <w:r w:rsidR="00525A40" w:rsidRPr="001B73D0">
        <w:rPr>
          <w:rFonts w:cs="Times New Roman"/>
          <w:szCs w:val="24"/>
          <w:lang w:eastAsia="et-EE"/>
        </w:rPr>
        <w:t xml:space="preserve"> muudetakse ja sõnastatakse järgmiselt:</w:t>
      </w:r>
    </w:p>
    <w:p w14:paraId="3044B448" w14:textId="7A479FC2" w:rsidR="008F6868" w:rsidRPr="001B73D0" w:rsidDel="00FE5E5A" w:rsidRDefault="008F6868" w:rsidP="00A27724">
      <w:pPr>
        <w:rPr>
          <w:del w:id="36" w:author="Aili Sandre" w:date="2024-02-28T12:34:00Z"/>
          <w:rFonts w:cs="Times New Roman"/>
          <w:szCs w:val="24"/>
          <w:lang w:eastAsia="et-EE"/>
        </w:rPr>
      </w:pPr>
    </w:p>
    <w:p w14:paraId="0141D098" w14:textId="040243D9" w:rsidR="00525A40" w:rsidRPr="001B73D0" w:rsidRDefault="00525A4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„(1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) </w:t>
      </w:r>
      <w:bookmarkStart w:id="37" w:name="_Hlk146525952"/>
      <w:r w:rsidRPr="001B73D0">
        <w:rPr>
          <w:rFonts w:cs="Times New Roman"/>
          <w:szCs w:val="24"/>
          <w:lang w:eastAsia="et-EE"/>
        </w:rPr>
        <w:t>Elutähtsa teenuse osutajate üle peetakse arvestust tsiviiltoetuse registris</w:t>
      </w:r>
      <w:bookmarkStart w:id="38" w:name="_Hlk145338029"/>
      <w:r w:rsidRPr="001B73D0">
        <w:rPr>
          <w:rFonts w:cs="Times New Roman"/>
          <w:szCs w:val="24"/>
          <w:lang w:eastAsia="et-EE"/>
        </w:rPr>
        <w:t xml:space="preserve">. </w:t>
      </w:r>
      <w:r w:rsidR="00E5558A" w:rsidRPr="001B73D0">
        <w:rPr>
          <w:rFonts w:cs="Times New Roman"/>
          <w:szCs w:val="24"/>
          <w:lang w:eastAsia="et-EE"/>
        </w:rPr>
        <w:t>Elutähtsa teenuse osutajate üle a</w:t>
      </w:r>
      <w:r w:rsidR="00B058D3" w:rsidRPr="001B73D0">
        <w:rPr>
          <w:rFonts w:cs="Times New Roman"/>
          <w:szCs w:val="24"/>
          <w:lang w:eastAsia="et-EE"/>
        </w:rPr>
        <w:t xml:space="preserve">rvestuse pidamiseks vajalikud andmed esitab registrisse </w:t>
      </w:r>
      <w:r w:rsidR="00221E41" w:rsidRPr="001B73D0">
        <w:rPr>
          <w:rFonts w:cs="Times New Roman"/>
          <w:szCs w:val="24"/>
          <w:lang w:eastAsia="et-EE"/>
        </w:rPr>
        <w:t>ja</w:t>
      </w:r>
      <w:r w:rsidR="00D12534" w:rsidRPr="001B73D0">
        <w:rPr>
          <w:rFonts w:cs="Times New Roman"/>
          <w:szCs w:val="24"/>
          <w:lang w:eastAsia="et-EE"/>
        </w:rPr>
        <w:t xml:space="preserve"> uuendab </w:t>
      </w:r>
      <w:r w:rsidR="00D91F8F" w:rsidRPr="001B73D0">
        <w:rPr>
          <w:rFonts w:cs="Times New Roman"/>
          <w:szCs w:val="24"/>
          <w:lang w:eastAsia="et-EE"/>
        </w:rPr>
        <w:t xml:space="preserve">varem esitatud andmeid </w:t>
      </w:r>
      <w:r w:rsidR="00D12534" w:rsidRPr="001B73D0">
        <w:rPr>
          <w:rFonts w:cs="Times New Roman"/>
          <w:szCs w:val="24"/>
          <w:lang w:eastAsia="et-EE"/>
        </w:rPr>
        <w:t xml:space="preserve">kord aastas hiljemalt 1. jaanuariks </w:t>
      </w:r>
      <w:r w:rsidR="00B058D3" w:rsidRPr="001B73D0">
        <w:rPr>
          <w:rFonts w:cs="Times New Roman"/>
          <w:szCs w:val="24"/>
          <w:lang w:eastAsia="et-EE"/>
        </w:rPr>
        <w:t>elutähtsat teenust korraldav asutu</w:t>
      </w:r>
      <w:r w:rsidR="00D12534" w:rsidRPr="001B73D0">
        <w:rPr>
          <w:rFonts w:cs="Times New Roman"/>
          <w:szCs w:val="24"/>
          <w:lang w:eastAsia="et-EE"/>
        </w:rPr>
        <w:t>s</w:t>
      </w:r>
      <w:r w:rsidR="0072480F" w:rsidRPr="001B73D0">
        <w:rPr>
          <w:rFonts w:cs="Times New Roman"/>
          <w:szCs w:val="24"/>
          <w:lang w:eastAsia="et-EE"/>
        </w:rPr>
        <w:t xml:space="preserve"> või tema käesoleva seaduse § 37 lõike 5 alusel määratud asutus</w:t>
      </w:r>
      <w:ins w:id="39" w:author="Aili Sandre" w:date="2024-03-01T13:13:00Z">
        <w:r w:rsidR="005A3C41">
          <w:rPr>
            <w:rFonts w:cs="Times New Roman"/>
            <w:szCs w:val="24"/>
            <w:lang w:eastAsia="et-EE"/>
          </w:rPr>
          <w:t>,</w:t>
        </w:r>
      </w:ins>
      <w:r w:rsidR="00782B31" w:rsidRPr="001B73D0">
        <w:t xml:space="preserve"> </w:t>
      </w:r>
      <w:r w:rsidR="00782B31" w:rsidRPr="001B73D0">
        <w:rPr>
          <w:rFonts w:cs="Times New Roman"/>
          <w:szCs w:val="24"/>
          <w:lang w:eastAsia="et-EE"/>
        </w:rPr>
        <w:t>arvestades § 38 lõikes 1</w:t>
      </w:r>
      <w:r w:rsidR="00874600">
        <w:rPr>
          <w:rFonts w:cs="Times New Roman"/>
          <w:szCs w:val="24"/>
          <w:vertAlign w:val="superscript"/>
          <w:lang w:eastAsia="et-EE"/>
        </w:rPr>
        <w:t>5</w:t>
      </w:r>
      <w:r w:rsidR="00782B31" w:rsidRPr="001B73D0">
        <w:rPr>
          <w:rFonts w:cs="Times New Roman"/>
          <w:szCs w:val="24"/>
          <w:lang w:eastAsia="et-EE"/>
        </w:rPr>
        <w:t xml:space="preserve"> sätestatut</w:t>
      </w:r>
      <w:r w:rsidR="00D12534" w:rsidRPr="001B73D0">
        <w:rPr>
          <w:rFonts w:cs="Times New Roman"/>
          <w:szCs w:val="24"/>
          <w:lang w:eastAsia="et-EE"/>
        </w:rPr>
        <w:t>.</w:t>
      </w:r>
      <w:bookmarkEnd w:id="38"/>
      <w:r w:rsidR="00673CE6" w:rsidRPr="001B73D0">
        <w:rPr>
          <w:rFonts w:cs="Times New Roman"/>
          <w:szCs w:val="24"/>
          <w:lang w:eastAsia="et-EE"/>
        </w:rPr>
        <w:t>“;</w:t>
      </w:r>
    </w:p>
    <w:bookmarkEnd w:id="37"/>
    <w:p w14:paraId="5B1C297F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</w:p>
    <w:p w14:paraId="36E6E1EC" w14:textId="33BCC659" w:rsidR="008A3A0B" w:rsidRPr="001B73D0" w:rsidRDefault="008A3A0B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BD32FD" w:rsidRPr="001B73D0">
        <w:rPr>
          <w:rFonts w:cs="Times New Roman"/>
          <w:b/>
          <w:bCs/>
          <w:szCs w:val="24"/>
          <w:lang w:eastAsia="et-EE"/>
        </w:rPr>
        <w:t>3</w:t>
      </w:r>
      <w:r w:rsidRPr="001B73D0">
        <w:rPr>
          <w:rFonts w:cs="Times New Roman"/>
          <w:b/>
          <w:bCs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 xml:space="preserve"> paragrahv</w:t>
      </w:r>
      <w:r w:rsidR="008F6868" w:rsidRPr="001B73D0">
        <w:rPr>
          <w:rFonts w:cs="Times New Roman"/>
          <w:szCs w:val="24"/>
          <w:lang w:eastAsia="et-EE"/>
        </w:rPr>
        <w:t>i</w:t>
      </w:r>
      <w:r w:rsidRPr="001B73D0">
        <w:rPr>
          <w:rFonts w:cs="Times New Roman"/>
          <w:szCs w:val="24"/>
          <w:lang w:eastAsia="et-EE"/>
        </w:rPr>
        <w:t xml:space="preserve"> 38 täiendatakse lõigetega 1</w:t>
      </w:r>
      <w:bookmarkStart w:id="40" w:name="_Hlk144933841"/>
      <w:r w:rsidR="0020235A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>–</w:t>
      </w:r>
      <w:bookmarkEnd w:id="40"/>
      <w:r w:rsidRPr="001B73D0">
        <w:rPr>
          <w:rFonts w:cs="Times New Roman"/>
          <w:szCs w:val="24"/>
          <w:lang w:eastAsia="et-EE"/>
        </w:rPr>
        <w:t>1</w:t>
      </w:r>
      <w:r w:rsidR="0020235A">
        <w:rPr>
          <w:rFonts w:cs="Times New Roman"/>
          <w:szCs w:val="24"/>
          <w:vertAlign w:val="superscript"/>
          <w:lang w:eastAsia="et-EE"/>
        </w:rPr>
        <w:t>7</w:t>
      </w:r>
      <w:r w:rsidRPr="001B73D0">
        <w:rPr>
          <w:rFonts w:cs="Times New Roman"/>
          <w:szCs w:val="24"/>
          <w:lang w:eastAsia="et-EE"/>
        </w:rPr>
        <w:t xml:space="preserve"> järgmises sõnastuses:</w:t>
      </w:r>
    </w:p>
    <w:p w14:paraId="1B8B56A0" w14:textId="5A040BE4" w:rsidR="008F6868" w:rsidRPr="001B73D0" w:rsidDel="00FE5E5A" w:rsidRDefault="008F6868" w:rsidP="00A27724">
      <w:pPr>
        <w:rPr>
          <w:del w:id="41" w:author="Aili Sandre" w:date="2024-02-28T12:34:00Z"/>
          <w:rFonts w:cs="Times New Roman"/>
          <w:szCs w:val="24"/>
          <w:lang w:eastAsia="et-EE"/>
        </w:rPr>
      </w:pPr>
      <w:bookmarkStart w:id="42" w:name="_Hlk136512232"/>
    </w:p>
    <w:p w14:paraId="5275FBB1" w14:textId="41655688" w:rsidR="008A3A0B" w:rsidRPr="001B73D0" w:rsidRDefault="008A3A0B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„(1</w:t>
      </w:r>
      <w:r w:rsidR="0020235A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>) Elutähtsa teenuse toimepidevust korraldav asutus annab haldusakti käesoleva paragrahvi lõikes 1 nimetatud isiku elutähtsa teenuse osutajaks määramise kohta 30 päeva jooksul isiku elutähtsa teenuse osutaja tingimustele vastavuse</w:t>
      </w:r>
      <w:r w:rsidR="000D2C82" w:rsidRPr="001B73D0">
        <w:rPr>
          <w:rFonts w:cs="Times New Roman"/>
          <w:szCs w:val="24"/>
          <w:lang w:eastAsia="et-EE"/>
        </w:rPr>
        <w:t>st</w:t>
      </w:r>
      <w:r w:rsidRPr="001B73D0">
        <w:rPr>
          <w:rFonts w:cs="Times New Roman"/>
          <w:szCs w:val="24"/>
          <w:lang w:eastAsia="et-EE"/>
        </w:rPr>
        <w:t xml:space="preserve"> teada saamisest</w:t>
      </w:r>
      <w:r w:rsidR="000D2C82" w:rsidRPr="001B73D0">
        <w:rPr>
          <w:rFonts w:cs="Times New Roman"/>
          <w:szCs w:val="24"/>
          <w:lang w:eastAsia="et-EE"/>
        </w:rPr>
        <w:t xml:space="preserve"> arvates</w:t>
      </w:r>
      <w:r w:rsidRPr="001B73D0">
        <w:rPr>
          <w:rFonts w:cs="Times New Roman"/>
          <w:szCs w:val="24"/>
          <w:lang w:eastAsia="et-EE"/>
        </w:rPr>
        <w:t>.</w:t>
      </w:r>
    </w:p>
    <w:p w14:paraId="74FCD396" w14:textId="77777777" w:rsidR="00C35E63" w:rsidRPr="001B73D0" w:rsidRDefault="00C35E63" w:rsidP="00360B08">
      <w:pPr>
        <w:rPr>
          <w:rFonts w:cs="Times New Roman"/>
          <w:szCs w:val="24"/>
          <w:lang w:eastAsia="et-EE"/>
        </w:rPr>
      </w:pPr>
    </w:p>
    <w:p w14:paraId="134590CB" w14:textId="67996F5F" w:rsidR="008A3A0B" w:rsidRPr="001B73D0" w:rsidRDefault="008A3A0B" w:rsidP="00360B08">
      <w:pPr>
        <w:rPr>
          <w:rFonts w:cs="Times New Roman"/>
          <w:szCs w:val="24"/>
          <w:lang w:eastAsia="et-EE"/>
        </w:rPr>
      </w:pPr>
      <w:bookmarkStart w:id="43" w:name="_Hlk136594783"/>
      <w:r w:rsidRPr="001B73D0">
        <w:rPr>
          <w:rFonts w:cs="Times New Roman"/>
          <w:szCs w:val="24"/>
          <w:lang w:eastAsia="et-EE"/>
        </w:rPr>
        <w:t>(1</w:t>
      </w:r>
      <w:r w:rsidR="0020235A">
        <w:rPr>
          <w:rFonts w:cs="Times New Roman"/>
          <w:szCs w:val="24"/>
          <w:vertAlign w:val="superscript"/>
          <w:lang w:eastAsia="et-EE"/>
        </w:rPr>
        <w:t>3</w:t>
      </w:r>
      <w:r w:rsidRPr="001B73D0">
        <w:rPr>
          <w:rFonts w:cs="Times New Roman"/>
          <w:szCs w:val="24"/>
          <w:lang w:eastAsia="et-EE"/>
        </w:rPr>
        <w:t>) Käesoleva paragrahvi lõikes 1</w:t>
      </w:r>
      <w:r w:rsidR="0020235A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 nimetatud haldusaktis määrab elutähtsa teenuse toimepidevust korraldav asutus muu hulgas </w:t>
      </w:r>
      <w:bookmarkStart w:id="44" w:name="_Hlk137462412"/>
      <w:r w:rsidRPr="001B73D0">
        <w:rPr>
          <w:rFonts w:cs="Times New Roman"/>
          <w:szCs w:val="24"/>
          <w:lang w:eastAsia="et-EE"/>
        </w:rPr>
        <w:t>tähtpäeva, mis ajaks peab elutähtsa teenuse osutaja:</w:t>
      </w:r>
    </w:p>
    <w:bookmarkEnd w:id="44"/>
    <w:p w14:paraId="6ED066E7" w14:textId="47DAE10B" w:rsidR="008A3A0B" w:rsidRPr="001B73D0" w:rsidRDefault="008A3A0B" w:rsidP="00360B08">
      <w:pPr>
        <w:rPr>
          <w:rFonts w:eastAsia="Arial Unicode MS" w:cs="Times New Roman"/>
          <w:szCs w:val="24"/>
          <w:u w:color="000000"/>
          <w:bdr w:val="nil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1) </w:t>
      </w:r>
      <w:bookmarkStart w:id="45" w:name="_Hlk137462440"/>
      <w:r w:rsidRPr="001B73D0">
        <w:rPr>
          <w:rFonts w:cs="Times New Roman"/>
          <w:szCs w:val="24"/>
          <w:lang w:eastAsia="et-EE"/>
        </w:rPr>
        <w:t xml:space="preserve">koostama toimepidevuse riskianalüüsi ja plaani käesoleva seaduse §-des 39 ja 40 sätestatu kohaselt, arvestades, et toimepidevuse riskianalüüs peab olema koostatud üheksa kuu ja toimepidevuse plaan </w:t>
      </w:r>
      <w:r w:rsidRPr="001B73D0">
        <w:rPr>
          <w:rFonts w:eastAsia="Arial Unicode MS" w:cs="Times New Roman"/>
          <w:szCs w:val="24"/>
          <w:u w:color="000000"/>
          <w:bdr w:val="nil"/>
          <w:lang w:eastAsia="et-EE"/>
        </w:rPr>
        <w:t>kümne kuu jooksul elutähtsa teenuse osutajaks määramisest arvates;</w:t>
      </w:r>
    </w:p>
    <w:p w14:paraId="4C089DBC" w14:textId="32F82D1A" w:rsidR="008A3A0B" w:rsidRPr="001B73D0" w:rsidRDefault="008A3A0B" w:rsidP="00360B08">
      <w:pPr>
        <w:rPr>
          <w:rFonts w:eastAsia="Arial Unicode MS" w:cs="Times New Roman"/>
          <w:szCs w:val="24"/>
          <w:u w:color="000000"/>
          <w:bdr w:val="nil"/>
          <w:lang w:eastAsia="et-EE"/>
        </w:rPr>
      </w:pPr>
      <w:r w:rsidRPr="001B73D0">
        <w:rPr>
          <w:rFonts w:eastAsia="Arial Unicode MS" w:cs="Times New Roman"/>
          <w:szCs w:val="24"/>
          <w:u w:color="000000"/>
          <w:bdr w:val="nil"/>
          <w:lang w:eastAsia="et-EE"/>
        </w:rPr>
        <w:t xml:space="preserve">2) korraldama </w:t>
      </w:r>
      <w:r w:rsidR="00C101C0" w:rsidRPr="001B73D0">
        <w:rPr>
          <w:rFonts w:eastAsia="Arial Unicode MS" w:cs="Times New Roman"/>
          <w:szCs w:val="24"/>
          <w:u w:color="000000"/>
          <w:bdr w:val="nil"/>
          <w:lang w:eastAsia="et-EE"/>
        </w:rPr>
        <w:t xml:space="preserve">esimest korda </w:t>
      </w:r>
      <w:r w:rsidRPr="001B73D0">
        <w:rPr>
          <w:rFonts w:cs="Times New Roman"/>
          <w:szCs w:val="24"/>
          <w:lang w:eastAsia="et-EE"/>
        </w:rPr>
        <w:t>käesoleva paragrahvi lõike 3 punktis 7 nimetatud õppuse</w:t>
      </w:r>
      <w:r w:rsidR="0011306D" w:rsidRPr="001B73D0">
        <w:rPr>
          <w:rFonts w:eastAsia="Arial Unicode MS" w:cs="Times New Roman"/>
          <w:szCs w:val="24"/>
          <w:u w:color="000000"/>
          <w:bdr w:val="nil"/>
          <w:lang w:eastAsia="et-EE"/>
        </w:rPr>
        <w:t>;</w:t>
      </w:r>
    </w:p>
    <w:p w14:paraId="07A2DE4B" w14:textId="2F2F548C" w:rsidR="00926990" w:rsidRPr="001B73D0" w:rsidRDefault="008A3A0B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3) täitma käesoleva seaduse § 37 lõike 2 alusel</w:t>
      </w:r>
      <w:r w:rsidR="00396D5E" w:rsidRPr="001B73D0">
        <w:rPr>
          <w:rFonts w:cs="Times New Roman"/>
          <w:szCs w:val="24"/>
          <w:lang w:eastAsia="et-EE"/>
        </w:rPr>
        <w:t>,</w:t>
      </w:r>
      <w:r w:rsidRPr="001B73D0">
        <w:rPr>
          <w:rFonts w:cs="Times New Roman"/>
          <w:szCs w:val="24"/>
          <w:lang w:eastAsia="et-EE"/>
        </w:rPr>
        <w:t xml:space="preserve"> §</w:t>
      </w:r>
      <w:r w:rsidR="00FA4EB7" w:rsidRPr="001B73D0">
        <w:rPr>
          <w:rFonts w:cs="Times New Roman"/>
          <w:szCs w:val="24"/>
          <w:lang w:eastAsia="et-EE"/>
        </w:rPr>
        <w:t>-s</w:t>
      </w:r>
      <w:r w:rsidR="00427FFE" w:rsidRPr="001B73D0">
        <w:rPr>
          <w:rFonts w:cs="Times New Roman"/>
          <w:szCs w:val="24"/>
          <w:lang w:eastAsia="et-EE"/>
        </w:rPr>
        <w:t> </w:t>
      </w:r>
      <w:r w:rsidRPr="001B73D0">
        <w:rPr>
          <w:rFonts w:cs="Times New Roman"/>
          <w:szCs w:val="24"/>
          <w:lang w:eastAsia="et-EE"/>
        </w:rPr>
        <w:t xml:space="preserve">41 ning muudes õigusaktides elutähtsa teenuse toimepidevuse tagamiseks sätestatud nõudeid, </w:t>
      </w:r>
      <w:r w:rsidR="00F415CA" w:rsidRPr="001B73D0">
        <w:rPr>
          <w:rFonts w:cs="Times New Roman"/>
          <w:szCs w:val="24"/>
          <w:lang w:eastAsia="et-EE"/>
        </w:rPr>
        <w:t>arvestades, et käesoleva seaduse §</w:t>
      </w:r>
      <w:r w:rsidR="00FA4EB7" w:rsidRPr="001B73D0">
        <w:rPr>
          <w:rFonts w:cs="Times New Roman"/>
          <w:szCs w:val="24"/>
          <w:lang w:eastAsia="et-EE"/>
        </w:rPr>
        <w:t>-s</w:t>
      </w:r>
      <w:r w:rsidR="00F415CA" w:rsidRPr="001B73D0">
        <w:rPr>
          <w:rFonts w:cs="Times New Roman"/>
          <w:szCs w:val="24"/>
          <w:lang w:eastAsia="et-EE"/>
        </w:rPr>
        <w:t xml:space="preserve"> 41 </w:t>
      </w:r>
      <w:r w:rsidR="00F415CA" w:rsidRPr="001B73D0">
        <w:rPr>
          <w:rFonts w:cs="Times New Roman"/>
          <w:szCs w:val="24"/>
          <w:lang w:eastAsia="et-EE"/>
        </w:rPr>
        <w:lastRenderedPageBreak/>
        <w:t xml:space="preserve">sätestatud </w:t>
      </w:r>
      <w:r w:rsidR="00AE5ABC" w:rsidRPr="001B73D0">
        <w:rPr>
          <w:rFonts w:cs="Times New Roman"/>
          <w:szCs w:val="24"/>
          <w:lang w:eastAsia="et-EE"/>
        </w:rPr>
        <w:t xml:space="preserve">nõuete ja kohustuste </w:t>
      </w:r>
      <w:r w:rsidR="00F415CA" w:rsidRPr="001B73D0">
        <w:rPr>
          <w:rFonts w:cs="Times New Roman"/>
          <w:szCs w:val="24"/>
          <w:lang w:eastAsia="et-EE"/>
        </w:rPr>
        <w:t xml:space="preserve">täitmise tähtaeg ei oleks pikem kui viis aastat elutähtsa teenuse osutajaks </w:t>
      </w:r>
      <w:r w:rsidR="00427FFE" w:rsidRPr="001B73D0">
        <w:rPr>
          <w:rFonts w:cs="Times New Roman"/>
          <w:szCs w:val="24"/>
          <w:lang w:eastAsia="et-EE"/>
        </w:rPr>
        <w:t>määra</w:t>
      </w:r>
      <w:r w:rsidR="00F415CA" w:rsidRPr="001B73D0">
        <w:rPr>
          <w:rFonts w:cs="Times New Roman"/>
          <w:szCs w:val="24"/>
          <w:lang w:eastAsia="et-EE"/>
        </w:rPr>
        <w:t>misest arvates.</w:t>
      </w:r>
    </w:p>
    <w:p w14:paraId="13F4BBC6" w14:textId="77777777" w:rsidR="00C35E63" w:rsidRPr="001B73D0" w:rsidRDefault="00C35E63" w:rsidP="00360B08">
      <w:pPr>
        <w:rPr>
          <w:rFonts w:cs="Times New Roman"/>
          <w:szCs w:val="24"/>
          <w:lang w:eastAsia="et-EE"/>
        </w:rPr>
      </w:pPr>
    </w:p>
    <w:bookmarkEnd w:id="43"/>
    <w:bookmarkEnd w:id="45"/>
    <w:p w14:paraId="107A0304" w14:textId="6033F99C" w:rsidR="008223DB" w:rsidRPr="001B73D0" w:rsidRDefault="00B544C1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</w:t>
      </w:r>
      <w:r w:rsidR="0020235A">
        <w:rPr>
          <w:rFonts w:cs="Times New Roman"/>
          <w:szCs w:val="24"/>
          <w:vertAlign w:val="superscript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) </w:t>
      </w:r>
      <w:bookmarkStart w:id="46" w:name="_Hlk152011521"/>
      <w:bookmarkStart w:id="47" w:name="_Hlk152922858"/>
      <w:r w:rsidRPr="001B73D0">
        <w:rPr>
          <w:rFonts w:cs="Times New Roman"/>
          <w:szCs w:val="24"/>
          <w:lang w:eastAsia="et-EE"/>
        </w:rPr>
        <w:t xml:space="preserve">Enne </w:t>
      </w:r>
      <w:bookmarkStart w:id="48" w:name="_Hlk152011705"/>
      <w:r w:rsidRPr="001B73D0">
        <w:rPr>
          <w:rFonts w:cs="Times New Roman"/>
          <w:szCs w:val="24"/>
          <w:lang w:eastAsia="et-EE"/>
        </w:rPr>
        <w:t>käesoleva paragrahvi lõikes 1</w:t>
      </w:r>
      <w:r w:rsidR="00874600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 nimetatud haldusakti andmist</w:t>
      </w:r>
      <w:bookmarkEnd w:id="48"/>
      <w:r w:rsidRPr="001B73D0">
        <w:rPr>
          <w:rFonts w:cs="Times New Roman"/>
          <w:szCs w:val="24"/>
          <w:lang w:eastAsia="et-EE"/>
        </w:rPr>
        <w:t xml:space="preserve"> </w:t>
      </w:r>
      <w:r w:rsidR="000242DC" w:rsidRPr="001B73D0">
        <w:rPr>
          <w:rFonts w:cs="Times New Roman"/>
          <w:szCs w:val="24"/>
          <w:lang w:eastAsia="et-EE"/>
        </w:rPr>
        <w:t>võib</w:t>
      </w:r>
      <w:r w:rsidR="00597FED" w:rsidRPr="001B73D0">
        <w:rPr>
          <w:rFonts w:cs="Times New Roman"/>
          <w:szCs w:val="24"/>
          <w:lang w:eastAsia="et-EE"/>
        </w:rPr>
        <w:t xml:space="preserve"> elutähtsa teenuse toimepidevust korraldav asutus</w:t>
      </w:r>
      <w:r w:rsidR="000242DC" w:rsidRPr="001B73D0">
        <w:rPr>
          <w:rFonts w:cs="Times New Roman"/>
          <w:szCs w:val="24"/>
          <w:lang w:eastAsia="et-EE"/>
        </w:rPr>
        <w:t xml:space="preserve"> või tema käesoleva seaduse § 37 lõike 5 alusel määratud asutus</w:t>
      </w:r>
      <w:bookmarkEnd w:id="46"/>
      <w:r w:rsidRPr="001B73D0">
        <w:rPr>
          <w:rFonts w:cs="Times New Roman"/>
          <w:szCs w:val="24"/>
          <w:lang w:eastAsia="et-EE"/>
        </w:rPr>
        <w:t xml:space="preserve"> </w:t>
      </w:r>
      <w:r w:rsidR="000242DC" w:rsidRPr="001B73D0">
        <w:rPr>
          <w:rFonts w:cs="Times New Roman"/>
          <w:szCs w:val="24"/>
          <w:lang w:eastAsia="et-EE"/>
        </w:rPr>
        <w:t xml:space="preserve">küsida </w:t>
      </w:r>
      <w:r w:rsidR="009F3706" w:rsidRPr="001B73D0">
        <w:rPr>
          <w:rFonts w:cs="Times New Roman"/>
          <w:szCs w:val="24"/>
          <w:lang w:eastAsia="et-EE"/>
        </w:rPr>
        <w:t>arvamus</w:t>
      </w:r>
      <w:r w:rsidR="00E626B4" w:rsidRPr="001B73D0">
        <w:rPr>
          <w:rFonts w:cs="Times New Roman"/>
          <w:szCs w:val="24"/>
          <w:lang w:eastAsia="et-EE"/>
        </w:rPr>
        <w:t>t</w:t>
      </w:r>
      <w:r w:rsidR="009F3706" w:rsidRPr="001B73D0">
        <w:rPr>
          <w:rFonts w:cs="Times New Roman"/>
          <w:szCs w:val="24"/>
          <w:lang w:eastAsia="et-EE"/>
        </w:rPr>
        <w:t xml:space="preserve"> </w:t>
      </w:r>
      <w:r w:rsidR="00597FED" w:rsidRPr="001B73D0">
        <w:rPr>
          <w:rFonts w:cs="Times New Roman"/>
          <w:szCs w:val="24"/>
          <w:lang w:eastAsia="et-EE"/>
        </w:rPr>
        <w:t xml:space="preserve">Riigi Infosüsteemi Ametilt </w:t>
      </w:r>
      <w:bookmarkStart w:id="49" w:name="_Hlk152011547"/>
      <w:r w:rsidRPr="001B73D0">
        <w:rPr>
          <w:rFonts w:cs="Times New Roman"/>
          <w:szCs w:val="24"/>
          <w:lang w:eastAsia="et-EE"/>
        </w:rPr>
        <w:t>§ 41 lõikes 1 sätestatud nõuete täitmise ja sama paragrahvi lõikes 2 sätestatud kohustuse täitmise tähtaja määramise kohta</w:t>
      </w:r>
      <w:bookmarkEnd w:id="49"/>
      <w:r w:rsidRPr="001B73D0">
        <w:rPr>
          <w:rFonts w:cs="Times New Roman"/>
          <w:szCs w:val="24"/>
          <w:lang w:eastAsia="et-EE"/>
        </w:rPr>
        <w:t>.</w:t>
      </w:r>
    </w:p>
    <w:bookmarkEnd w:id="47"/>
    <w:p w14:paraId="0E44C7EB" w14:textId="77777777" w:rsidR="0065580E" w:rsidRPr="001B73D0" w:rsidRDefault="0065580E" w:rsidP="00360B08">
      <w:pPr>
        <w:rPr>
          <w:rFonts w:cs="Times New Roman"/>
          <w:szCs w:val="24"/>
          <w:lang w:eastAsia="et-EE"/>
        </w:rPr>
      </w:pPr>
    </w:p>
    <w:p w14:paraId="53FDE2AB" w14:textId="7E80022D" w:rsidR="00BF129A" w:rsidRPr="001B73D0" w:rsidRDefault="008A3A0B" w:rsidP="00360B08">
      <w:pPr>
        <w:rPr>
          <w:rFonts w:eastAsia="Times New Roman"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</w:t>
      </w:r>
      <w:r w:rsidR="0020235A">
        <w:rPr>
          <w:rFonts w:cs="Times New Roman"/>
          <w:szCs w:val="24"/>
          <w:vertAlign w:val="superscript"/>
          <w:lang w:eastAsia="et-EE"/>
        </w:rPr>
        <w:t>5</w:t>
      </w:r>
      <w:r w:rsidRPr="001B73D0">
        <w:rPr>
          <w:rFonts w:cs="Times New Roman"/>
          <w:szCs w:val="24"/>
          <w:lang w:eastAsia="et-EE"/>
        </w:rPr>
        <w:t xml:space="preserve">) </w:t>
      </w:r>
      <w:bookmarkStart w:id="50" w:name="_Hlk137462729"/>
      <w:r w:rsidRPr="001B73D0">
        <w:rPr>
          <w:rFonts w:cs="Times New Roman"/>
          <w:szCs w:val="24"/>
          <w:lang w:eastAsia="et-EE"/>
        </w:rPr>
        <w:t xml:space="preserve">Käesoleva paragrahvi lõikes 1 nimetatud isikut ei loeta enam elutähtsa teenuse osutajaks, kui isik ei vasta elutähtsa teenuse osutaja tingimustele </w:t>
      </w:r>
      <w:r w:rsidR="000D2C82" w:rsidRPr="001B73D0">
        <w:rPr>
          <w:rFonts w:cs="Times New Roman"/>
          <w:szCs w:val="24"/>
          <w:lang w:eastAsia="et-EE"/>
        </w:rPr>
        <w:t>ning</w:t>
      </w:r>
      <w:r w:rsidRPr="001B73D0">
        <w:rPr>
          <w:rFonts w:cs="Times New Roman"/>
          <w:szCs w:val="24"/>
          <w:lang w:eastAsia="et-EE"/>
        </w:rPr>
        <w:t xml:space="preserve"> elutähtsa teenuse toimepidevust korraldav asutus on andnud sellekohase haldusakti </w:t>
      </w:r>
      <w:bookmarkEnd w:id="50"/>
      <w:r w:rsidR="00BF129A" w:rsidRPr="001B73D0">
        <w:rPr>
          <w:rFonts w:cs="Times New Roman"/>
          <w:szCs w:val="24"/>
          <w:lang w:eastAsia="et-EE"/>
        </w:rPr>
        <w:t>ja teinud selle isikule teatavaks. Haldusakti jõustumisel ei kohaldata isiku suhtes elutähtsa teenuse osutaja kohta sätestatut.</w:t>
      </w:r>
    </w:p>
    <w:p w14:paraId="2590E433" w14:textId="77777777" w:rsidR="00C750AF" w:rsidRPr="001B73D0" w:rsidRDefault="00C750AF" w:rsidP="00360B08">
      <w:pPr>
        <w:rPr>
          <w:rFonts w:cs="Times New Roman"/>
          <w:szCs w:val="24"/>
          <w:lang w:eastAsia="et-EE"/>
        </w:rPr>
      </w:pPr>
    </w:p>
    <w:p w14:paraId="5F68132A" w14:textId="3D25281D" w:rsidR="008A3A0B" w:rsidRPr="001B73D0" w:rsidRDefault="008A3A0B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</w:t>
      </w:r>
      <w:r w:rsidR="0020235A">
        <w:rPr>
          <w:rFonts w:cs="Times New Roman"/>
          <w:szCs w:val="24"/>
          <w:vertAlign w:val="superscript"/>
          <w:lang w:eastAsia="et-EE"/>
        </w:rPr>
        <w:t>6</w:t>
      </w:r>
      <w:r w:rsidRPr="001B73D0">
        <w:rPr>
          <w:rFonts w:cs="Times New Roman"/>
          <w:szCs w:val="24"/>
          <w:lang w:eastAsia="et-EE"/>
        </w:rPr>
        <w:t>) Elutähtsa teenuse toimepidevust korraldav asutus kannab käesoleva paragrahvi lõigetes 1</w:t>
      </w:r>
      <w:r w:rsidR="00D100D5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 ja 1</w:t>
      </w:r>
      <w:r w:rsidR="00D100D5">
        <w:rPr>
          <w:rFonts w:cs="Times New Roman"/>
          <w:szCs w:val="24"/>
          <w:vertAlign w:val="superscript"/>
          <w:lang w:eastAsia="et-EE"/>
        </w:rPr>
        <w:t>5</w:t>
      </w:r>
      <w:r w:rsidRPr="001B73D0">
        <w:rPr>
          <w:rFonts w:cs="Times New Roman"/>
          <w:szCs w:val="24"/>
          <w:lang w:eastAsia="et-EE"/>
        </w:rPr>
        <w:t xml:space="preserve"> sätestatud andmed elutähtsa teenuse osutajaks määramise või selle lõpetamise kohta tsiviiltoetuse registrisse</w:t>
      </w:r>
      <w:r w:rsidR="00A5782A" w:rsidRPr="001B73D0">
        <w:rPr>
          <w:rFonts w:cs="Times New Roman"/>
          <w:szCs w:val="24"/>
          <w:lang w:eastAsia="et-EE"/>
        </w:rPr>
        <w:t xml:space="preserve"> viie tööpäeva jooksul</w:t>
      </w:r>
      <w:r w:rsidR="008E0CA0" w:rsidRPr="001B73D0">
        <w:rPr>
          <w:rFonts w:cs="Times New Roman"/>
          <w:szCs w:val="24"/>
          <w:lang w:eastAsia="et-EE"/>
        </w:rPr>
        <w:t xml:space="preserve"> haldusakti </w:t>
      </w:r>
      <w:r w:rsidR="00E626B4" w:rsidRPr="001B73D0">
        <w:rPr>
          <w:rFonts w:cs="Times New Roman"/>
          <w:szCs w:val="24"/>
          <w:lang w:eastAsia="et-EE"/>
        </w:rPr>
        <w:t xml:space="preserve">elutähtsa teenuse osutajale </w:t>
      </w:r>
      <w:r w:rsidR="00A04A92" w:rsidRPr="001B73D0">
        <w:rPr>
          <w:rFonts w:cs="Times New Roman"/>
          <w:szCs w:val="24"/>
          <w:lang w:eastAsia="et-EE"/>
        </w:rPr>
        <w:t>teatavakstegemisest</w:t>
      </w:r>
      <w:r w:rsidR="008E0CA0" w:rsidRPr="001B73D0">
        <w:rPr>
          <w:rFonts w:cs="Times New Roman"/>
          <w:szCs w:val="24"/>
          <w:lang w:eastAsia="et-EE"/>
        </w:rPr>
        <w:t xml:space="preserve"> </w:t>
      </w:r>
      <w:r w:rsidR="008D521E" w:rsidRPr="001B73D0">
        <w:rPr>
          <w:rFonts w:cs="Times New Roman"/>
          <w:szCs w:val="24"/>
          <w:lang w:eastAsia="et-EE"/>
        </w:rPr>
        <w:t>arvates</w:t>
      </w:r>
      <w:r w:rsidRPr="001B73D0">
        <w:rPr>
          <w:rFonts w:cs="Times New Roman"/>
          <w:szCs w:val="24"/>
          <w:lang w:eastAsia="et-EE"/>
        </w:rPr>
        <w:t>.</w:t>
      </w:r>
    </w:p>
    <w:p w14:paraId="36B421D4" w14:textId="77777777" w:rsidR="008A3A0B" w:rsidRPr="001B73D0" w:rsidRDefault="008A3A0B" w:rsidP="00360B08">
      <w:pPr>
        <w:rPr>
          <w:rFonts w:cs="Times New Roman"/>
          <w:szCs w:val="24"/>
          <w:lang w:eastAsia="et-EE"/>
        </w:rPr>
      </w:pPr>
    </w:p>
    <w:p w14:paraId="37828740" w14:textId="4A75581E" w:rsidR="008A3A0B" w:rsidRPr="001B73D0" w:rsidRDefault="008A3A0B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</w:t>
      </w:r>
      <w:r w:rsidR="0020235A">
        <w:rPr>
          <w:rFonts w:cs="Times New Roman"/>
          <w:szCs w:val="24"/>
          <w:vertAlign w:val="superscript"/>
          <w:lang w:eastAsia="et-EE"/>
        </w:rPr>
        <w:t>7</w:t>
      </w:r>
      <w:r w:rsidRPr="001B73D0">
        <w:rPr>
          <w:rFonts w:cs="Times New Roman"/>
          <w:szCs w:val="24"/>
          <w:lang w:eastAsia="et-EE"/>
        </w:rPr>
        <w:t>) Elutähtsa teenuse toimepidevust korraldav asutus edastab käesoleva paragrahvi lõi</w:t>
      </w:r>
      <w:r w:rsidR="000A2D97" w:rsidRPr="001B73D0">
        <w:rPr>
          <w:rFonts w:cs="Times New Roman"/>
          <w:szCs w:val="24"/>
          <w:lang w:eastAsia="et-EE"/>
        </w:rPr>
        <w:t>get</w:t>
      </w:r>
      <w:r w:rsidRPr="001B73D0">
        <w:rPr>
          <w:rFonts w:cs="Times New Roman"/>
          <w:szCs w:val="24"/>
          <w:lang w:eastAsia="et-EE"/>
        </w:rPr>
        <w:t>es 1</w:t>
      </w:r>
      <w:r w:rsidR="00D100D5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 ja 1</w:t>
      </w:r>
      <w:r w:rsidR="00D100D5">
        <w:rPr>
          <w:rFonts w:cs="Times New Roman"/>
          <w:szCs w:val="24"/>
          <w:vertAlign w:val="superscript"/>
          <w:lang w:eastAsia="et-EE"/>
        </w:rPr>
        <w:t>5</w:t>
      </w:r>
      <w:r w:rsidRPr="001B73D0">
        <w:rPr>
          <w:rFonts w:cs="Times New Roman"/>
          <w:szCs w:val="24"/>
          <w:lang w:eastAsia="et-EE"/>
        </w:rPr>
        <w:t xml:space="preserve"> nimetatud haldusakti teadmiseks Riigi Infosüsteemi Ametile </w:t>
      </w:r>
      <w:r w:rsidR="009427DE" w:rsidRPr="001B73D0">
        <w:rPr>
          <w:rFonts w:cs="Times New Roman"/>
          <w:szCs w:val="24"/>
          <w:lang w:eastAsia="et-EE"/>
        </w:rPr>
        <w:t>viie töö</w:t>
      </w:r>
      <w:r w:rsidRPr="001B73D0">
        <w:rPr>
          <w:rFonts w:cs="Times New Roman"/>
          <w:szCs w:val="24"/>
          <w:lang w:eastAsia="et-EE"/>
        </w:rPr>
        <w:t xml:space="preserve">päeva jooksul haldusakti </w:t>
      </w:r>
      <w:r w:rsidR="00E626B4" w:rsidRPr="001B73D0">
        <w:rPr>
          <w:rFonts w:cs="Times New Roman"/>
          <w:szCs w:val="24"/>
          <w:lang w:eastAsia="et-EE"/>
        </w:rPr>
        <w:t xml:space="preserve">elutähtsa teenuse osutajale teatavakstegemisest </w:t>
      </w:r>
      <w:r w:rsidRPr="001B73D0">
        <w:rPr>
          <w:rFonts w:cs="Times New Roman"/>
          <w:szCs w:val="24"/>
          <w:lang w:eastAsia="et-EE"/>
        </w:rPr>
        <w:t>arvates.</w:t>
      </w:r>
      <w:bookmarkEnd w:id="42"/>
      <w:r w:rsidR="008F6868" w:rsidRPr="001B73D0">
        <w:rPr>
          <w:rFonts w:cs="Times New Roman"/>
          <w:szCs w:val="24"/>
          <w:lang w:eastAsia="et-EE"/>
        </w:rPr>
        <w:t>“;</w:t>
      </w:r>
    </w:p>
    <w:p w14:paraId="42CE36D1" w14:textId="77777777" w:rsidR="00D61260" w:rsidRPr="001B73D0" w:rsidRDefault="00D61260" w:rsidP="00360B08">
      <w:pPr>
        <w:rPr>
          <w:rFonts w:cs="Times New Roman"/>
          <w:szCs w:val="24"/>
          <w:lang w:eastAsia="et-EE"/>
        </w:rPr>
      </w:pPr>
    </w:p>
    <w:p w14:paraId="7C05CEAB" w14:textId="66E1BEE5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BD32FD" w:rsidRPr="001B73D0">
        <w:rPr>
          <w:rFonts w:cs="Times New Roman"/>
          <w:b/>
          <w:bCs/>
          <w:szCs w:val="24"/>
          <w:lang w:eastAsia="et-EE"/>
        </w:rPr>
        <w:t>4</w:t>
      </w:r>
      <w:r w:rsidRPr="001B73D0">
        <w:rPr>
          <w:rFonts w:cs="Times New Roman"/>
          <w:b/>
          <w:bCs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 xml:space="preserve"> paragrahvi 38 </w:t>
      </w:r>
      <w:r w:rsidR="00192254" w:rsidRPr="001B73D0">
        <w:rPr>
          <w:rFonts w:cs="Times New Roman"/>
          <w:szCs w:val="24"/>
          <w:lang w:eastAsia="et-EE"/>
        </w:rPr>
        <w:t>lõike 3 punkt 4</w:t>
      </w:r>
      <w:r w:rsidRPr="001B73D0">
        <w:rPr>
          <w:rFonts w:cs="Times New Roman"/>
          <w:szCs w:val="24"/>
          <w:lang w:eastAsia="et-EE"/>
        </w:rPr>
        <w:t xml:space="preserve"> muudetakse ja sõnastatakse järgmiselt:</w:t>
      </w:r>
    </w:p>
    <w:p w14:paraId="56835532" w14:textId="30559F15" w:rsidR="008F6868" w:rsidRPr="001B73D0" w:rsidDel="00FE5E5A" w:rsidRDefault="008F6868" w:rsidP="00A27724">
      <w:pPr>
        <w:rPr>
          <w:del w:id="51" w:author="Aili Sandre" w:date="2024-02-28T12:35:00Z"/>
          <w:rFonts w:cs="Times New Roman"/>
          <w:szCs w:val="24"/>
          <w:lang w:eastAsia="et-EE"/>
        </w:rPr>
      </w:pPr>
    </w:p>
    <w:p w14:paraId="05D66E76" w14:textId="34174DA5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„4) </w:t>
      </w:r>
      <w:bookmarkStart w:id="52" w:name="_Hlk152923177"/>
      <w:r w:rsidRPr="001B73D0">
        <w:rPr>
          <w:rFonts w:cs="Times New Roman"/>
          <w:szCs w:val="24"/>
          <w:lang w:eastAsia="et-EE"/>
        </w:rPr>
        <w:t>teavitama viivitamata,</w:t>
      </w:r>
      <w:del w:id="53" w:author="Aili Sandre" w:date="2024-03-01T13:15:00Z">
        <w:r w:rsidRPr="001B73D0" w:rsidDel="008E46ED">
          <w:rPr>
            <w:rFonts w:cs="Times New Roman"/>
            <w:szCs w:val="24"/>
            <w:lang w:eastAsia="et-EE"/>
          </w:rPr>
          <w:delText xml:space="preserve"> </w:delText>
        </w:r>
      </w:del>
      <w:del w:id="54" w:author="Aili Sandre" w:date="2024-02-28T12:37:00Z">
        <w:r w:rsidRPr="001B73D0" w:rsidDel="00FE5E5A">
          <w:rPr>
            <w:rFonts w:cs="Times New Roman"/>
            <w:szCs w:val="24"/>
            <w:lang w:eastAsia="et-EE"/>
          </w:rPr>
          <w:delText>kuid mitte hiljem kui</w:delText>
        </w:r>
      </w:del>
      <w:r w:rsidRPr="001B73D0">
        <w:rPr>
          <w:rFonts w:cs="Times New Roman"/>
          <w:szCs w:val="24"/>
          <w:lang w:eastAsia="et-EE"/>
        </w:rPr>
        <w:t xml:space="preserve"> </w:t>
      </w:r>
      <w:ins w:id="55" w:author="Aili Sandre" w:date="2024-02-28T14:15:00Z">
        <w:r w:rsidR="00491037">
          <w:rPr>
            <w:rFonts w:cs="Times New Roman"/>
            <w:szCs w:val="24"/>
            <w:lang w:eastAsia="et-EE"/>
          </w:rPr>
          <w:t>ku</w:t>
        </w:r>
      </w:ins>
      <w:ins w:id="56" w:author="Aili Sandre" w:date="2024-03-01T13:15:00Z">
        <w:r w:rsidR="008E46ED">
          <w:rPr>
            <w:rFonts w:cs="Times New Roman"/>
            <w:szCs w:val="24"/>
            <w:lang w:eastAsia="et-EE"/>
          </w:rPr>
          <w:t>id kuni</w:t>
        </w:r>
      </w:ins>
      <w:ins w:id="57" w:author="Aili Sandre" w:date="2024-02-28T14:15:00Z">
        <w:r w:rsidR="00491037">
          <w:rPr>
            <w:rFonts w:cs="Times New Roman"/>
            <w:szCs w:val="24"/>
            <w:lang w:eastAsia="et-EE"/>
          </w:rPr>
          <w:t xml:space="preserve"> </w:t>
        </w:r>
      </w:ins>
      <w:r w:rsidRPr="001B73D0">
        <w:rPr>
          <w:rFonts w:cs="Times New Roman"/>
          <w:szCs w:val="24"/>
          <w:lang w:eastAsia="et-EE"/>
        </w:rPr>
        <w:t xml:space="preserve">24 tunni </w:t>
      </w:r>
      <w:commentRangeStart w:id="58"/>
      <w:r w:rsidRPr="001B73D0">
        <w:rPr>
          <w:rFonts w:cs="Times New Roman"/>
          <w:szCs w:val="24"/>
          <w:lang w:eastAsia="et-EE"/>
        </w:rPr>
        <w:t>jooksul</w:t>
      </w:r>
      <w:commentRangeEnd w:id="58"/>
      <w:r w:rsidR="0024419A">
        <w:rPr>
          <w:rStyle w:val="Kommentaariviide"/>
          <w:rFonts w:eastAsia="Times New Roman" w:cs="Times New Roman"/>
          <w:lang w:eastAsia="da-DK"/>
        </w:rPr>
        <w:commentReference w:id="58"/>
      </w:r>
      <w:r w:rsidRPr="001B73D0">
        <w:rPr>
          <w:rFonts w:cs="Times New Roman"/>
          <w:szCs w:val="24"/>
          <w:lang w:eastAsia="et-EE"/>
        </w:rPr>
        <w:t xml:space="preserve"> </w:t>
      </w:r>
      <w:bookmarkStart w:id="59" w:name="_Hlk134627884"/>
      <w:r w:rsidRPr="001B73D0">
        <w:rPr>
          <w:rFonts w:cs="Times New Roman"/>
          <w:szCs w:val="24"/>
          <w:lang w:eastAsia="et-EE"/>
        </w:rPr>
        <w:t>elutähtsa teenuse toimepidevust korraldavat asutust või tema käesoleva seaduse § 37 lõike 5 alusel määratud asutus</w:t>
      </w:r>
      <w:bookmarkEnd w:id="59"/>
      <w:r w:rsidRPr="001B73D0">
        <w:rPr>
          <w:rFonts w:cs="Times New Roman"/>
          <w:szCs w:val="24"/>
          <w:lang w:eastAsia="et-EE"/>
        </w:rPr>
        <w:t xml:space="preserve">t </w:t>
      </w:r>
      <w:r w:rsidR="0040200E" w:rsidRPr="001B73D0">
        <w:rPr>
          <w:rFonts w:cs="Times New Roman"/>
          <w:szCs w:val="24"/>
          <w:lang w:eastAsia="et-EE"/>
        </w:rPr>
        <w:t>§ 37 lõike</w:t>
      </w:r>
      <w:ins w:id="60" w:author="Aili Sandre" w:date="2024-03-01T13:15:00Z">
        <w:r w:rsidR="008E46ED">
          <w:rPr>
            <w:rFonts w:cs="Times New Roman"/>
            <w:szCs w:val="24"/>
            <w:lang w:eastAsia="et-EE"/>
          </w:rPr>
          <w:t> </w:t>
        </w:r>
      </w:ins>
      <w:del w:id="61" w:author="Aili Sandre" w:date="2024-03-01T13:15:00Z">
        <w:r w:rsidR="0040200E" w:rsidRPr="001B73D0" w:rsidDel="008E46ED">
          <w:rPr>
            <w:rFonts w:cs="Times New Roman"/>
            <w:szCs w:val="24"/>
            <w:lang w:eastAsia="et-EE"/>
          </w:rPr>
          <w:delText xml:space="preserve"> </w:delText>
        </w:r>
      </w:del>
      <w:r w:rsidR="0040200E" w:rsidRPr="001B73D0">
        <w:rPr>
          <w:rFonts w:cs="Times New Roman"/>
          <w:szCs w:val="24"/>
          <w:lang w:eastAsia="et-EE"/>
        </w:rPr>
        <w:t>3 punktis 7 nimetatud sündmusest</w:t>
      </w:r>
      <w:r w:rsidRPr="001B73D0">
        <w:rPr>
          <w:rFonts w:cs="Times New Roman"/>
          <w:szCs w:val="24"/>
          <w:lang w:eastAsia="et-EE"/>
        </w:rPr>
        <w:t xml:space="preserve"> ning esitama üksikasjaliku aruande </w:t>
      </w:r>
      <w:del w:id="62" w:author="Aili Sandre" w:date="2024-02-28T12:37:00Z">
        <w:r w:rsidRPr="001B73D0" w:rsidDel="00FE5E5A">
          <w:rPr>
            <w:rFonts w:cs="Times New Roman"/>
            <w:szCs w:val="24"/>
            <w:lang w:eastAsia="et-EE"/>
          </w:rPr>
          <w:delText xml:space="preserve">hiljemalt </w:delText>
        </w:r>
      </w:del>
      <w:r w:rsidRPr="001B73D0">
        <w:rPr>
          <w:rFonts w:cs="Times New Roman"/>
          <w:szCs w:val="24"/>
          <w:lang w:eastAsia="et-EE"/>
        </w:rPr>
        <w:t>ühe kuu jooksul</w:t>
      </w:r>
      <w:r w:rsidR="003059DE" w:rsidRPr="001B73D0">
        <w:rPr>
          <w:rFonts w:cs="Times New Roman"/>
          <w:szCs w:val="24"/>
          <w:lang w:eastAsia="et-EE"/>
        </w:rPr>
        <w:t xml:space="preserve"> sündmuse lõpust</w:t>
      </w:r>
      <w:r w:rsidR="00F660EC">
        <w:rPr>
          <w:rFonts w:cs="Times New Roman"/>
          <w:szCs w:val="24"/>
          <w:lang w:eastAsia="et-EE"/>
        </w:rPr>
        <w:t xml:space="preserve"> arvates</w:t>
      </w:r>
      <w:bookmarkEnd w:id="52"/>
      <w:r w:rsidR="00F660EC">
        <w:rPr>
          <w:rFonts w:cs="Times New Roman"/>
          <w:szCs w:val="24"/>
          <w:lang w:eastAsia="et-EE"/>
        </w:rPr>
        <w:t>;</w:t>
      </w:r>
      <w:r w:rsidR="008D330F" w:rsidRPr="001B73D0">
        <w:rPr>
          <w:rFonts w:cs="Times New Roman"/>
          <w:szCs w:val="24"/>
          <w:lang w:eastAsia="et-EE"/>
        </w:rPr>
        <w:t>“;</w:t>
      </w:r>
    </w:p>
    <w:p w14:paraId="45933F32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</w:p>
    <w:p w14:paraId="0E584D8E" w14:textId="24DEE7D7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BD32FD" w:rsidRPr="001B73D0">
        <w:rPr>
          <w:rFonts w:cs="Times New Roman"/>
          <w:b/>
          <w:bCs/>
          <w:szCs w:val="24"/>
          <w:lang w:eastAsia="et-EE"/>
        </w:rPr>
        <w:t>5</w:t>
      </w:r>
      <w:r w:rsidRPr="001B73D0">
        <w:rPr>
          <w:rFonts w:cs="Times New Roman"/>
          <w:b/>
          <w:bCs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 xml:space="preserve"> paragrahvi 38 </w:t>
      </w:r>
      <w:r w:rsidR="009C59CD" w:rsidRPr="001B73D0">
        <w:rPr>
          <w:rFonts w:cs="Times New Roman"/>
          <w:szCs w:val="24"/>
          <w:lang w:eastAsia="et-EE"/>
        </w:rPr>
        <w:t xml:space="preserve">lõiget </w:t>
      </w:r>
      <w:r w:rsidRPr="001B73D0">
        <w:rPr>
          <w:rFonts w:cs="Times New Roman"/>
          <w:szCs w:val="24"/>
          <w:lang w:eastAsia="et-EE"/>
        </w:rPr>
        <w:t xml:space="preserve">3 </w:t>
      </w:r>
      <w:r w:rsidR="009C59CD" w:rsidRPr="001B73D0">
        <w:rPr>
          <w:rFonts w:cs="Times New Roman"/>
          <w:szCs w:val="24"/>
          <w:lang w:eastAsia="et-EE"/>
        </w:rPr>
        <w:t>täiendatakse punktidega 7</w:t>
      </w:r>
      <w:r w:rsidR="009C59CD" w:rsidRPr="001B73D0">
        <w:rPr>
          <w:rFonts w:cs="Times New Roman"/>
          <w:szCs w:val="24"/>
          <w:vertAlign w:val="superscript"/>
          <w:lang w:eastAsia="et-EE"/>
        </w:rPr>
        <w:t>1</w:t>
      </w:r>
      <w:r w:rsidR="009C59CD" w:rsidRPr="001B73D0">
        <w:rPr>
          <w:rFonts w:cs="Times New Roman"/>
          <w:szCs w:val="24"/>
          <w:lang w:eastAsia="et-EE"/>
        </w:rPr>
        <w:t>–7</w:t>
      </w:r>
      <w:r w:rsidR="009C59CD" w:rsidRPr="001B73D0">
        <w:rPr>
          <w:rFonts w:cs="Times New Roman"/>
          <w:szCs w:val="24"/>
          <w:vertAlign w:val="superscript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 järgmise</w:t>
      </w:r>
      <w:r w:rsidR="00F660EC">
        <w:rPr>
          <w:rFonts w:cs="Times New Roman"/>
          <w:szCs w:val="24"/>
          <w:lang w:eastAsia="et-EE"/>
        </w:rPr>
        <w:t>s sõnastuses</w:t>
      </w:r>
      <w:r w:rsidRPr="001B73D0">
        <w:rPr>
          <w:rFonts w:cs="Times New Roman"/>
          <w:szCs w:val="24"/>
          <w:lang w:eastAsia="et-EE"/>
        </w:rPr>
        <w:t>:</w:t>
      </w:r>
    </w:p>
    <w:p w14:paraId="28217043" w14:textId="3812121C" w:rsidR="008F6868" w:rsidRPr="001B73D0" w:rsidDel="00FE5E5A" w:rsidRDefault="008F6868" w:rsidP="00A27724">
      <w:pPr>
        <w:rPr>
          <w:del w:id="63" w:author="Aili Sandre" w:date="2024-02-28T12:38:00Z"/>
          <w:rFonts w:cs="Times New Roman"/>
          <w:szCs w:val="24"/>
          <w:lang w:eastAsia="et-EE"/>
        </w:rPr>
      </w:pPr>
    </w:p>
    <w:p w14:paraId="6CA40C43" w14:textId="35EBD96E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„</w:t>
      </w:r>
      <w:r w:rsidR="009C59CD" w:rsidRPr="001B73D0">
        <w:rPr>
          <w:rFonts w:cs="Times New Roman"/>
          <w:szCs w:val="24"/>
          <w:lang w:eastAsia="et-EE"/>
        </w:rPr>
        <w:t>7</w:t>
      </w:r>
      <w:r w:rsidR="009C59CD"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>)</w:t>
      </w:r>
      <w:r w:rsidRPr="001B73D0">
        <w:rPr>
          <w:rFonts w:cs="Times New Roman"/>
          <w:szCs w:val="24"/>
        </w:rPr>
        <w:t xml:space="preserve"> </w:t>
      </w:r>
      <w:bookmarkStart w:id="64" w:name="_Hlk145425644"/>
      <w:r w:rsidRPr="001B73D0">
        <w:rPr>
          <w:rFonts w:cs="Times New Roman"/>
          <w:szCs w:val="24"/>
        </w:rPr>
        <w:t xml:space="preserve">määrama </w:t>
      </w:r>
      <w:r w:rsidR="00216198" w:rsidRPr="001B73D0">
        <w:rPr>
          <w:rFonts w:cs="Times New Roman"/>
          <w:szCs w:val="24"/>
        </w:rPr>
        <w:t xml:space="preserve">käesolevas seaduses sätestatud ülesannete täitmise korraldamiseks </w:t>
      </w:r>
      <w:r w:rsidR="005F5384" w:rsidRPr="001B73D0">
        <w:rPr>
          <w:rFonts w:cs="Times New Roman"/>
          <w:szCs w:val="24"/>
        </w:rPr>
        <w:t>kontaktisiku</w:t>
      </w:r>
      <w:r w:rsidR="00216198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  <w:lang w:eastAsia="et-EE"/>
        </w:rPr>
        <w:t xml:space="preserve">ning edastama </w:t>
      </w:r>
      <w:r w:rsidR="00D100D5">
        <w:rPr>
          <w:rFonts w:cs="Times New Roman"/>
          <w:szCs w:val="24"/>
          <w:lang w:eastAsia="et-EE"/>
        </w:rPr>
        <w:t>tema</w:t>
      </w:r>
      <w:r w:rsidR="00216198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>kontaktandmed elutähtsa teenuse toimepidevust korraldavale asutusele</w:t>
      </w:r>
      <w:bookmarkEnd w:id="64"/>
      <w:r w:rsidR="00D606E1" w:rsidRPr="001B73D0">
        <w:rPr>
          <w:rFonts w:cs="Times New Roman"/>
          <w:szCs w:val="24"/>
          <w:lang w:eastAsia="et-EE"/>
        </w:rPr>
        <w:t xml:space="preserve"> või tema </w:t>
      </w:r>
      <w:r w:rsidR="00F660EC">
        <w:rPr>
          <w:rFonts w:cs="Times New Roman"/>
          <w:szCs w:val="24"/>
          <w:lang w:eastAsia="et-EE"/>
        </w:rPr>
        <w:t xml:space="preserve">käesoleva seaduse </w:t>
      </w:r>
      <w:r w:rsidR="00D606E1" w:rsidRPr="001B73D0">
        <w:rPr>
          <w:rFonts w:cs="Times New Roman"/>
          <w:szCs w:val="24"/>
          <w:lang w:eastAsia="et-EE"/>
        </w:rPr>
        <w:t>§ 37 lõike 5 alusel määratud asutusele</w:t>
      </w:r>
      <w:r w:rsidRPr="001B73D0">
        <w:rPr>
          <w:rFonts w:cs="Times New Roman"/>
          <w:szCs w:val="24"/>
          <w:lang w:eastAsia="et-EE"/>
        </w:rPr>
        <w:t>;</w:t>
      </w:r>
    </w:p>
    <w:p w14:paraId="38869832" w14:textId="5710F3B5" w:rsidR="00D61260" w:rsidRPr="001B73D0" w:rsidRDefault="009C59CD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7</w:t>
      </w:r>
      <w:r w:rsidRPr="001B73D0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) </w:t>
      </w:r>
      <w:r w:rsidR="00D61260" w:rsidRPr="001B73D0">
        <w:rPr>
          <w:rFonts w:cs="Times New Roman"/>
          <w:szCs w:val="24"/>
          <w:lang w:eastAsia="et-EE"/>
        </w:rPr>
        <w:t xml:space="preserve">esitama kord aastas elutähtsa teenuse </w:t>
      </w:r>
      <w:r w:rsidR="001B6111" w:rsidRPr="001B73D0">
        <w:rPr>
          <w:rFonts w:cs="Times New Roman"/>
          <w:szCs w:val="24"/>
          <w:lang w:eastAsia="et-EE"/>
        </w:rPr>
        <w:t xml:space="preserve">toimepidevust </w:t>
      </w:r>
      <w:r w:rsidR="00D61260" w:rsidRPr="001B73D0">
        <w:rPr>
          <w:rFonts w:cs="Times New Roman"/>
          <w:szCs w:val="24"/>
          <w:lang w:eastAsia="et-EE"/>
        </w:rPr>
        <w:t>korralda</w:t>
      </w:r>
      <w:r w:rsidR="000A2D97" w:rsidRPr="001B73D0">
        <w:rPr>
          <w:rFonts w:cs="Times New Roman"/>
          <w:szCs w:val="24"/>
          <w:lang w:eastAsia="et-EE"/>
        </w:rPr>
        <w:t>vale asutusele</w:t>
      </w:r>
      <w:r w:rsidR="0039140B" w:rsidRPr="001B73D0">
        <w:rPr>
          <w:rFonts w:cs="Times New Roman"/>
          <w:szCs w:val="24"/>
          <w:lang w:eastAsia="et-EE"/>
        </w:rPr>
        <w:t xml:space="preserve"> </w:t>
      </w:r>
      <w:bookmarkStart w:id="65" w:name="_Hlk152920896"/>
      <w:r w:rsidR="0039140B" w:rsidRPr="001B73D0">
        <w:rPr>
          <w:rFonts w:cs="Times New Roman"/>
          <w:szCs w:val="24"/>
          <w:lang w:eastAsia="et-EE"/>
        </w:rPr>
        <w:t>või tema käesoleva seaduse § 37 lõike 5 alusel määratud asutusele</w:t>
      </w:r>
      <w:r w:rsidR="00D61260" w:rsidRPr="001B73D0">
        <w:rPr>
          <w:rFonts w:cs="Times New Roman"/>
          <w:szCs w:val="24"/>
          <w:lang w:eastAsia="et-EE"/>
        </w:rPr>
        <w:t xml:space="preserve"> </w:t>
      </w:r>
      <w:bookmarkEnd w:id="65"/>
      <w:r w:rsidR="00D61260" w:rsidRPr="001B73D0">
        <w:rPr>
          <w:rFonts w:cs="Times New Roman"/>
          <w:szCs w:val="24"/>
          <w:lang w:eastAsia="et-EE"/>
        </w:rPr>
        <w:t>ülevaate elutähtsa teenuse katkestuse ja häire vältimiseks ning § 37 lõike 2 alusel nõutud teenuse taseme saavutamiseks rakendatud ja rakendatavate</w:t>
      </w:r>
      <w:r w:rsidR="00F660EC">
        <w:rPr>
          <w:rFonts w:cs="Times New Roman"/>
          <w:szCs w:val="24"/>
          <w:lang w:eastAsia="et-EE"/>
        </w:rPr>
        <w:t>st</w:t>
      </w:r>
      <w:r w:rsidR="00D61260" w:rsidRPr="001B73D0">
        <w:rPr>
          <w:rFonts w:cs="Times New Roman"/>
          <w:szCs w:val="24"/>
          <w:lang w:eastAsia="et-EE"/>
        </w:rPr>
        <w:t xml:space="preserve"> meetmete</w:t>
      </w:r>
      <w:r w:rsidR="0074396D" w:rsidRPr="001B73D0">
        <w:rPr>
          <w:rFonts w:cs="Times New Roman"/>
          <w:szCs w:val="24"/>
          <w:lang w:eastAsia="et-EE"/>
        </w:rPr>
        <w:t>st</w:t>
      </w:r>
      <w:r w:rsidR="00D61260" w:rsidRPr="001B73D0">
        <w:rPr>
          <w:rFonts w:cs="Times New Roman"/>
          <w:szCs w:val="24"/>
          <w:lang w:eastAsia="et-EE"/>
        </w:rPr>
        <w:t>;</w:t>
      </w:r>
    </w:p>
    <w:p w14:paraId="15D9CCB2" w14:textId="5DA735D5" w:rsidR="00D61260" w:rsidRPr="001B73D0" w:rsidRDefault="009C59CD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7</w:t>
      </w:r>
      <w:r w:rsidRPr="001B73D0">
        <w:rPr>
          <w:rFonts w:cs="Times New Roman"/>
          <w:szCs w:val="24"/>
          <w:vertAlign w:val="superscript"/>
          <w:lang w:eastAsia="et-EE"/>
        </w:rPr>
        <w:t>3</w:t>
      </w:r>
      <w:r w:rsidR="00D61260" w:rsidRPr="001B73D0">
        <w:rPr>
          <w:rFonts w:cs="Times New Roman"/>
          <w:szCs w:val="24"/>
          <w:lang w:eastAsia="et-EE"/>
        </w:rPr>
        <w:t>)</w:t>
      </w:r>
      <w:r w:rsidR="00D61260" w:rsidRPr="001B73D0">
        <w:t xml:space="preserve"> </w:t>
      </w:r>
      <w:bookmarkStart w:id="66" w:name="_Hlk152923363"/>
      <w:r w:rsidR="00D61260" w:rsidRPr="001B73D0">
        <w:rPr>
          <w:rFonts w:cs="Times New Roman"/>
          <w:szCs w:val="24"/>
        </w:rPr>
        <w:t xml:space="preserve">korraldama töötajatele koolitusi, et suurendada </w:t>
      </w:r>
      <w:r w:rsidR="00D100D5">
        <w:rPr>
          <w:rFonts w:cs="Times New Roman"/>
          <w:szCs w:val="24"/>
        </w:rPr>
        <w:t>nende</w:t>
      </w:r>
      <w:r w:rsidR="00D61260" w:rsidRPr="001B73D0">
        <w:rPr>
          <w:rFonts w:cs="Times New Roman"/>
          <w:szCs w:val="24"/>
        </w:rPr>
        <w:t xml:space="preserve"> </w:t>
      </w:r>
      <w:r w:rsidR="00D61260" w:rsidRPr="001B73D0">
        <w:rPr>
          <w:rFonts w:cs="Times New Roman"/>
          <w:szCs w:val="24"/>
          <w:lang w:eastAsia="et-EE"/>
        </w:rPr>
        <w:t>teadlikkust elutähtsa teenuse toimepidevusest, rakendatud meetmetest, toimimisest hädaolukorras või muus sarnases olukorras või nende ohu korral;</w:t>
      </w:r>
    </w:p>
    <w:p w14:paraId="5F8E7745" w14:textId="51F2E863" w:rsidR="00D61260" w:rsidRPr="001B73D0" w:rsidRDefault="009C59CD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7</w:t>
      </w:r>
      <w:r w:rsidRPr="001B73D0">
        <w:rPr>
          <w:rFonts w:cs="Times New Roman"/>
          <w:szCs w:val="24"/>
          <w:vertAlign w:val="superscript"/>
          <w:lang w:eastAsia="et-EE"/>
        </w:rPr>
        <w:t>4</w:t>
      </w:r>
      <w:r w:rsidR="00D61260" w:rsidRPr="001B73D0">
        <w:rPr>
          <w:rFonts w:cs="Times New Roman"/>
          <w:szCs w:val="24"/>
          <w:lang w:eastAsia="et-EE"/>
        </w:rPr>
        <w:t>) teavitama elutähtsa teenuse toimepidevust korraldavat asutust või tema käesoleva seaduse § 37 lõike 5 alusel määratud asutust, kui sündmusel on või võib olla oluline mõju elutähtsa teenuse osutajatele ja elutähtsate teenuste osutamise jätkamisele ühes või mitmes Euroopa Liidu liikmesriigis</w:t>
      </w:r>
      <w:bookmarkEnd w:id="66"/>
      <w:r w:rsidR="00D100D5">
        <w:rPr>
          <w:rFonts w:cs="Times New Roman"/>
          <w:szCs w:val="24"/>
          <w:lang w:eastAsia="et-EE"/>
        </w:rPr>
        <w:t>;</w:t>
      </w:r>
      <w:r w:rsidRPr="001B73D0">
        <w:rPr>
          <w:rFonts w:cs="Times New Roman"/>
          <w:szCs w:val="24"/>
          <w:lang w:eastAsia="et-EE"/>
        </w:rPr>
        <w:t>“</w:t>
      </w:r>
      <w:r w:rsidR="006B4850" w:rsidRPr="001B73D0">
        <w:rPr>
          <w:rFonts w:cs="Times New Roman"/>
          <w:szCs w:val="24"/>
          <w:lang w:eastAsia="et-EE"/>
        </w:rPr>
        <w:t>;</w:t>
      </w:r>
    </w:p>
    <w:p w14:paraId="2B53FD7B" w14:textId="77777777" w:rsidR="008D330F" w:rsidRPr="001B73D0" w:rsidRDefault="008D330F" w:rsidP="00360B08">
      <w:pPr>
        <w:rPr>
          <w:rFonts w:cs="Times New Roman"/>
          <w:szCs w:val="24"/>
          <w:lang w:eastAsia="et-EE"/>
        </w:rPr>
      </w:pPr>
    </w:p>
    <w:p w14:paraId="4B176385" w14:textId="2EE5C845" w:rsidR="008D330F" w:rsidRPr="001B73D0" w:rsidRDefault="00FB6C41" w:rsidP="00360B08">
      <w:pPr>
        <w:rPr>
          <w:rFonts w:cs="Times New Roman"/>
          <w:szCs w:val="24"/>
          <w:lang w:eastAsia="et-EE"/>
        </w:rPr>
      </w:pPr>
      <w:bookmarkStart w:id="67" w:name="_Hlk152092656"/>
      <w:r w:rsidRPr="001B73D0">
        <w:rPr>
          <w:rFonts w:cs="Times New Roman"/>
          <w:b/>
          <w:bCs/>
          <w:szCs w:val="24"/>
          <w:lang w:eastAsia="et-EE"/>
        </w:rPr>
        <w:t>1</w:t>
      </w:r>
      <w:r w:rsidR="00BD32FD" w:rsidRPr="001B73D0">
        <w:rPr>
          <w:rFonts w:cs="Times New Roman"/>
          <w:b/>
          <w:bCs/>
          <w:szCs w:val="24"/>
          <w:lang w:eastAsia="et-EE"/>
        </w:rPr>
        <w:t>6</w:t>
      </w:r>
      <w:r w:rsidR="008D330F" w:rsidRPr="001B73D0">
        <w:rPr>
          <w:rFonts w:cs="Times New Roman"/>
          <w:b/>
          <w:bCs/>
          <w:szCs w:val="24"/>
          <w:lang w:eastAsia="et-EE"/>
        </w:rPr>
        <w:t>)</w:t>
      </w:r>
      <w:r w:rsidR="008D330F" w:rsidRPr="001B73D0">
        <w:rPr>
          <w:rFonts w:cs="Times New Roman"/>
          <w:szCs w:val="24"/>
          <w:lang w:eastAsia="et-EE"/>
        </w:rPr>
        <w:t xml:space="preserve"> paragrahvi 38 täiendatakse lõikega 4 järgmises sõnastuses</w:t>
      </w:r>
      <w:r w:rsidR="00386761" w:rsidRPr="001B73D0">
        <w:rPr>
          <w:rFonts w:cs="Times New Roman"/>
          <w:szCs w:val="24"/>
          <w:lang w:eastAsia="et-EE"/>
        </w:rPr>
        <w:t>:</w:t>
      </w:r>
    </w:p>
    <w:p w14:paraId="629FBA6A" w14:textId="35ECC97E" w:rsidR="008D330F" w:rsidRPr="001B73D0" w:rsidDel="00FE5E5A" w:rsidRDefault="008D330F" w:rsidP="00A27724">
      <w:pPr>
        <w:rPr>
          <w:del w:id="68" w:author="Aili Sandre" w:date="2024-02-28T12:39:00Z"/>
          <w:rFonts w:cs="Times New Roman"/>
          <w:szCs w:val="24"/>
          <w:lang w:eastAsia="et-EE"/>
        </w:rPr>
      </w:pPr>
    </w:p>
    <w:p w14:paraId="38390521" w14:textId="6079761E" w:rsidR="008D330F" w:rsidRPr="001B73D0" w:rsidRDefault="008D330F" w:rsidP="00360B08">
      <w:pPr>
        <w:rPr>
          <w:rFonts w:cs="Times New Roman"/>
          <w:szCs w:val="24"/>
          <w:lang w:eastAsia="et-EE"/>
        </w:rPr>
      </w:pPr>
      <w:bookmarkStart w:id="69" w:name="_Hlk152923546"/>
      <w:r w:rsidRPr="001B73D0">
        <w:rPr>
          <w:rFonts w:cs="Times New Roman"/>
          <w:szCs w:val="24"/>
          <w:lang w:eastAsia="et-EE"/>
        </w:rPr>
        <w:t>„(4)</w:t>
      </w:r>
      <w:r w:rsidRPr="001B73D0">
        <w:t xml:space="preserve"> </w:t>
      </w:r>
      <w:bookmarkStart w:id="70" w:name="_Hlk157509948"/>
      <w:bookmarkStart w:id="71" w:name="_Hlk157509686"/>
      <w:r w:rsidR="00C46CBC" w:rsidRPr="001B73D0">
        <w:rPr>
          <w:rFonts w:cs="Times New Roman"/>
          <w:szCs w:val="24"/>
          <w:lang w:eastAsia="et-EE"/>
        </w:rPr>
        <w:t>Eesti Panga teavitamisel kohaldatakse e</w:t>
      </w:r>
      <w:r w:rsidRPr="001B73D0">
        <w:rPr>
          <w:rFonts w:cs="Times New Roman"/>
          <w:szCs w:val="24"/>
          <w:lang w:eastAsia="et-EE"/>
        </w:rPr>
        <w:t>lutähtsa teenuse osutaja suhtes, kes osutab käesoleva seaduse § 36 lõikes 3 nimetatud elutähtsat teenust</w:t>
      </w:r>
      <w:r w:rsidR="00C46CBC" w:rsidRPr="001B73D0">
        <w:rPr>
          <w:rFonts w:cs="Times New Roman"/>
          <w:szCs w:val="24"/>
          <w:lang w:eastAsia="et-EE"/>
        </w:rPr>
        <w:t xml:space="preserve">, </w:t>
      </w:r>
      <w:r w:rsidRPr="001B73D0">
        <w:rPr>
          <w:rFonts w:cs="Times New Roman"/>
          <w:szCs w:val="24"/>
          <w:lang w:eastAsia="et-EE"/>
        </w:rPr>
        <w:t xml:space="preserve">käesoleva paragrahvi lõike 3 punktis 4 sätestatud teavitamise </w:t>
      </w:r>
      <w:r w:rsidR="00E12592">
        <w:rPr>
          <w:rFonts w:cs="Times New Roman"/>
          <w:szCs w:val="24"/>
          <w:lang w:eastAsia="et-EE"/>
        </w:rPr>
        <w:t>puhul</w:t>
      </w:r>
      <w:r w:rsidRPr="001B73D0">
        <w:rPr>
          <w:rFonts w:cs="Times New Roman"/>
          <w:szCs w:val="24"/>
          <w:lang w:eastAsia="et-EE"/>
        </w:rPr>
        <w:t xml:space="preserve"> Euroopa Parlamendi ja nõukogu määruse</w:t>
      </w:r>
      <w:r w:rsidR="00DE062D" w:rsidRPr="001B73D0">
        <w:rPr>
          <w:rFonts w:cs="Times New Roman"/>
          <w:szCs w:val="24"/>
          <w:lang w:eastAsia="et-EE"/>
        </w:rPr>
        <w:t>s</w:t>
      </w:r>
      <w:r w:rsidRPr="001B73D0">
        <w:rPr>
          <w:rFonts w:cs="Times New Roman"/>
          <w:szCs w:val="24"/>
          <w:lang w:eastAsia="et-EE"/>
        </w:rPr>
        <w:t xml:space="preserve">t (EL) 2022/2554, mis käsitleb finantssektori digitaalset tegevuskerksust ning millega muudetakse </w:t>
      </w:r>
      <w:r w:rsidRPr="001B73D0">
        <w:rPr>
          <w:rFonts w:cs="Times New Roman"/>
          <w:szCs w:val="24"/>
          <w:lang w:eastAsia="et-EE"/>
        </w:rPr>
        <w:lastRenderedPageBreak/>
        <w:t>määrusi (EÜ) nr 1060/2009, (EL) nr 648/2012, (EL) nr 600/2014, (EL) nr 909/2014 ja (EL) 2016/1011 (ELT L 333, 27.12.2022, lk 1</w:t>
      </w:r>
      <w:r w:rsidR="00922371" w:rsidRPr="001B73D0">
        <w:rPr>
          <w:rFonts w:cs="Times New Roman"/>
          <w:szCs w:val="24"/>
          <w:lang w:eastAsia="et-EE"/>
        </w:rPr>
        <w:t>–</w:t>
      </w:r>
      <w:r w:rsidR="00DE062D" w:rsidRPr="001B73D0">
        <w:rPr>
          <w:rFonts w:cs="Times New Roman"/>
          <w:szCs w:val="24"/>
          <w:lang w:eastAsia="et-EE"/>
        </w:rPr>
        <w:t>79</w:t>
      </w:r>
      <w:r w:rsidRPr="001B73D0">
        <w:rPr>
          <w:rFonts w:cs="Times New Roman"/>
          <w:szCs w:val="24"/>
          <w:lang w:eastAsia="et-EE"/>
        </w:rPr>
        <w:t>)</w:t>
      </w:r>
      <w:r w:rsidR="006446E0">
        <w:rPr>
          <w:rFonts w:cs="Times New Roman"/>
          <w:szCs w:val="24"/>
          <w:lang w:eastAsia="et-EE"/>
        </w:rPr>
        <w:t>, tulenevaid erisusi</w:t>
      </w:r>
      <w:r w:rsidRPr="001B73D0">
        <w:rPr>
          <w:rFonts w:cs="Times New Roman"/>
          <w:szCs w:val="24"/>
          <w:lang w:eastAsia="et-EE"/>
        </w:rPr>
        <w:t>.“;</w:t>
      </w:r>
      <w:bookmarkEnd w:id="70"/>
    </w:p>
    <w:bookmarkEnd w:id="67"/>
    <w:bookmarkEnd w:id="69"/>
    <w:bookmarkEnd w:id="71"/>
    <w:p w14:paraId="26D020A6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6155B63F" w14:textId="077FC911" w:rsidR="00D61260" w:rsidRPr="001B73D0" w:rsidRDefault="00FB6C41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BD32FD" w:rsidRPr="001B73D0">
        <w:rPr>
          <w:rFonts w:cs="Times New Roman"/>
          <w:b/>
          <w:bCs/>
          <w:szCs w:val="24"/>
          <w:lang w:eastAsia="et-EE"/>
        </w:rPr>
        <w:t>7</w:t>
      </w:r>
      <w:r w:rsidR="00D61260" w:rsidRPr="001B73D0">
        <w:rPr>
          <w:rFonts w:cs="Times New Roman"/>
          <w:b/>
          <w:bCs/>
          <w:szCs w:val="24"/>
          <w:lang w:eastAsia="et-EE"/>
        </w:rPr>
        <w:t>)</w:t>
      </w:r>
      <w:r w:rsidR="00D61260" w:rsidRPr="001B73D0">
        <w:rPr>
          <w:rFonts w:cs="Times New Roman"/>
          <w:szCs w:val="24"/>
          <w:lang w:eastAsia="et-EE"/>
        </w:rPr>
        <w:t xml:space="preserve"> </w:t>
      </w:r>
      <w:r w:rsidR="007B639C" w:rsidRPr="001B73D0">
        <w:rPr>
          <w:rFonts w:cs="Times New Roman"/>
          <w:szCs w:val="24"/>
          <w:lang w:eastAsia="et-EE"/>
        </w:rPr>
        <w:t>paragrahvi</w:t>
      </w:r>
      <w:r w:rsidR="00D61260" w:rsidRPr="001B73D0">
        <w:rPr>
          <w:rFonts w:cs="Times New Roman"/>
          <w:szCs w:val="24"/>
          <w:lang w:eastAsia="et-EE"/>
        </w:rPr>
        <w:t xml:space="preserve"> 40 täiendatakse </w:t>
      </w:r>
      <w:r w:rsidR="00D33CB0" w:rsidRPr="001B73D0">
        <w:rPr>
          <w:rFonts w:cs="Times New Roman"/>
          <w:szCs w:val="24"/>
          <w:lang w:eastAsia="et-EE"/>
        </w:rPr>
        <w:t>lõi</w:t>
      </w:r>
      <w:r w:rsidR="0003282D">
        <w:rPr>
          <w:rFonts w:cs="Times New Roman"/>
          <w:szCs w:val="24"/>
          <w:lang w:eastAsia="et-EE"/>
        </w:rPr>
        <w:t>g</w:t>
      </w:r>
      <w:r w:rsidR="00D33CB0" w:rsidRPr="001B73D0">
        <w:rPr>
          <w:rFonts w:cs="Times New Roman"/>
          <w:szCs w:val="24"/>
          <w:lang w:eastAsia="et-EE"/>
        </w:rPr>
        <w:t xml:space="preserve">etega </w:t>
      </w:r>
      <w:r w:rsidR="00D61260" w:rsidRPr="001B73D0">
        <w:rPr>
          <w:rFonts w:cs="Times New Roman"/>
          <w:szCs w:val="24"/>
          <w:lang w:eastAsia="et-EE"/>
        </w:rPr>
        <w:t>10</w:t>
      </w:r>
      <w:r w:rsidR="00A05C65" w:rsidRPr="001B73D0">
        <w:rPr>
          <w:rFonts w:cs="Times New Roman"/>
          <w:szCs w:val="24"/>
          <w:lang w:eastAsia="et-EE"/>
        </w:rPr>
        <w:t xml:space="preserve"> ja</w:t>
      </w:r>
      <w:r w:rsidR="006446E0">
        <w:rPr>
          <w:rFonts w:cs="Times New Roman"/>
          <w:szCs w:val="24"/>
          <w:lang w:eastAsia="et-EE"/>
        </w:rPr>
        <w:t xml:space="preserve"> </w:t>
      </w:r>
      <w:r w:rsidR="00D33CB0" w:rsidRPr="001B73D0">
        <w:rPr>
          <w:rFonts w:cs="Times New Roman"/>
          <w:szCs w:val="24"/>
          <w:lang w:eastAsia="et-EE"/>
        </w:rPr>
        <w:t>11</w:t>
      </w:r>
      <w:r w:rsidR="00D61260" w:rsidRPr="001B73D0">
        <w:rPr>
          <w:rFonts w:cs="Times New Roman"/>
          <w:szCs w:val="24"/>
          <w:lang w:eastAsia="et-EE"/>
        </w:rPr>
        <w:t xml:space="preserve"> järgmises sõnastuses:</w:t>
      </w:r>
    </w:p>
    <w:p w14:paraId="0E613DAD" w14:textId="7A6B2FB2" w:rsidR="008F6868" w:rsidRPr="001B73D0" w:rsidDel="00CF0B94" w:rsidRDefault="008F6868" w:rsidP="00A27724">
      <w:pPr>
        <w:rPr>
          <w:del w:id="72" w:author="Aili Sandre" w:date="2024-02-28T12:43:00Z"/>
          <w:rFonts w:cs="Times New Roman"/>
          <w:szCs w:val="24"/>
          <w:lang w:eastAsia="et-EE"/>
        </w:rPr>
      </w:pPr>
    </w:p>
    <w:p w14:paraId="1415898D" w14:textId="6ECB9F92" w:rsidR="00D33CB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„(10) </w:t>
      </w:r>
      <w:bookmarkStart w:id="73" w:name="_Hlk136595216"/>
      <w:r w:rsidRPr="001B73D0">
        <w:rPr>
          <w:rFonts w:cs="Times New Roman"/>
          <w:szCs w:val="24"/>
          <w:lang w:eastAsia="et-EE"/>
        </w:rPr>
        <w:t>Elutähtsa teenuse toimepidevust korraldav asutus või käesoleva seaduse § 37 lõike 5 alusel määratud asutus</w:t>
      </w:r>
      <w:r w:rsidR="00677A45" w:rsidRPr="001B73D0">
        <w:rPr>
          <w:rFonts w:cs="Times New Roman"/>
          <w:szCs w:val="24"/>
          <w:lang w:eastAsia="et-EE"/>
        </w:rPr>
        <w:t xml:space="preserve"> võib edastada</w:t>
      </w:r>
      <w:r w:rsidRPr="001B73D0">
        <w:rPr>
          <w:rFonts w:cs="Times New Roman"/>
          <w:szCs w:val="24"/>
          <w:lang w:eastAsia="et-EE"/>
        </w:rPr>
        <w:t xml:space="preserve"> toimepidevuse riskianalüüsi ja plaani või nende muudatused enne kinnitamist arvamuse avaldamiseks Riigi Infosüsteemi Ametile, kes </w:t>
      </w:r>
      <w:r w:rsidR="00D81C37" w:rsidRPr="001B73D0">
        <w:rPr>
          <w:rFonts w:cs="Times New Roman"/>
          <w:szCs w:val="24"/>
          <w:lang w:eastAsia="et-EE"/>
        </w:rPr>
        <w:t>annab arvamuse</w:t>
      </w:r>
      <w:r w:rsidR="006F6D15" w:rsidRPr="001B73D0">
        <w:rPr>
          <w:rFonts w:cs="Times New Roman"/>
          <w:szCs w:val="24"/>
          <w:lang w:eastAsia="et-EE"/>
        </w:rPr>
        <w:t xml:space="preserve"> </w:t>
      </w:r>
      <w:commentRangeStart w:id="74"/>
      <w:del w:id="75" w:author="Helen Uustalu" w:date="2024-02-28T11:13:00Z">
        <w:r w:rsidR="006446E0" w:rsidDel="00492D25">
          <w:rPr>
            <w:rFonts w:cs="Times New Roman"/>
            <w:szCs w:val="24"/>
            <w:lang w:eastAsia="et-EE"/>
          </w:rPr>
          <w:delText xml:space="preserve">käesoleva seaduse </w:delText>
        </w:r>
      </w:del>
      <w:commentRangeEnd w:id="74"/>
      <w:r w:rsidR="00492D25">
        <w:rPr>
          <w:rStyle w:val="Kommentaariviide"/>
          <w:rFonts w:eastAsia="Times New Roman" w:cs="Times New Roman"/>
          <w:lang w:eastAsia="da-DK"/>
        </w:rPr>
        <w:commentReference w:id="74"/>
      </w:r>
      <w:r w:rsidRPr="001B73D0">
        <w:rPr>
          <w:rFonts w:cs="Times New Roman"/>
          <w:szCs w:val="24"/>
          <w:lang w:eastAsia="et-EE"/>
        </w:rPr>
        <w:t xml:space="preserve">§ 41 lõikes 2 </w:t>
      </w:r>
      <w:bookmarkEnd w:id="73"/>
      <w:r w:rsidR="00D168B6" w:rsidRPr="001B73D0">
        <w:rPr>
          <w:rFonts w:cs="Times New Roman"/>
          <w:szCs w:val="24"/>
          <w:lang w:eastAsia="et-EE"/>
        </w:rPr>
        <w:t>sätestatud kohustuse täitmise</w:t>
      </w:r>
      <w:r w:rsidR="00296E48" w:rsidRPr="001B73D0">
        <w:rPr>
          <w:rFonts w:cs="Times New Roman"/>
          <w:szCs w:val="24"/>
          <w:lang w:eastAsia="et-EE"/>
        </w:rPr>
        <w:t>ks valitud</w:t>
      </w:r>
      <w:r w:rsidR="00D168B6" w:rsidRPr="001B73D0">
        <w:rPr>
          <w:rFonts w:cs="Times New Roman"/>
          <w:szCs w:val="24"/>
          <w:lang w:eastAsia="et-EE"/>
        </w:rPr>
        <w:t xml:space="preserve"> viisi ja vahendite kohta</w:t>
      </w:r>
      <w:r w:rsidRPr="001B73D0">
        <w:rPr>
          <w:rFonts w:cs="Times New Roman"/>
          <w:szCs w:val="24"/>
          <w:lang w:eastAsia="et-EE"/>
        </w:rPr>
        <w:t>.</w:t>
      </w:r>
    </w:p>
    <w:p w14:paraId="0FBCAF29" w14:textId="77777777" w:rsidR="00D33CB0" w:rsidRPr="001B73D0" w:rsidRDefault="00D33CB0" w:rsidP="00360B08">
      <w:pPr>
        <w:rPr>
          <w:rFonts w:cs="Times New Roman"/>
          <w:szCs w:val="24"/>
          <w:lang w:eastAsia="et-EE"/>
        </w:rPr>
      </w:pPr>
    </w:p>
    <w:p w14:paraId="303D6B20" w14:textId="368F3B0C" w:rsidR="00D61260" w:rsidRPr="001B73D0" w:rsidRDefault="00D33CB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(11)</w:t>
      </w:r>
      <w:r w:rsidR="00494280" w:rsidRPr="001B73D0">
        <w:rPr>
          <w:rFonts w:cs="Times New Roman"/>
          <w:szCs w:val="24"/>
          <w:lang w:eastAsia="et-EE"/>
        </w:rPr>
        <w:t xml:space="preserve"> </w:t>
      </w:r>
      <w:bookmarkStart w:id="76" w:name="_Hlk152093679"/>
      <w:r w:rsidR="0092030F" w:rsidRPr="001B73D0">
        <w:rPr>
          <w:rFonts w:cs="Times New Roman"/>
          <w:szCs w:val="24"/>
          <w:lang w:eastAsia="et-EE"/>
        </w:rPr>
        <w:t>E</w:t>
      </w:r>
      <w:r w:rsidR="00664C3D" w:rsidRPr="001B73D0">
        <w:rPr>
          <w:rFonts w:cs="Times New Roman"/>
          <w:szCs w:val="24"/>
          <w:lang w:eastAsia="et-EE"/>
        </w:rPr>
        <w:t xml:space="preserve">lutähtsa teenuse toimepidevust korraldav asutus või käesoleva seaduse § 37 lõike 5 alusel määratud asutus </w:t>
      </w:r>
      <w:r w:rsidR="0092030F" w:rsidRPr="001B73D0">
        <w:rPr>
          <w:rFonts w:cs="Times New Roman"/>
          <w:szCs w:val="24"/>
          <w:lang w:eastAsia="et-EE"/>
        </w:rPr>
        <w:t xml:space="preserve">edastab </w:t>
      </w:r>
      <w:del w:id="77" w:author="Helen Uustalu" w:date="2024-02-28T11:13:00Z">
        <w:r w:rsidR="006446E0" w:rsidDel="00492D25">
          <w:rPr>
            <w:rFonts w:cs="Times New Roman"/>
            <w:szCs w:val="24"/>
            <w:lang w:eastAsia="et-EE"/>
          </w:rPr>
          <w:delText xml:space="preserve">käesoleva seaduse </w:delText>
        </w:r>
      </w:del>
      <w:r w:rsidR="0092030F" w:rsidRPr="001B73D0">
        <w:rPr>
          <w:rFonts w:cs="Times New Roman"/>
          <w:szCs w:val="24"/>
          <w:lang w:eastAsia="et-EE"/>
        </w:rPr>
        <w:t>§ 36 lõike 1</w:t>
      </w:r>
      <w:r w:rsidR="0092030F" w:rsidRPr="001B73D0">
        <w:rPr>
          <w:rFonts w:cs="Times New Roman"/>
          <w:szCs w:val="24"/>
          <w:vertAlign w:val="superscript"/>
          <w:lang w:eastAsia="et-EE"/>
        </w:rPr>
        <w:t>1</w:t>
      </w:r>
      <w:r w:rsidR="0092030F" w:rsidRPr="001B73D0">
        <w:rPr>
          <w:rFonts w:cs="Times New Roman"/>
          <w:szCs w:val="24"/>
          <w:lang w:eastAsia="et-EE"/>
        </w:rPr>
        <w:t xml:space="preserve"> punktides 1 ja 2 nimetatud elutähtsa teenuse toimepidevuse riskianalüüsi ja plaani enne kinnitamist arvamuse avaldamiseks Konkurentsiametile.</w:t>
      </w:r>
      <w:r w:rsidR="00D168B6" w:rsidRPr="001B73D0">
        <w:rPr>
          <w:rFonts w:cs="Times New Roman"/>
          <w:szCs w:val="24"/>
          <w:lang w:eastAsia="et-EE"/>
        </w:rPr>
        <w:t>“;</w:t>
      </w:r>
      <w:bookmarkEnd w:id="76"/>
    </w:p>
    <w:p w14:paraId="494F1D54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</w:p>
    <w:p w14:paraId="3F43751B" w14:textId="26CB0BE3" w:rsidR="00D61260" w:rsidRPr="001B73D0" w:rsidRDefault="00FB6C41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</w:t>
      </w:r>
      <w:r w:rsidR="00BD32FD" w:rsidRPr="001B73D0">
        <w:rPr>
          <w:rFonts w:cs="Times New Roman"/>
          <w:b/>
          <w:bCs/>
          <w:szCs w:val="24"/>
          <w:lang w:eastAsia="et-EE"/>
        </w:rPr>
        <w:t>8</w:t>
      </w:r>
      <w:r w:rsidR="00D61260" w:rsidRPr="001B73D0">
        <w:rPr>
          <w:rFonts w:cs="Times New Roman"/>
          <w:b/>
          <w:bCs/>
          <w:szCs w:val="24"/>
          <w:lang w:eastAsia="et-EE"/>
        </w:rPr>
        <w:t>)</w:t>
      </w:r>
      <w:r w:rsidR="00D61260" w:rsidRPr="001B73D0">
        <w:rPr>
          <w:rFonts w:cs="Times New Roman"/>
          <w:szCs w:val="24"/>
          <w:lang w:eastAsia="et-EE"/>
        </w:rPr>
        <w:t xml:space="preserve"> </w:t>
      </w:r>
      <w:r w:rsidR="007B639C" w:rsidRPr="001B73D0">
        <w:rPr>
          <w:rFonts w:cs="Times New Roman"/>
          <w:szCs w:val="24"/>
          <w:lang w:eastAsia="et-EE"/>
        </w:rPr>
        <w:t>paragrahvi</w:t>
      </w:r>
      <w:r w:rsidR="00D61260" w:rsidRPr="001B73D0">
        <w:rPr>
          <w:rFonts w:cs="Times New Roman"/>
          <w:szCs w:val="24"/>
          <w:lang w:eastAsia="et-EE"/>
        </w:rPr>
        <w:t xml:space="preserve"> 41 lõige 2 muudetakse ja sõnastatakse järgmiselt:</w:t>
      </w:r>
    </w:p>
    <w:p w14:paraId="52A77EF0" w14:textId="1E332EB8" w:rsidR="008F6868" w:rsidRPr="001B73D0" w:rsidDel="00CF0B94" w:rsidRDefault="008F6868" w:rsidP="00A27724">
      <w:pPr>
        <w:rPr>
          <w:del w:id="78" w:author="Aili Sandre" w:date="2024-02-28T12:43:00Z"/>
          <w:rFonts w:cs="Times New Roman"/>
          <w:szCs w:val="24"/>
          <w:lang w:eastAsia="et-EE"/>
        </w:rPr>
      </w:pPr>
    </w:p>
    <w:p w14:paraId="047AF496" w14:textId="50D44647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„(2) Kui elutähtsa teenuse kättesaadavust tagavad võrgu- ja infosüsteemid asuvad välisriigis ning need ei toimi või ühendus välisriigiga </w:t>
      </w:r>
      <w:r w:rsidR="0017618D" w:rsidRPr="001B73D0">
        <w:rPr>
          <w:rFonts w:cs="Times New Roman"/>
          <w:szCs w:val="24"/>
          <w:lang w:eastAsia="et-EE"/>
        </w:rPr>
        <w:t>katkeb</w:t>
      </w:r>
      <w:r w:rsidRPr="001B73D0">
        <w:rPr>
          <w:rFonts w:cs="Times New Roman"/>
          <w:szCs w:val="24"/>
          <w:lang w:eastAsia="et-EE"/>
        </w:rPr>
        <w:t xml:space="preserve">, on elutähtsa teenuse osutaja kohustatud tagama elutähtsa teenuse kättesaadavuse alternatiivsel viisil ja </w:t>
      </w:r>
      <w:r w:rsidR="00171EF1">
        <w:rPr>
          <w:rFonts w:cs="Times New Roman"/>
          <w:szCs w:val="24"/>
          <w:lang w:eastAsia="et-EE"/>
        </w:rPr>
        <w:t xml:space="preserve">alternatiivsete </w:t>
      </w:r>
      <w:r w:rsidRPr="001B73D0">
        <w:rPr>
          <w:rFonts w:cs="Times New Roman"/>
          <w:szCs w:val="24"/>
          <w:lang w:eastAsia="et-EE"/>
        </w:rPr>
        <w:t>vahenditega.“;</w:t>
      </w:r>
    </w:p>
    <w:p w14:paraId="3852DBC2" w14:textId="77777777" w:rsidR="00D61260" w:rsidRPr="001B73D0" w:rsidRDefault="00D61260" w:rsidP="00360B08">
      <w:pPr>
        <w:rPr>
          <w:rFonts w:cs="Times New Roman"/>
          <w:szCs w:val="24"/>
          <w:lang w:eastAsia="et-EE"/>
        </w:rPr>
      </w:pPr>
    </w:p>
    <w:p w14:paraId="7AD2D6E5" w14:textId="001F9337" w:rsidR="00D61260" w:rsidRPr="001B73D0" w:rsidRDefault="00BD32FD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19</w:t>
      </w:r>
      <w:r w:rsidR="00D61260" w:rsidRPr="001B73D0">
        <w:rPr>
          <w:rFonts w:cs="Times New Roman"/>
          <w:b/>
          <w:bCs/>
          <w:szCs w:val="24"/>
          <w:lang w:eastAsia="et-EE"/>
        </w:rPr>
        <w:t>)</w:t>
      </w:r>
      <w:r w:rsidR="00D61260" w:rsidRPr="001B73D0">
        <w:rPr>
          <w:rFonts w:cs="Times New Roman"/>
          <w:szCs w:val="24"/>
          <w:lang w:eastAsia="et-EE"/>
        </w:rPr>
        <w:t xml:space="preserve"> </w:t>
      </w:r>
      <w:bookmarkStart w:id="79" w:name="_Hlk152094170"/>
      <w:r w:rsidR="00D61260" w:rsidRPr="001B73D0">
        <w:rPr>
          <w:rFonts w:cs="Times New Roman"/>
          <w:szCs w:val="24"/>
          <w:lang w:eastAsia="et-EE"/>
        </w:rPr>
        <w:t>seadus</w:t>
      </w:r>
      <w:r w:rsidR="00467028" w:rsidRPr="001B73D0">
        <w:rPr>
          <w:rFonts w:cs="Times New Roman"/>
          <w:szCs w:val="24"/>
          <w:lang w:eastAsia="et-EE"/>
        </w:rPr>
        <w:t>e 5. peatükki</w:t>
      </w:r>
      <w:r w:rsidR="00D61260" w:rsidRPr="001B73D0">
        <w:rPr>
          <w:rFonts w:cs="Times New Roman"/>
          <w:szCs w:val="24"/>
          <w:lang w:eastAsia="et-EE"/>
        </w:rPr>
        <w:t xml:space="preserve"> täiendatakse </w:t>
      </w:r>
      <w:r w:rsidR="008F6868" w:rsidRPr="001B73D0">
        <w:rPr>
          <w:rFonts w:cs="Times New Roman"/>
          <w:szCs w:val="24"/>
          <w:lang w:eastAsia="et-EE"/>
        </w:rPr>
        <w:t>§-</w:t>
      </w:r>
      <w:r w:rsidR="00467028" w:rsidRPr="001B73D0">
        <w:rPr>
          <w:rFonts w:cs="Times New Roman"/>
          <w:szCs w:val="24"/>
          <w:lang w:eastAsia="et-EE"/>
        </w:rPr>
        <w:t>de</w:t>
      </w:r>
      <w:r w:rsidR="008F6868" w:rsidRPr="001B73D0">
        <w:rPr>
          <w:rFonts w:cs="Times New Roman"/>
          <w:szCs w:val="24"/>
          <w:lang w:eastAsia="et-EE"/>
        </w:rPr>
        <w:t>ga</w:t>
      </w:r>
      <w:r w:rsidR="00D61260" w:rsidRPr="001B73D0">
        <w:rPr>
          <w:rFonts w:cs="Times New Roman"/>
          <w:szCs w:val="24"/>
          <w:lang w:eastAsia="et-EE"/>
        </w:rPr>
        <w:t xml:space="preserve"> 41</w:t>
      </w:r>
      <w:r w:rsidR="00D61260" w:rsidRPr="001B73D0">
        <w:rPr>
          <w:rFonts w:cs="Times New Roman"/>
          <w:szCs w:val="24"/>
          <w:vertAlign w:val="superscript"/>
          <w:lang w:eastAsia="et-EE"/>
        </w:rPr>
        <w:t>1</w:t>
      </w:r>
      <w:r w:rsidR="00467028" w:rsidRPr="001B73D0">
        <w:rPr>
          <w:rFonts w:cs="Times New Roman"/>
          <w:szCs w:val="24"/>
          <w:lang w:eastAsia="et-EE"/>
        </w:rPr>
        <w:t>−</w:t>
      </w:r>
      <w:r w:rsidR="00C862DA" w:rsidRPr="001B73D0">
        <w:rPr>
          <w:rFonts w:cs="Times New Roman"/>
          <w:szCs w:val="24"/>
          <w:lang w:eastAsia="et-EE"/>
        </w:rPr>
        <w:t>41</w:t>
      </w:r>
      <w:r w:rsidR="00C862DA" w:rsidRPr="001B73D0">
        <w:rPr>
          <w:rFonts w:cs="Times New Roman"/>
          <w:szCs w:val="24"/>
          <w:vertAlign w:val="superscript"/>
          <w:lang w:eastAsia="et-EE"/>
        </w:rPr>
        <w:t>6</w:t>
      </w:r>
      <w:r w:rsidR="00C862DA" w:rsidRPr="001B73D0">
        <w:rPr>
          <w:rFonts w:cs="Times New Roman"/>
          <w:szCs w:val="24"/>
          <w:lang w:eastAsia="et-EE"/>
        </w:rPr>
        <w:t xml:space="preserve"> </w:t>
      </w:r>
      <w:r w:rsidR="00D61260" w:rsidRPr="001B73D0">
        <w:rPr>
          <w:rFonts w:cs="Times New Roman"/>
          <w:szCs w:val="24"/>
          <w:lang w:eastAsia="et-EE"/>
        </w:rPr>
        <w:t>järgmises sõnastuses:</w:t>
      </w:r>
      <w:bookmarkEnd w:id="79"/>
    </w:p>
    <w:p w14:paraId="4DD890DD" w14:textId="6D0E3824" w:rsidR="008F6868" w:rsidRPr="001B73D0" w:rsidDel="00CF0B94" w:rsidRDefault="008F6868" w:rsidP="00A27724">
      <w:pPr>
        <w:rPr>
          <w:del w:id="80" w:author="Aili Sandre" w:date="2024-02-28T12:43:00Z"/>
          <w:rFonts w:cs="Times New Roman"/>
          <w:b/>
          <w:bCs/>
          <w:szCs w:val="24"/>
          <w:lang w:eastAsia="et-EE"/>
        </w:rPr>
      </w:pPr>
    </w:p>
    <w:p w14:paraId="5D133D0C" w14:textId="302D23E2" w:rsidR="00D61260" w:rsidRPr="001B73D0" w:rsidRDefault="00467028" w:rsidP="00360B08">
      <w:pPr>
        <w:rPr>
          <w:rFonts w:cs="Times New Roman"/>
          <w:b/>
          <w:bCs/>
          <w:szCs w:val="24"/>
          <w:lang w:eastAsia="et-EE"/>
        </w:rPr>
      </w:pPr>
      <w:r w:rsidRPr="00502687">
        <w:rPr>
          <w:rFonts w:cs="Times New Roman"/>
          <w:szCs w:val="24"/>
          <w:lang w:eastAsia="et-EE"/>
        </w:rPr>
        <w:t>„</w:t>
      </w:r>
      <w:r w:rsidR="00D61260" w:rsidRPr="001B73D0">
        <w:rPr>
          <w:rFonts w:cs="Times New Roman"/>
          <w:b/>
          <w:bCs/>
          <w:szCs w:val="24"/>
          <w:lang w:eastAsia="et-EE"/>
        </w:rPr>
        <w:t>§ 41</w:t>
      </w:r>
      <w:r w:rsidR="00D61260" w:rsidRPr="001B73D0">
        <w:rPr>
          <w:rFonts w:cs="Times New Roman"/>
          <w:b/>
          <w:bCs/>
          <w:szCs w:val="24"/>
          <w:vertAlign w:val="superscript"/>
          <w:lang w:eastAsia="et-EE"/>
        </w:rPr>
        <w:t>1</w:t>
      </w:r>
      <w:r w:rsidR="00D61260" w:rsidRPr="001B73D0">
        <w:rPr>
          <w:rFonts w:cs="Times New Roman"/>
          <w:b/>
          <w:bCs/>
          <w:szCs w:val="24"/>
          <w:lang w:eastAsia="et-EE"/>
        </w:rPr>
        <w:t xml:space="preserve">. </w:t>
      </w:r>
      <w:bookmarkStart w:id="81" w:name="_Hlk152924069"/>
      <w:r w:rsidR="00D61260" w:rsidRPr="001B73D0">
        <w:rPr>
          <w:rFonts w:cs="Times New Roman"/>
          <w:b/>
          <w:bCs/>
          <w:szCs w:val="24"/>
          <w:lang w:eastAsia="et-EE"/>
        </w:rPr>
        <w:t>Taustakontroll elutähtsa teenuse toimepidevuse tagamisel</w:t>
      </w:r>
      <w:bookmarkEnd w:id="81"/>
    </w:p>
    <w:p w14:paraId="41AB25BE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4619CC93" w14:textId="342CA420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(1) </w:t>
      </w:r>
      <w:r w:rsidR="00452902" w:rsidRPr="001B73D0">
        <w:rPr>
          <w:rFonts w:cs="Times New Roman"/>
          <w:szCs w:val="24"/>
          <w:lang w:eastAsia="et-EE"/>
        </w:rPr>
        <w:t>Taustakontrolli eesmärk on tagada nende isikute usaldusväärsus, kes täidavad lepingu või muul alusel järgmisi elutähtsa teenuse toimepidevuse tagamisega seotud olulisi ülesandeid</w:t>
      </w:r>
      <w:ins w:id="82" w:author="Aili Sandre" w:date="2024-03-01T13:21:00Z">
        <w:r w:rsidR="008E46ED">
          <w:rPr>
            <w:rFonts w:cs="Times New Roman"/>
            <w:szCs w:val="24"/>
            <w:lang w:eastAsia="et-EE"/>
          </w:rPr>
          <w:t>, nagu</w:t>
        </w:r>
      </w:ins>
      <w:r w:rsidRPr="001B73D0">
        <w:rPr>
          <w:rFonts w:cs="Times New Roman"/>
          <w:szCs w:val="24"/>
          <w:lang w:eastAsia="et-EE"/>
        </w:rPr>
        <w:t>:</w:t>
      </w:r>
      <w:del w:id="83" w:author="Aili Sandre" w:date="2024-03-01T13:18:00Z">
        <w:r w:rsidRPr="001B73D0" w:rsidDel="008E46ED">
          <w:rPr>
            <w:rFonts w:cs="Times New Roman"/>
            <w:szCs w:val="24"/>
            <w:lang w:eastAsia="et-EE"/>
          </w:rPr>
          <w:delText xml:space="preserve"> </w:delText>
        </w:r>
      </w:del>
    </w:p>
    <w:p w14:paraId="66CA0DB9" w14:textId="228FFB57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1) elutähtsa teenuse </w:t>
      </w:r>
      <w:r w:rsidR="00452902" w:rsidRPr="001B73D0">
        <w:rPr>
          <w:rFonts w:cs="Times New Roman"/>
          <w:szCs w:val="24"/>
          <w:lang w:eastAsia="et-EE"/>
        </w:rPr>
        <w:t xml:space="preserve">toimepidevust </w:t>
      </w:r>
      <w:r w:rsidRPr="001B73D0">
        <w:rPr>
          <w:rFonts w:cs="Times New Roman"/>
          <w:szCs w:val="24"/>
          <w:lang w:eastAsia="et-EE"/>
        </w:rPr>
        <w:t xml:space="preserve">tagava infosüsteemi, </w:t>
      </w:r>
      <w:r w:rsidR="000E2574" w:rsidRPr="001B73D0">
        <w:rPr>
          <w:rFonts w:cs="Times New Roman"/>
          <w:szCs w:val="24"/>
          <w:lang w:eastAsia="et-EE"/>
        </w:rPr>
        <w:t xml:space="preserve">samuti toimepidevust </w:t>
      </w:r>
      <w:r w:rsidRPr="001B73D0">
        <w:rPr>
          <w:rFonts w:cs="Times New Roman"/>
          <w:szCs w:val="24"/>
          <w:lang w:eastAsia="et-EE"/>
        </w:rPr>
        <w:t>tagava taristu läbipääsu- või valvesüsteemi arendamine või haldamine;</w:t>
      </w:r>
    </w:p>
    <w:p w14:paraId="707D68BE" w14:textId="08AA0137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2) ülesanne, </w:t>
      </w:r>
      <w:r w:rsidR="000E2574" w:rsidRPr="001B73D0">
        <w:rPr>
          <w:rFonts w:cs="Times New Roman"/>
          <w:szCs w:val="24"/>
          <w:lang w:eastAsia="et-EE"/>
        </w:rPr>
        <w:t>mis võimaldab ligipääsu</w:t>
      </w:r>
      <w:r w:rsidRPr="001B73D0">
        <w:rPr>
          <w:rFonts w:cs="Times New Roman"/>
          <w:szCs w:val="24"/>
          <w:lang w:eastAsia="et-EE"/>
        </w:rPr>
        <w:t xml:space="preserve"> elutähtsa teenuse toimepidevuse tagamiseks vajalikule territooriumile, ehitistele, teabele või kontrollisüsteemidele;</w:t>
      </w:r>
    </w:p>
    <w:p w14:paraId="1EC615B4" w14:textId="48F414AF" w:rsidR="008F6868" w:rsidRPr="001B73D0" w:rsidRDefault="00D032A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3) ülesanne, mis on seotud elutähtsa teenuse toimepidevuse planeerimise, investeeringute või riskihaldusega</w:t>
      </w:r>
      <w:r w:rsidR="00CB194F" w:rsidRPr="001B73D0">
        <w:rPr>
          <w:rFonts w:cs="Times New Roman"/>
          <w:szCs w:val="24"/>
          <w:lang w:eastAsia="et-EE"/>
        </w:rPr>
        <w:t>.</w:t>
      </w:r>
    </w:p>
    <w:p w14:paraId="16336774" w14:textId="77777777" w:rsidR="00CB194F" w:rsidRPr="001B73D0" w:rsidRDefault="00CB194F" w:rsidP="00360B08">
      <w:pPr>
        <w:rPr>
          <w:rFonts w:cs="Times New Roman"/>
          <w:szCs w:val="24"/>
          <w:lang w:eastAsia="et-EE"/>
        </w:rPr>
      </w:pPr>
    </w:p>
    <w:p w14:paraId="1DA68A7F" w14:textId="4C8EEFE2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(2) </w:t>
      </w:r>
      <w:r w:rsidR="00384EF4" w:rsidRPr="001B73D0">
        <w:rPr>
          <w:rFonts w:cs="Times New Roman"/>
          <w:szCs w:val="24"/>
          <w:lang w:eastAsia="et-EE"/>
        </w:rPr>
        <w:t xml:space="preserve">Elutähtsa teenuse osutaja on kohustatud elutähtsa teenuse toimepidevuse riskianalüüsis </w:t>
      </w:r>
      <w:r w:rsidR="0045201F" w:rsidRPr="001B73D0">
        <w:rPr>
          <w:rFonts w:cs="Times New Roman"/>
          <w:szCs w:val="24"/>
          <w:lang w:eastAsia="et-EE"/>
        </w:rPr>
        <w:t xml:space="preserve">täpsemalt </w:t>
      </w:r>
      <w:r w:rsidR="00171EF1">
        <w:rPr>
          <w:rFonts w:cs="Times New Roman"/>
          <w:szCs w:val="24"/>
          <w:lang w:eastAsia="et-EE"/>
        </w:rPr>
        <w:t xml:space="preserve">kindlaks määrama </w:t>
      </w:r>
      <w:r w:rsidR="0045201F" w:rsidRPr="001B73D0">
        <w:rPr>
          <w:rFonts w:cs="Times New Roman"/>
          <w:szCs w:val="24"/>
          <w:lang w:eastAsia="et-EE"/>
        </w:rPr>
        <w:t xml:space="preserve">need </w:t>
      </w:r>
      <w:r w:rsidR="00384EF4" w:rsidRPr="001B73D0">
        <w:rPr>
          <w:rFonts w:cs="Times New Roman"/>
          <w:szCs w:val="24"/>
          <w:lang w:eastAsia="et-EE"/>
        </w:rPr>
        <w:t xml:space="preserve">käesoleva paragrahvi lõikes 1 </w:t>
      </w:r>
      <w:r w:rsidR="00814B8E" w:rsidRPr="001B73D0">
        <w:rPr>
          <w:rFonts w:cs="Times New Roman"/>
          <w:szCs w:val="24"/>
          <w:lang w:eastAsia="et-EE"/>
        </w:rPr>
        <w:t>nimetatud</w:t>
      </w:r>
      <w:r w:rsidR="00384EF4" w:rsidRPr="001B73D0">
        <w:rPr>
          <w:rFonts w:cs="Times New Roman"/>
          <w:szCs w:val="24"/>
          <w:lang w:eastAsia="et-EE"/>
        </w:rPr>
        <w:t xml:space="preserve"> </w:t>
      </w:r>
      <w:bookmarkStart w:id="84" w:name="_Hlk158042501"/>
      <w:r w:rsidR="00A526F6" w:rsidRPr="001B73D0">
        <w:rPr>
          <w:rFonts w:cs="Times New Roman"/>
          <w:szCs w:val="24"/>
          <w:lang w:eastAsia="et-EE"/>
        </w:rPr>
        <w:t xml:space="preserve">elutähtsa teenuse toimepidevuse tagamise seisukohalt olulised </w:t>
      </w:r>
      <w:r w:rsidR="00384EF4" w:rsidRPr="001B73D0">
        <w:rPr>
          <w:rFonts w:cs="Times New Roman"/>
          <w:szCs w:val="24"/>
          <w:lang w:eastAsia="et-EE"/>
        </w:rPr>
        <w:t>ülesanded</w:t>
      </w:r>
      <w:bookmarkEnd w:id="84"/>
      <w:r w:rsidR="00384EF4" w:rsidRPr="001B73D0">
        <w:rPr>
          <w:rFonts w:cs="Times New Roman"/>
          <w:szCs w:val="24"/>
          <w:lang w:eastAsia="et-EE"/>
        </w:rPr>
        <w:t xml:space="preserve">, </w:t>
      </w:r>
      <w:r w:rsidR="00A526F6" w:rsidRPr="001B73D0">
        <w:rPr>
          <w:rFonts w:cs="Times New Roman"/>
          <w:szCs w:val="24"/>
          <w:lang w:eastAsia="et-EE"/>
        </w:rPr>
        <w:t>mida</w:t>
      </w:r>
      <w:r w:rsidR="00814B8E" w:rsidRPr="001B73D0">
        <w:rPr>
          <w:rFonts w:cs="Times New Roman"/>
          <w:szCs w:val="24"/>
          <w:lang w:eastAsia="et-EE"/>
        </w:rPr>
        <w:t xml:space="preserve"> täitva füüsilise isiku suhtes </w:t>
      </w:r>
      <w:r w:rsidR="00A526F6" w:rsidRPr="001B73D0">
        <w:rPr>
          <w:rFonts w:cs="Times New Roman"/>
          <w:szCs w:val="24"/>
          <w:lang w:eastAsia="et-EE"/>
        </w:rPr>
        <w:t xml:space="preserve">on taustakontrolli tegemine </w:t>
      </w:r>
      <w:r w:rsidR="00384EF4" w:rsidRPr="001B73D0">
        <w:rPr>
          <w:rFonts w:cs="Times New Roman"/>
          <w:szCs w:val="24"/>
          <w:lang w:eastAsia="et-EE"/>
        </w:rPr>
        <w:t>eesmärgipärane.</w:t>
      </w:r>
    </w:p>
    <w:p w14:paraId="6F7FFFCC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133D3786" w14:textId="20F99253" w:rsidR="0085629D" w:rsidRPr="001B73D0" w:rsidRDefault="00384EF4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(3) </w:t>
      </w:r>
      <w:r w:rsidR="00D916EB" w:rsidRPr="001B73D0">
        <w:rPr>
          <w:rFonts w:cs="Times New Roman"/>
          <w:szCs w:val="24"/>
          <w:lang w:eastAsia="et-EE"/>
        </w:rPr>
        <w:t xml:space="preserve">Taustakontrolli võib teha </w:t>
      </w:r>
      <w:r w:rsidR="000038CA" w:rsidRPr="001B73D0">
        <w:rPr>
          <w:rFonts w:cs="Times New Roman"/>
          <w:szCs w:val="24"/>
          <w:lang w:eastAsia="et-EE"/>
        </w:rPr>
        <w:t xml:space="preserve">üksnes selle </w:t>
      </w:r>
      <w:bookmarkStart w:id="85" w:name="_Hlk158042465"/>
      <w:r w:rsidRPr="001B73D0">
        <w:rPr>
          <w:rFonts w:cs="Times New Roman"/>
          <w:szCs w:val="24"/>
          <w:lang w:eastAsia="et-EE"/>
        </w:rPr>
        <w:t>füüsilise isiku suhtes, ke</w:t>
      </w:r>
      <w:r w:rsidR="00F965CF">
        <w:rPr>
          <w:rFonts w:cs="Times New Roman"/>
          <w:szCs w:val="24"/>
          <w:lang w:eastAsia="et-EE"/>
        </w:rPr>
        <w:t>s</w:t>
      </w:r>
      <w:r w:rsidRPr="001B73D0">
        <w:rPr>
          <w:rFonts w:cs="Times New Roman"/>
          <w:szCs w:val="24"/>
          <w:lang w:eastAsia="et-EE"/>
        </w:rPr>
        <w:t xml:space="preserve"> usaldatakse </w:t>
      </w:r>
      <w:r w:rsidR="00F965CF">
        <w:rPr>
          <w:rFonts w:cs="Times New Roman"/>
          <w:szCs w:val="24"/>
          <w:lang w:eastAsia="et-EE"/>
        </w:rPr>
        <w:t xml:space="preserve">täitma </w:t>
      </w:r>
      <w:r w:rsidR="00D916EB" w:rsidRPr="001B73D0">
        <w:rPr>
          <w:rFonts w:cs="Times New Roman"/>
          <w:szCs w:val="24"/>
          <w:lang w:eastAsia="et-EE"/>
        </w:rPr>
        <w:t xml:space="preserve">käesoleva </w:t>
      </w:r>
      <w:bookmarkEnd w:id="85"/>
      <w:r w:rsidR="00D916EB" w:rsidRPr="001B73D0">
        <w:rPr>
          <w:rFonts w:cs="Times New Roman"/>
          <w:szCs w:val="24"/>
          <w:lang w:eastAsia="et-EE"/>
        </w:rPr>
        <w:t>paragrahvi lõike 2 alusel kindlaksmääratud ülesan</w:t>
      </w:r>
      <w:r w:rsidR="00F965CF">
        <w:rPr>
          <w:rFonts w:cs="Times New Roman"/>
          <w:szCs w:val="24"/>
          <w:lang w:eastAsia="et-EE"/>
        </w:rPr>
        <w:t>net</w:t>
      </w:r>
      <w:r w:rsidR="0004655A" w:rsidRPr="001B73D0">
        <w:rPr>
          <w:rFonts w:cs="Times New Roman"/>
          <w:szCs w:val="24"/>
          <w:lang w:eastAsia="et-EE"/>
        </w:rPr>
        <w:t>,</w:t>
      </w:r>
      <w:r w:rsidR="00D916EB" w:rsidRPr="001B73D0">
        <w:rPr>
          <w:rFonts w:cs="Times New Roman"/>
          <w:szCs w:val="24"/>
          <w:lang w:eastAsia="et-EE"/>
        </w:rPr>
        <w:t xml:space="preserve"> mis on </w:t>
      </w:r>
      <w:r w:rsidR="0004655A" w:rsidRPr="001B73D0">
        <w:rPr>
          <w:rFonts w:cs="Times New Roman"/>
          <w:szCs w:val="24"/>
          <w:lang w:eastAsia="et-EE"/>
        </w:rPr>
        <w:t xml:space="preserve">kinnitatud </w:t>
      </w:r>
      <w:r w:rsidR="00D916EB" w:rsidRPr="001B73D0">
        <w:rPr>
          <w:rFonts w:cs="Times New Roman"/>
          <w:szCs w:val="24"/>
          <w:lang w:eastAsia="et-EE"/>
        </w:rPr>
        <w:t>käesoleva seaduse § 40 lõike 2 kohaselt elutähtsa teenuse toimepidevuse riskianalüüsis.</w:t>
      </w:r>
    </w:p>
    <w:p w14:paraId="26C6E48B" w14:textId="77777777" w:rsidR="0085629D" w:rsidRPr="001B73D0" w:rsidRDefault="0085629D" w:rsidP="00360B08">
      <w:pPr>
        <w:rPr>
          <w:rFonts w:cs="Times New Roman"/>
          <w:szCs w:val="24"/>
          <w:lang w:eastAsia="et-EE"/>
        </w:rPr>
      </w:pPr>
    </w:p>
    <w:p w14:paraId="77DCCD7A" w14:textId="2DC9DD83" w:rsidR="00384EF4" w:rsidRPr="001B73D0" w:rsidRDefault="0085629D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(4) </w:t>
      </w:r>
      <w:r w:rsidR="008F71A3" w:rsidRPr="001B73D0">
        <w:rPr>
          <w:rFonts w:cs="Times New Roman"/>
          <w:szCs w:val="24"/>
          <w:lang w:eastAsia="et-EE"/>
        </w:rPr>
        <w:t>Taustakontrolli te</w:t>
      </w:r>
      <w:r w:rsidR="000A2D97" w:rsidRPr="001B73D0">
        <w:rPr>
          <w:rFonts w:cs="Times New Roman"/>
          <w:szCs w:val="24"/>
          <w:lang w:eastAsia="et-EE"/>
        </w:rPr>
        <w:t>ge</w:t>
      </w:r>
      <w:r w:rsidR="008F71A3" w:rsidRPr="001B73D0">
        <w:rPr>
          <w:rFonts w:cs="Times New Roman"/>
          <w:szCs w:val="24"/>
          <w:lang w:eastAsia="et-EE"/>
        </w:rPr>
        <w:t>misel</w:t>
      </w:r>
      <w:r w:rsidR="00384EF4" w:rsidRPr="001B73D0">
        <w:rPr>
          <w:rFonts w:cs="Times New Roman"/>
          <w:szCs w:val="24"/>
          <w:lang w:eastAsia="et-EE"/>
        </w:rPr>
        <w:t xml:space="preserve"> </w:t>
      </w:r>
      <w:r w:rsidR="00F13679" w:rsidRPr="001B73D0">
        <w:rPr>
          <w:rFonts w:cs="Times New Roman"/>
          <w:szCs w:val="24"/>
          <w:lang w:eastAsia="et-EE"/>
        </w:rPr>
        <w:t>kontrollitakse andmeid isiku karistatuse kohta</w:t>
      </w:r>
      <w:r w:rsidR="001B30BD" w:rsidRPr="001B73D0">
        <w:rPr>
          <w:rFonts w:cs="Times New Roman"/>
          <w:szCs w:val="24"/>
          <w:lang w:eastAsia="et-EE"/>
        </w:rPr>
        <w:t>.</w:t>
      </w:r>
      <w:r w:rsidR="00F13679" w:rsidRPr="001B73D0">
        <w:rPr>
          <w:rFonts w:cs="Times New Roman"/>
          <w:szCs w:val="24"/>
          <w:lang w:eastAsia="et-EE"/>
        </w:rPr>
        <w:t xml:space="preserve"> </w:t>
      </w:r>
      <w:r w:rsidR="00D40314" w:rsidRPr="001B73D0">
        <w:rPr>
          <w:rFonts w:cs="Times New Roman"/>
          <w:szCs w:val="24"/>
          <w:lang w:eastAsia="et-EE"/>
        </w:rPr>
        <w:t xml:space="preserve">Elutähtsa teenuse osutaja on kohustatud andmeid kontrollima enne, kui isik asub täitma käesoleva paragrahvi lõike 2 alusel kindlaksmääratud ülesannet, ja ülesande täitmisel </w:t>
      </w:r>
      <w:r w:rsidR="00C978E4" w:rsidRPr="001B73D0">
        <w:rPr>
          <w:rFonts w:cs="Times New Roman"/>
          <w:szCs w:val="24"/>
          <w:lang w:eastAsia="et-EE"/>
        </w:rPr>
        <w:t xml:space="preserve">vähemalt </w:t>
      </w:r>
      <w:r w:rsidR="00D40314" w:rsidRPr="001B73D0">
        <w:rPr>
          <w:rFonts w:cs="Times New Roman"/>
          <w:szCs w:val="24"/>
          <w:lang w:eastAsia="et-EE"/>
        </w:rPr>
        <w:t>iga kahe aasta tagant.</w:t>
      </w:r>
    </w:p>
    <w:p w14:paraId="66EE5A4E" w14:textId="77777777" w:rsidR="00A80280" w:rsidRPr="001B73D0" w:rsidRDefault="00A80280" w:rsidP="00360B08">
      <w:pPr>
        <w:rPr>
          <w:rFonts w:cs="Times New Roman"/>
          <w:szCs w:val="24"/>
          <w:lang w:eastAsia="et-EE"/>
        </w:rPr>
      </w:pPr>
    </w:p>
    <w:p w14:paraId="5AD274DE" w14:textId="5954A633" w:rsidR="00A80280" w:rsidRPr="001B73D0" w:rsidRDefault="00A80280" w:rsidP="00360B08">
      <w:pPr>
        <w:pStyle w:val="Loendilik"/>
        <w:shd w:val="clear" w:color="auto" w:fill="FFFFFF"/>
        <w:ind w:left="0"/>
        <w:contextualSpacing w:val="0"/>
        <w:outlineLvl w:val="2"/>
        <w:rPr>
          <w:lang w:eastAsia="et-EE"/>
        </w:rPr>
      </w:pPr>
      <w:r w:rsidRPr="001B73D0">
        <w:rPr>
          <w:lang w:eastAsia="et-EE"/>
        </w:rPr>
        <w:t>(5) Elutähtsa teenuse osutaja on kohustatud teavitama kontrollitavat isikut taustakontrolli tegemise alusest ja eesmärgist</w:t>
      </w:r>
      <w:r w:rsidR="00042F46" w:rsidRPr="001B73D0">
        <w:rPr>
          <w:lang w:eastAsia="et-EE"/>
        </w:rPr>
        <w:t xml:space="preserve"> ning tema isikuandmete töötlemisest</w:t>
      </w:r>
      <w:r w:rsidRPr="001B73D0">
        <w:rPr>
          <w:lang w:eastAsia="et-EE"/>
        </w:rPr>
        <w:t xml:space="preserve"> enne taustakontrolli tegemist.</w:t>
      </w:r>
      <w:del w:id="86" w:author="Aili Sandre" w:date="2024-03-01T13:22:00Z">
        <w:r w:rsidRPr="001B73D0" w:rsidDel="008E46ED">
          <w:rPr>
            <w:lang w:eastAsia="et-EE"/>
          </w:rPr>
          <w:delText xml:space="preserve"> </w:delText>
        </w:r>
      </w:del>
    </w:p>
    <w:p w14:paraId="42CBF12F" w14:textId="77777777" w:rsidR="00D40314" w:rsidRPr="001B73D0" w:rsidRDefault="00D40314" w:rsidP="00360B08">
      <w:pPr>
        <w:rPr>
          <w:rFonts w:cs="Times New Roman"/>
          <w:szCs w:val="24"/>
          <w:lang w:eastAsia="et-EE"/>
        </w:rPr>
      </w:pPr>
    </w:p>
    <w:p w14:paraId="4B5B82E7" w14:textId="6DF158F8" w:rsidR="00D40314" w:rsidRPr="001B73D0" w:rsidRDefault="00D40314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(6) </w:t>
      </w:r>
      <w:r w:rsidRPr="001B73D0">
        <w:rPr>
          <w:rFonts w:eastAsia="Times New Roman" w:cs="Times New Roman"/>
          <w:szCs w:val="24"/>
          <w:lang w:eastAsia="et-EE"/>
        </w:rPr>
        <w:t xml:space="preserve">Käesolevas paragrahvis sätestatut kohaldatakse ka elutähtsa teenuse osutajaga lepingulises suhtes oleva juriidilise isiku töötaja suhtes, </w:t>
      </w:r>
      <w:r w:rsidRPr="001B73D0">
        <w:rPr>
          <w:lang w:eastAsia="et-EE"/>
        </w:rPr>
        <w:t>ke</w:t>
      </w:r>
      <w:r w:rsidR="00F965CF">
        <w:rPr>
          <w:lang w:eastAsia="et-EE"/>
        </w:rPr>
        <w:t>s</w:t>
      </w:r>
      <w:r w:rsidRPr="001B73D0">
        <w:rPr>
          <w:lang w:eastAsia="et-EE"/>
        </w:rPr>
        <w:t xml:space="preserve"> usaldatakse</w:t>
      </w:r>
      <w:r w:rsidR="00F965CF">
        <w:rPr>
          <w:lang w:eastAsia="et-EE"/>
        </w:rPr>
        <w:t xml:space="preserve"> täitma</w:t>
      </w:r>
      <w:r w:rsidRPr="001B73D0">
        <w:rPr>
          <w:lang w:eastAsia="et-EE"/>
        </w:rPr>
        <w:t xml:space="preserve"> lõike 2 alusel kindlaksmääratud ülesan</w:t>
      </w:r>
      <w:r w:rsidR="00F965CF">
        <w:rPr>
          <w:lang w:eastAsia="et-EE"/>
        </w:rPr>
        <w:t>net</w:t>
      </w:r>
      <w:r w:rsidRPr="001B73D0">
        <w:rPr>
          <w:lang w:eastAsia="et-EE"/>
        </w:rPr>
        <w:t>.</w:t>
      </w:r>
    </w:p>
    <w:p w14:paraId="55D50A94" w14:textId="77777777" w:rsidR="00ED1893" w:rsidRPr="001B73D0" w:rsidRDefault="00ED1893" w:rsidP="00360B08">
      <w:pPr>
        <w:rPr>
          <w:rFonts w:cs="Times New Roman"/>
          <w:szCs w:val="24"/>
          <w:lang w:eastAsia="et-EE"/>
        </w:rPr>
      </w:pPr>
    </w:p>
    <w:p w14:paraId="415A2F8F" w14:textId="06E639A3" w:rsidR="00617F65" w:rsidRPr="001B73D0" w:rsidRDefault="00617F6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D40314" w:rsidRPr="001B73D0">
        <w:rPr>
          <w:rFonts w:cs="Times New Roman"/>
          <w:szCs w:val="24"/>
          <w:lang w:eastAsia="et-EE"/>
        </w:rPr>
        <w:t>7</w:t>
      </w:r>
      <w:r w:rsidRPr="001B73D0">
        <w:rPr>
          <w:rFonts w:cs="Times New Roman"/>
          <w:szCs w:val="24"/>
          <w:lang w:eastAsia="et-EE"/>
        </w:rPr>
        <w:t xml:space="preserve">) Käesolevas paragrahvis sätestatut ei kohaldata </w:t>
      </w:r>
      <w:ins w:id="87" w:author="Helen Uustalu" w:date="2024-02-28T11:16:00Z">
        <w:r w:rsidR="00492D25">
          <w:rPr>
            <w:rFonts w:cs="Times New Roman"/>
            <w:szCs w:val="24"/>
            <w:lang w:eastAsia="et-EE"/>
          </w:rPr>
          <w:t xml:space="preserve">käesoleva paragrahvi </w:t>
        </w:r>
      </w:ins>
      <w:r w:rsidRPr="001B73D0">
        <w:rPr>
          <w:rFonts w:cs="Times New Roman"/>
          <w:szCs w:val="24"/>
          <w:lang w:eastAsia="et-EE"/>
        </w:rPr>
        <w:t xml:space="preserve">lõike 2 </w:t>
      </w:r>
      <w:r w:rsidR="004B50B9" w:rsidRPr="001B73D0">
        <w:rPr>
          <w:rFonts w:cs="Times New Roman"/>
          <w:szCs w:val="24"/>
          <w:lang w:eastAsia="et-EE"/>
        </w:rPr>
        <w:t xml:space="preserve">alusel </w:t>
      </w:r>
      <w:r w:rsidRPr="001B73D0">
        <w:rPr>
          <w:rFonts w:cs="Times New Roman"/>
          <w:szCs w:val="24"/>
          <w:lang w:eastAsia="et-EE"/>
        </w:rPr>
        <w:t>kindlaksmääratud ülesannet täitva füüsilise isiku suhtes:</w:t>
      </w:r>
    </w:p>
    <w:p w14:paraId="3BDF4DE7" w14:textId="211DEEE4" w:rsidR="00617F65" w:rsidRPr="001B73D0" w:rsidRDefault="00617F6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1) kellel on riigisaladusele juurdepääsu õigus kehtiva juurdepääsuloa</w:t>
      </w:r>
      <w:r w:rsidR="00DF6F50" w:rsidRPr="001B73D0">
        <w:rPr>
          <w:rFonts w:cs="Times New Roman"/>
          <w:szCs w:val="24"/>
          <w:lang w:eastAsia="et-EE"/>
        </w:rPr>
        <w:t xml:space="preserve"> või </w:t>
      </w:r>
      <w:r w:rsidRPr="001B73D0">
        <w:rPr>
          <w:rFonts w:cs="Times New Roman"/>
          <w:szCs w:val="24"/>
          <w:lang w:eastAsia="et-EE"/>
        </w:rPr>
        <w:t>julgeolekukontrolli te</w:t>
      </w:r>
      <w:ins w:id="88" w:author="Aili Sandre" w:date="2024-02-29T19:38:00Z">
        <w:r w:rsidR="00BC128F">
          <w:rPr>
            <w:rFonts w:cs="Times New Roman"/>
            <w:szCs w:val="24"/>
            <w:lang w:eastAsia="et-EE"/>
          </w:rPr>
          <w:t>geva</w:t>
        </w:r>
      </w:ins>
      <w:del w:id="89" w:author="Aili Sandre" w:date="2024-02-29T19:38:00Z">
        <w:r w:rsidRPr="001B73D0" w:rsidDel="00BC128F">
          <w:rPr>
            <w:rFonts w:cs="Times New Roman"/>
            <w:szCs w:val="24"/>
            <w:lang w:eastAsia="et-EE"/>
          </w:rPr>
          <w:delText>ostava</w:delText>
        </w:r>
      </w:del>
      <w:r w:rsidRPr="001B73D0">
        <w:rPr>
          <w:rFonts w:cs="Times New Roman"/>
          <w:szCs w:val="24"/>
          <w:lang w:eastAsia="et-EE"/>
        </w:rPr>
        <w:t xml:space="preserve"> asutuse otsuse alusel;</w:t>
      </w:r>
    </w:p>
    <w:p w14:paraId="66F14B90" w14:textId="5D7B7B17" w:rsidR="00617F65" w:rsidRPr="001B73D0" w:rsidRDefault="00617F6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2) kui käesoleva </w:t>
      </w:r>
      <w:r w:rsidR="004B50B9" w:rsidRPr="001B73D0">
        <w:rPr>
          <w:rFonts w:cs="Times New Roman"/>
          <w:szCs w:val="24"/>
          <w:lang w:eastAsia="et-EE"/>
        </w:rPr>
        <w:t>seaduse § 41</w:t>
      </w:r>
      <w:r w:rsidR="004B50B9" w:rsidRPr="001B73D0">
        <w:rPr>
          <w:rFonts w:cs="Times New Roman"/>
          <w:szCs w:val="24"/>
          <w:vertAlign w:val="superscript"/>
          <w:lang w:eastAsia="et-EE"/>
        </w:rPr>
        <w:t>2</w:t>
      </w:r>
      <w:r w:rsidR="004B50B9" w:rsidRPr="001B73D0">
        <w:rPr>
          <w:rFonts w:cs="Times New Roman"/>
          <w:szCs w:val="24"/>
          <w:lang w:eastAsia="et-EE"/>
        </w:rPr>
        <w:t xml:space="preserve"> lõigetes 1 ja 2</w:t>
      </w:r>
      <w:r w:rsidRPr="001B73D0">
        <w:rPr>
          <w:rFonts w:cs="Times New Roman"/>
          <w:szCs w:val="24"/>
          <w:lang w:eastAsia="et-EE"/>
        </w:rPr>
        <w:t xml:space="preserve"> sätestatud </w:t>
      </w:r>
      <w:r w:rsidR="008F091C" w:rsidRPr="001B73D0">
        <w:rPr>
          <w:rFonts w:cs="Times New Roman"/>
          <w:szCs w:val="24"/>
          <w:lang w:eastAsia="et-EE"/>
        </w:rPr>
        <w:t>asjaolusid</w:t>
      </w:r>
      <w:r w:rsidRPr="001B73D0">
        <w:rPr>
          <w:rFonts w:cs="Times New Roman"/>
          <w:szCs w:val="24"/>
          <w:lang w:eastAsia="et-EE"/>
        </w:rPr>
        <w:t xml:space="preserve"> kontrollitakse muus seaduses sätestatud alusel ja korras.</w:t>
      </w:r>
    </w:p>
    <w:p w14:paraId="37EBD055" w14:textId="77777777" w:rsidR="00617F65" w:rsidRPr="001B73D0" w:rsidRDefault="00617F65" w:rsidP="00360B08">
      <w:pPr>
        <w:rPr>
          <w:rFonts w:cs="Times New Roman"/>
          <w:szCs w:val="24"/>
          <w:lang w:eastAsia="et-EE"/>
        </w:rPr>
      </w:pPr>
    </w:p>
    <w:p w14:paraId="581E80BD" w14:textId="66F49CB3" w:rsidR="00617F65" w:rsidRPr="001B73D0" w:rsidRDefault="00617F65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§ 41</w:t>
      </w:r>
      <w:r w:rsidRPr="001B73D0">
        <w:rPr>
          <w:rFonts w:cs="Times New Roman"/>
          <w:b/>
          <w:bCs/>
          <w:szCs w:val="24"/>
          <w:vertAlign w:val="superscript"/>
          <w:lang w:eastAsia="et-EE"/>
        </w:rPr>
        <w:t>2</w:t>
      </w:r>
      <w:r w:rsidRPr="001B73D0">
        <w:rPr>
          <w:rFonts w:cs="Times New Roman"/>
          <w:b/>
          <w:bCs/>
          <w:szCs w:val="24"/>
          <w:lang w:eastAsia="et-EE"/>
        </w:rPr>
        <w:t xml:space="preserve">. </w:t>
      </w:r>
      <w:r w:rsidR="00310686" w:rsidRPr="001B73D0">
        <w:rPr>
          <w:rFonts w:cs="Times New Roman"/>
          <w:b/>
          <w:bCs/>
          <w:szCs w:val="24"/>
          <w:lang w:eastAsia="et-EE"/>
        </w:rPr>
        <w:t>Töötamise piirang</w:t>
      </w:r>
      <w:r w:rsidR="00551841" w:rsidRPr="001B73D0">
        <w:rPr>
          <w:rFonts w:cs="Times New Roman"/>
          <w:b/>
          <w:bCs/>
          <w:szCs w:val="24"/>
          <w:lang w:eastAsia="et-EE"/>
        </w:rPr>
        <w:t>ud</w:t>
      </w:r>
      <w:r w:rsidR="002058BB" w:rsidRPr="001B73D0">
        <w:rPr>
          <w:rFonts w:cs="Times New Roman"/>
          <w:b/>
          <w:bCs/>
          <w:szCs w:val="24"/>
          <w:lang w:eastAsia="et-EE"/>
        </w:rPr>
        <w:t xml:space="preserve"> elutähtsa teenuse toimepidevuse tagamisel</w:t>
      </w:r>
    </w:p>
    <w:p w14:paraId="0C83CBD1" w14:textId="77777777" w:rsidR="00617F65" w:rsidRPr="001B73D0" w:rsidRDefault="00617F65" w:rsidP="00360B08">
      <w:pPr>
        <w:rPr>
          <w:rFonts w:cs="Times New Roman"/>
          <w:szCs w:val="24"/>
          <w:lang w:eastAsia="et-EE"/>
        </w:rPr>
      </w:pPr>
    </w:p>
    <w:p w14:paraId="175A4C14" w14:textId="08870D74" w:rsidR="002058BB" w:rsidRPr="001B73D0" w:rsidRDefault="002058BB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(1) Käesoleva seaduse § 41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 lõike 2 alusel kindlaksmääratud ülesandeid ei või </w:t>
      </w:r>
      <w:r w:rsidR="00617B68" w:rsidRPr="001B73D0">
        <w:rPr>
          <w:lang w:eastAsia="et-EE"/>
        </w:rPr>
        <w:t>elutähtsa teenuse osutaja anda täit</w:t>
      </w:r>
      <w:r w:rsidR="00F965CF">
        <w:rPr>
          <w:lang w:eastAsia="et-EE"/>
        </w:rPr>
        <w:t>a</w:t>
      </w:r>
      <w:r w:rsidR="00617B68" w:rsidRPr="001B73D0">
        <w:rPr>
          <w:lang w:eastAsia="et-EE"/>
        </w:rPr>
        <w:t xml:space="preserve"> isikule</w:t>
      </w:r>
      <w:r w:rsidR="00BB3470" w:rsidRPr="001B73D0">
        <w:rPr>
          <w:rFonts w:cs="Times New Roman"/>
          <w:szCs w:val="24"/>
          <w:lang w:eastAsia="et-EE"/>
        </w:rPr>
        <w:t>,</w:t>
      </w:r>
      <w:r w:rsidRPr="001B73D0">
        <w:rPr>
          <w:rFonts w:cs="Times New Roman"/>
          <w:szCs w:val="24"/>
          <w:lang w:eastAsia="et-EE"/>
        </w:rPr>
        <w:t xml:space="preserve"> keda on karistatud karistusseadustiku 8. ja 15. peatükis sätestatud kuriteo või </w:t>
      </w:r>
      <w:commentRangeStart w:id="90"/>
      <w:r w:rsidRPr="001B73D0">
        <w:rPr>
          <w:rFonts w:cs="Times New Roman"/>
          <w:szCs w:val="24"/>
          <w:lang w:eastAsia="et-EE"/>
        </w:rPr>
        <w:t xml:space="preserve">Euroopa Parlamendi ja nõukogu direktiivis (EL) 2017/541 terrorismivastase võitluse kohta, millega asendatakse nõukogu raamotsus 2002/475/JSK ning muudetakse nõukogu otsust 2005/671/JSK (ELT L 88, 31.03.2017, lk 6–21), </w:t>
      </w:r>
      <w:commentRangeEnd w:id="90"/>
      <w:r w:rsidR="00F91776">
        <w:rPr>
          <w:rStyle w:val="Kommentaariviide"/>
          <w:rFonts w:eastAsia="Times New Roman" w:cs="Times New Roman"/>
          <w:lang w:eastAsia="da-DK"/>
        </w:rPr>
        <w:commentReference w:id="90"/>
      </w:r>
      <w:r w:rsidRPr="001B73D0">
        <w:rPr>
          <w:rFonts w:cs="Times New Roman"/>
          <w:szCs w:val="24"/>
          <w:lang w:eastAsia="et-EE"/>
        </w:rPr>
        <w:t>sätestatud kuriteo toimepanemise eest</w:t>
      </w:r>
      <w:r w:rsidR="00502687">
        <w:rPr>
          <w:rFonts w:cs="Times New Roman"/>
          <w:szCs w:val="24"/>
          <w:lang w:eastAsia="et-EE"/>
        </w:rPr>
        <w:t>, kui selle kuriteo</w:t>
      </w:r>
      <w:r w:rsidRPr="001B73D0">
        <w:rPr>
          <w:rFonts w:cs="Times New Roman"/>
          <w:szCs w:val="24"/>
          <w:lang w:eastAsia="et-EE"/>
        </w:rPr>
        <w:t xml:space="preserve"> karistusandmed ei ole karistusregistrist karistusregistri seaduse kohaselt kustutatud.</w:t>
      </w:r>
    </w:p>
    <w:p w14:paraId="13595410" w14:textId="77777777" w:rsidR="002058BB" w:rsidRPr="001B73D0" w:rsidRDefault="002058BB" w:rsidP="00360B08">
      <w:pPr>
        <w:rPr>
          <w:rFonts w:cs="Times New Roman"/>
          <w:szCs w:val="24"/>
          <w:lang w:eastAsia="et-EE"/>
        </w:rPr>
      </w:pPr>
    </w:p>
    <w:p w14:paraId="1A0078BC" w14:textId="6BE85396" w:rsidR="008378F0" w:rsidRPr="001B73D0" w:rsidRDefault="00A526F6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(2) </w:t>
      </w:r>
      <w:r w:rsidR="00F208D2" w:rsidRPr="001B73D0">
        <w:rPr>
          <w:rFonts w:cs="Times New Roman"/>
          <w:szCs w:val="24"/>
          <w:lang w:eastAsia="et-EE"/>
        </w:rPr>
        <w:t xml:space="preserve">Elutähtsa teenuse osutaja võib käesoleva </w:t>
      </w:r>
      <w:bookmarkStart w:id="91" w:name="_Hlk155696400"/>
      <w:r w:rsidR="00F208D2" w:rsidRPr="001B73D0">
        <w:rPr>
          <w:rFonts w:cs="Times New Roman"/>
          <w:szCs w:val="24"/>
          <w:lang w:eastAsia="et-EE"/>
        </w:rPr>
        <w:t>seaduse § 41</w:t>
      </w:r>
      <w:r w:rsidR="00F208D2" w:rsidRPr="001B73D0">
        <w:rPr>
          <w:rFonts w:cs="Times New Roman"/>
          <w:szCs w:val="24"/>
          <w:vertAlign w:val="superscript"/>
          <w:lang w:eastAsia="et-EE"/>
        </w:rPr>
        <w:t>1</w:t>
      </w:r>
      <w:r w:rsidR="00F208D2" w:rsidRPr="001B73D0">
        <w:rPr>
          <w:rFonts w:cs="Times New Roman"/>
          <w:szCs w:val="24"/>
          <w:lang w:eastAsia="et-EE"/>
        </w:rPr>
        <w:t xml:space="preserve"> </w:t>
      </w:r>
      <w:bookmarkEnd w:id="91"/>
      <w:r w:rsidR="00F208D2" w:rsidRPr="001B73D0">
        <w:rPr>
          <w:rFonts w:cs="Times New Roman"/>
          <w:szCs w:val="24"/>
          <w:lang w:eastAsia="et-EE"/>
        </w:rPr>
        <w:t>lõike 2 alusel kindlaksmääratud ülesande täit</w:t>
      </w:r>
      <w:r w:rsidR="00F965CF">
        <w:rPr>
          <w:rFonts w:cs="Times New Roman"/>
          <w:szCs w:val="24"/>
          <w:lang w:eastAsia="et-EE"/>
        </w:rPr>
        <w:t>a</w:t>
      </w:r>
      <w:r w:rsidR="00F208D2" w:rsidRPr="001B73D0">
        <w:rPr>
          <w:rFonts w:cs="Times New Roman"/>
          <w:szCs w:val="24"/>
          <w:lang w:eastAsia="et-EE"/>
        </w:rPr>
        <w:t xml:space="preserve"> andmisest </w:t>
      </w:r>
      <w:r w:rsidR="00B87E96" w:rsidRPr="001B73D0">
        <w:rPr>
          <w:rFonts w:cs="Times New Roman"/>
          <w:szCs w:val="24"/>
          <w:lang w:eastAsia="et-EE"/>
        </w:rPr>
        <w:t>keelduda</w:t>
      </w:r>
      <w:r w:rsidR="00551841" w:rsidRPr="001B73D0">
        <w:rPr>
          <w:rFonts w:cs="Times New Roman"/>
          <w:szCs w:val="24"/>
          <w:lang w:eastAsia="et-EE"/>
        </w:rPr>
        <w:t xml:space="preserve"> </w:t>
      </w:r>
      <w:r w:rsidR="00F208D2" w:rsidRPr="001B73D0">
        <w:rPr>
          <w:rFonts w:cs="Times New Roman"/>
          <w:szCs w:val="24"/>
          <w:lang w:eastAsia="et-EE"/>
        </w:rPr>
        <w:t xml:space="preserve">ka </w:t>
      </w:r>
      <w:r w:rsidR="00BB3470" w:rsidRPr="001B73D0">
        <w:rPr>
          <w:rFonts w:cs="Times New Roman"/>
          <w:szCs w:val="24"/>
          <w:lang w:eastAsia="et-EE"/>
        </w:rPr>
        <w:t>isikule, keda on karistatud tahtlikult toime pandud kuriteo eest</w:t>
      </w:r>
      <w:r w:rsidR="00806024">
        <w:rPr>
          <w:rFonts w:cs="Times New Roman"/>
          <w:szCs w:val="24"/>
          <w:lang w:eastAsia="et-EE"/>
        </w:rPr>
        <w:t>,</w:t>
      </w:r>
      <w:r w:rsidR="00D02938" w:rsidRPr="001B73D0">
        <w:rPr>
          <w:rFonts w:cs="Times New Roman"/>
          <w:szCs w:val="24"/>
          <w:lang w:eastAsia="et-EE"/>
        </w:rPr>
        <w:t xml:space="preserve"> </w:t>
      </w:r>
      <w:r w:rsidR="00BB3470" w:rsidRPr="001B73D0">
        <w:rPr>
          <w:rFonts w:cs="Times New Roman"/>
          <w:szCs w:val="24"/>
          <w:lang w:eastAsia="et-EE"/>
        </w:rPr>
        <w:t xml:space="preserve">mille </w:t>
      </w:r>
      <w:bookmarkStart w:id="92" w:name="_Hlk158797133"/>
      <w:r w:rsidR="00BB3470" w:rsidRPr="001B73D0">
        <w:rPr>
          <w:rFonts w:cs="Times New Roman"/>
          <w:szCs w:val="24"/>
          <w:lang w:eastAsia="et-EE"/>
        </w:rPr>
        <w:t>karistusandmed</w:t>
      </w:r>
      <w:bookmarkEnd w:id="92"/>
      <w:r w:rsidR="00BB3470" w:rsidRPr="001B73D0">
        <w:rPr>
          <w:rFonts w:cs="Times New Roman"/>
          <w:szCs w:val="24"/>
          <w:lang w:eastAsia="et-EE"/>
        </w:rPr>
        <w:t xml:space="preserve"> ei ole karistusregistrist karistusregistri seaduse kohaselt kustutatud</w:t>
      </w:r>
      <w:r w:rsidR="00572DDC" w:rsidRPr="001B73D0">
        <w:rPr>
          <w:rFonts w:cs="Times New Roman"/>
          <w:szCs w:val="24"/>
          <w:lang w:eastAsia="et-EE"/>
        </w:rPr>
        <w:t>.</w:t>
      </w:r>
      <w:del w:id="93" w:author="Aili Sandre" w:date="2024-02-28T12:46:00Z">
        <w:r w:rsidR="00572DDC" w:rsidRPr="001B73D0" w:rsidDel="00CF0B94">
          <w:rPr>
            <w:rFonts w:cs="Times New Roman"/>
            <w:szCs w:val="24"/>
            <w:lang w:eastAsia="et-EE"/>
          </w:rPr>
          <w:delText xml:space="preserve"> </w:delText>
        </w:r>
      </w:del>
    </w:p>
    <w:p w14:paraId="27B42D1F" w14:textId="77777777" w:rsidR="008378F0" w:rsidRPr="001B73D0" w:rsidRDefault="008378F0" w:rsidP="00360B08">
      <w:pPr>
        <w:rPr>
          <w:rFonts w:cs="Times New Roman"/>
          <w:szCs w:val="24"/>
          <w:lang w:eastAsia="et-EE"/>
        </w:rPr>
      </w:pPr>
    </w:p>
    <w:p w14:paraId="768C2704" w14:textId="724D82CE" w:rsidR="00D02938" w:rsidRPr="001B73D0" w:rsidRDefault="008378F0" w:rsidP="00360B08">
      <w:pPr>
        <w:rPr>
          <w:rFonts w:cs="Times New Roman"/>
          <w:szCs w:val="24"/>
          <w:lang w:eastAsia="et-EE"/>
        </w:rPr>
      </w:pPr>
      <w:bookmarkStart w:id="94" w:name="_Hlk155696900"/>
      <w:r w:rsidRPr="001B73D0">
        <w:rPr>
          <w:rFonts w:cs="Times New Roman"/>
          <w:szCs w:val="24"/>
          <w:lang w:eastAsia="et-EE"/>
        </w:rPr>
        <w:t xml:space="preserve">(3) Käesoleva paragrahvi lõikes 2 sätestatud juhul </w:t>
      </w:r>
      <w:r w:rsidR="00572DDC" w:rsidRPr="001B73D0">
        <w:rPr>
          <w:rFonts w:cs="Times New Roman"/>
          <w:szCs w:val="24"/>
          <w:lang w:eastAsia="et-EE"/>
        </w:rPr>
        <w:t xml:space="preserve">võib </w:t>
      </w:r>
      <w:r w:rsidRPr="001B73D0">
        <w:rPr>
          <w:rFonts w:cs="Times New Roman"/>
          <w:szCs w:val="24"/>
          <w:lang w:eastAsia="et-EE"/>
        </w:rPr>
        <w:t xml:space="preserve">elutähtsa teenuse osutaja isiku usaldusväärsuse hindamisel </w:t>
      </w:r>
      <w:r w:rsidR="00572DDC" w:rsidRPr="001B73D0">
        <w:rPr>
          <w:rFonts w:cs="Times New Roman"/>
          <w:szCs w:val="24"/>
          <w:lang w:eastAsia="et-EE"/>
        </w:rPr>
        <w:t xml:space="preserve">arvestada </w:t>
      </w:r>
      <w:r w:rsidR="0004655A" w:rsidRPr="001B73D0">
        <w:rPr>
          <w:rFonts w:cs="Times New Roman"/>
          <w:szCs w:val="24"/>
          <w:lang w:eastAsia="et-EE"/>
        </w:rPr>
        <w:t>üksnes neid karistatuse andmeid, mis on</w:t>
      </w:r>
      <w:r w:rsidR="00652247" w:rsidRPr="001B73D0">
        <w:rPr>
          <w:rFonts w:cs="Times New Roman"/>
          <w:szCs w:val="24"/>
          <w:lang w:eastAsia="et-EE"/>
        </w:rPr>
        <w:t xml:space="preserve"> </w:t>
      </w:r>
      <w:ins w:id="95" w:author="Aili Sandre" w:date="2024-02-28T12:53:00Z">
        <w:r w:rsidR="00D73B10">
          <w:rPr>
            <w:rFonts w:cs="Times New Roman"/>
            <w:szCs w:val="24"/>
            <w:lang w:eastAsia="et-EE"/>
          </w:rPr>
          <w:t>kindlaks määratud</w:t>
        </w:r>
      </w:ins>
      <w:del w:id="96" w:author="Aili Sandre" w:date="2024-02-28T12:51:00Z">
        <w:r w:rsidR="00267BAA" w:rsidRPr="001B73D0" w:rsidDel="00D73B10">
          <w:rPr>
            <w:rFonts w:cs="Times New Roman"/>
            <w:szCs w:val="24"/>
            <w:lang w:eastAsia="et-EE"/>
          </w:rPr>
          <w:delText>vastava</w:delText>
        </w:r>
      </w:del>
      <w:r w:rsidR="00267BAA" w:rsidRPr="001B73D0">
        <w:rPr>
          <w:rFonts w:cs="Times New Roman"/>
          <w:szCs w:val="24"/>
          <w:lang w:eastAsia="et-EE"/>
        </w:rPr>
        <w:t xml:space="preserve"> </w:t>
      </w:r>
      <w:r w:rsidR="0004655A" w:rsidRPr="001B73D0">
        <w:rPr>
          <w:rFonts w:cs="Times New Roman"/>
          <w:szCs w:val="24"/>
          <w:lang w:eastAsia="et-EE"/>
        </w:rPr>
        <w:t>ülesande täitmise seisukohast olulised.</w:t>
      </w:r>
    </w:p>
    <w:bookmarkEnd w:id="94"/>
    <w:p w14:paraId="536F11B5" w14:textId="77777777" w:rsidR="00BF7E2D" w:rsidRPr="001B73D0" w:rsidRDefault="00BF7E2D" w:rsidP="00360B08">
      <w:pPr>
        <w:rPr>
          <w:rFonts w:cs="Times New Roman"/>
          <w:szCs w:val="24"/>
          <w:lang w:eastAsia="et-EE"/>
        </w:rPr>
      </w:pPr>
    </w:p>
    <w:p w14:paraId="5F7C227E" w14:textId="1AAD0FD4" w:rsidR="00087EA0" w:rsidRPr="001B73D0" w:rsidRDefault="00087EA0" w:rsidP="00360B08">
      <w:pPr>
        <w:rPr>
          <w:rFonts w:cs="Times New Roman"/>
          <w:szCs w:val="24"/>
          <w:lang w:eastAsia="et-EE"/>
        </w:rPr>
      </w:pPr>
      <w:bookmarkStart w:id="97" w:name="_Hlk155697441"/>
      <w:r w:rsidRPr="001B73D0">
        <w:rPr>
          <w:rFonts w:cs="Times New Roman"/>
          <w:szCs w:val="24"/>
          <w:lang w:eastAsia="et-EE"/>
        </w:rPr>
        <w:t>(</w:t>
      </w:r>
      <w:r w:rsidR="008378F0" w:rsidRPr="001B73D0">
        <w:rPr>
          <w:rFonts w:cs="Times New Roman"/>
          <w:szCs w:val="24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) </w:t>
      </w:r>
      <w:r w:rsidR="009B7DA6" w:rsidRPr="001B73D0">
        <w:rPr>
          <w:rFonts w:cs="Times New Roman"/>
          <w:szCs w:val="24"/>
          <w:lang w:eastAsia="et-EE"/>
        </w:rPr>
        <w:t xml:space="preserve">Käesoleva paragrahvi lõigetes 1 ja 2 sätestatud </w:t>
      </w:r>
      <w:r w:rsidR="00494076" w:rsidRPr="001B73D0">
        <w:rPr>
          <w:rFonts w:cs="Times New Roman"/>
          <w:szCs w:val="24"/>
          <w:lang w:eastAsia="et-EE"/>
        </w:rPr>
        <w:t>asjaolude ilmnemisel on elutähtsa teenuse osutajal õigus</w:t>
      </w:r>
      <w:r w:rsidR="009B7DA6" w:rsidRPr="001B73D0">
        <w:rPr>
          <w:rFonts w:cs="Times New Roman"/>
          <w:szCs w:val="24"/>
          <w:lang w:eastAsia="et-EE"/>
        </w:rPr>
        <w:t>:</w:t>
      </w:r>
    </w:p>
    <w:p w14:paraId="7076EDB3" w14:textId="46921196" w:rsidR="00494076" w:rsidRPr="001B73D0" w:rsidRDefault="009B7DA6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1</w:t>
      </w:r>
      <w:r w:rsidR="00494076" w:rsidRPr="001B73D0">
        <w:rPr>
          <w:rFonts w:cs="Times New Roman"/>
          <w:szCs w:val="24"/>
          <w:lang w:eastAsia="et-EE"/>
        </w:rPr>
        <w:t xml:space="preserve">) </w:t>
      </w:r>
      <w:r w:rsidR="003323AB" w:rsidRPr="001B73D0">
        <w:rPr>
          <w:rFonts w:cs="Times New Roman"/>
          <w:szCs w:val="24"/>
          <w:lang w:eastAsia="et-EE"/>
        </w:rPr>
        <w:t>keelduda isikule käesoleva seaduse § 41</w:t>
      </w:r>
      <w:r w:rsidR="003323AB" w:rsidRPr="001B73D0">
        <w:rPr>
          <w:rFonts w:cs="Times New Roman"/>
          <w:szCs w:val="24"/>
          <w:vertAlign w:val="superscript"/>
          <w:lang w:eastAsia="et-EE"/>
        </w:rPr>
        <w:t>1</w:t>
      </w:r>
      <w:r w:rsidR="003323AB" w:rsidRPr="001B73D0">
        <w:rPr>
          <w:rFonts w:cs="Times New Roman"/>
          <w:szCs w:val="24"/>
          <w:lang w:eastAsia="et-EE"/>
        </w:rPr>
        <w:t xml:space="preserve"> lõike 2 alusel kindlaksmääratud ülesande täit</w:t>
      </w:r>
      <w:r w:rsidR="00F965CF">
        <w:rPr>
          <w:rFonts w:cs="Times New Roman"/>
          <w:szCs w:val="24"/>
          <w:lang w:eastAsia="et-EE"/>
        </w:rPr>
        <w:t>a</w:t>
      </w:r>
      <w:r w:rsidR="003323AB" w:rsidRPr="001B73D0">
        <w:rPr>
          <w:rFonts w:cs="Times New Roman"/>
          <w:szCs w:val="24"/>
          <w:lang w:eastAsia="et-EE"/>
        </w:rPr>
        <w:t xml:space="preserve"> andmisest või </w:t>
      </w:r>
      <w:r w:rsidR="00494076" w:rsidRPr="001B73D0">
        <w:rPr>
          <w:rFonts w:cs="Times New Roman"/>
          <w:szCs w:val="24"/>
          <w:lang w:eastAsia="et-EE"/>
        </w:rPr>
        <w:t>öelda isikuga sõlmitud tööleping erakorraliselt üles töölepingu seaduse §-s 88 sätestatud korras;</w:t>
      </w:r>
      <w:del w:id="98" w:author="Aili Sandre" w:date="2024-02-28T12:53:00Z">
        <w:r w:rsidR="00494076" w:rsidRPr="001B73D0" w:rsidDel="00D73B10">
          <w:rPr>
            <w:rFonts w:cs="Times New Roman"/>
            <w:szCs w:val="24"/>
            <w:lang w:eastAsia="et-EE"/>
          </w:rPr>
          <w:delText xml:space="preserve">  </w:delText>
        </w:r>
      </w:del>
    </w:p>
    <w:p w14:paraId="7379417F" w14:textId="29454BCD" w:rsidR="002C7F1D" w:rsidRPr="001B73D0" w:rsidRDefault="002C7F1D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2) </w:t>
      </w:r>
      <w:r w:rsidR="008378F0" w:rsidRPr="001B73D0">
        <w:rPr>
          <w:rFonts w:cs="Times New Roman"/>
          <w:szCs w:val="24"/>
          <w:lang w:eastAsia="et-EE"/>
        </w:rPr>
        <w:t xml:space="preserve">nõuda </w:t>
      </w:r>
      <w:r w:rsidR="00AE4EFA" w:rsidRPr="001B73D0">
        <w:rPr>
          <w:rFonts w:cs="Times New Roman"/>
          <w:szCs w:val="24"/>
          <w:lang w:eastAsia="et-EE"/>
        </w:rPr>
        <w:t>temaga</w:t>
      </w:r>
      <w:r w:rsidR="008378F0" w:rsidRPr="001B73D0">
        <w:rPr>
          <w:rFonts w:cs="Times New Roman"/>
          <w:szCs w:val="24"/>
          <w:lang w:eastAsia="et-EE"/>
        </w:rPr>
        <w:t xml:space="preserve"> lepingulises suhtes oleva juriidilise isiku töötaja</w:t>
      </w:r>
      <w:r w:rsidR="009C60CE" w:rsidRPr="001B73D0">
        <w:rPr>
          <w:rFonts w:cs="Times New Roman"/>
          <w:szCs w:val="24"/>
          <w:lang w:eastAsia="et-EE"/>
        </w:rPr>
        <w:t xml:space="preserve"> asendamist või käesoleva seaduse § 41</w:t>
      </w:r>
      <w:r w:rsidR="009C60CE" w:rsidRPr="001B73D0">
        <w:rPr>
          <w:rFonts w:cs="Times New Roman"/>
          <w:szCs w:val="24"/>
          <w:vertAlign w:val="superscript"/>
          <w:lang w:eastAsia="et-EE"/>
        </w:rPr>
        <w:t>1</w:t>
      </w:r>
      <w:r w:rsidR="009C60CE" w:rsidRPr="001B73D0">
        <w:rPr>
          <w:rFonts w:cs="Times New Roman"/>
          <w:szCs w:val="24"/>
          <w:lang w:eastAsia="et-EE"/>
        </w:rPr>
        <w:t xml:space="preserve"> lõike 2 alusel kindlaksmääratud ülesande täitmist muul kohasel viisil.</w:t>
      </w:r>
    </w:p>
    <w:p w14:paraId="2D6A498C" w14:textId="77777777" w:rsidR="008F6868" w:rsidRPr="001B73D0" w:rsidRDefault="008F6868" w:rsidP="00360B08">
      <w:pPr>
        <w:rPr>
          <w:rFonts w:cs="Times New Roman"/>
          <w:b/>
          <w:bCs/>
          <w:szCs w:val="24"/>
          <w:lang w:eastAsia="et-EE"/>
        </w:rPr>
      </w:pPr>
      <w:bookmarkStart w:id="99" w:name="_Hlk136533618"/>
      <w:bookmarkEnd w:id="97"/>
    </w:p>
    <w:p w14:paraId="28E5B9A4" w14:textId="6E241B38" w:rsidR="00D61260" w:rsidRPr="001B73D0" w:rsidRDefault="00D61260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 xml:space="preserve">§ </w:t>
      </w:r>
      <w:r w:rsidR="00A80280" w:rsidRPr="001B73D0">
        <w:rPr>
          <w:rFonts w:cs="Times New Roman"/>
          <w:b/>
          <w:bCs/>
          <w:szCs w:val="24"/>
          <w:lang w:eastAsia="et-EE"/>
        </w:rPr>
        <w:t>41</w:t>
      </w:r>
      <w:r w:rsidR="00A80280" w:rsidRPr="001B73D0">
        <w:rPr>
          <w:rFonts w:cs="Times New Roman"/>
          <w:b/>
          <w:bCs/>
          <w:szCs w:val="24"/>
          <w:vertAlign w:val="superscript"/>
          <w:lang w:eastAsia="et-EE"/>
        </w:rPr>
        <w:t>3</w:t>
      </w:r>
      <w:r w:rsidRPr="001B73D0">
        <w:rPr>
          <w:rFonts w:cs="Times New Roman"/>
          <w:b/>
          <w:bCs/>
          <w:szCs w:val="24"/>
          <w:lang w:eastAsia="et-EE"/>
        </w:rPr>
        <w:t xml:space="preserve">. </w:t>
      </w:r>
      <w:bookmarkStart w:id="100" w:name="_Hlk152924110"/>
      <w:r w:rsidRPr="001B73D0">
        <w:rPr>
          <w:rFonts w:cs="Times New Roman"/>
          <w:b/>
          <w:bCs/>
          <w:szCs w:val="24"/>
          <w:lang w:eastAsia="et-EE"/>
        </w:rPr>
        <w:t xml:space="preserve">Isikuandmete töötlemine </w:t>
      </w:r>
      <w:r w:rsidR="00EC1627" w:rsidRPr="001B73D0">
        <w:rPr>
          <w:rFonts w:cs="Times New Roman"/>
          <w:b/>
          <w:bCs/>
          <w:szCs w:val="24"/>
          <w:lang w:eastAsia="et-EE"/>
        </w:rPr>
        <w:t xml:space="preserve">elutähtsa teenuse osutaja poolt </w:t>
      </w:r>
      <w:r w:rsidRPr="001B73D0">
        <w:rPr>
          <w:rFonts w:cs="Times New Roman"/>
          <w:b/>
          <w:bCs/>
          <w:szCs w:val="24"/>
          <w:lang w:eastAsia="et-EE"/>
        </w:rPr>
        <w:t xml:space="preserve">taustakontrolli </w:t>
      </w:r>
      <w:r w:rsidR="005A758A" w:rsidRPr="001B73D0">
        <w:rPr>
          <w:rFonts w:cs="Times New Roman"/>
          <w:b/>
          <w:bCs/>
          <w:szCs w:val="24"/>
          <w:lang w:eastAsia="et-EE"/>
        </w:rPr>
        <w:t>te</w:t>
      </w:r>
      <w:r w:rsidR="00AD2D36" w:rsidRPr="001B73D0">
        <w:rPr>
          <w:rFonts w:cs="Times New Roman"/>
          <w:b/>
          <w:bCs/>
          <w:szCs w:val="24"/>
          <w:lang w:eastAsia="et-EE"/>
        </w:rPr>
        <w:t>ge</w:t>
      </w:r>
      <w:r w:rsidR="005A758A" w:rsidRPr="001B73D0">
        <w:rPr>
          <w:rFonts w:cs="Times New Roman"/>
          <w:b/>
          <w:bCs/>
          <w:szCs w:val="24"/>
          <w:lang w:eastAsia="et-EE"/>
        </w:rPr>
        <w:t>misel</w:t>
      </w:r>
      <w:bookmarkEnd w:id="100"/>
    </w:p>
    <w:p w14:paraId="11A12C74" w14:textId="77777777" w:rsidR="008F6868" w:rsidRPr="001B73D0" w:rsidRDefault="008F6868" w:rsidP="00360B08">
      <w:pPr>
        <w:rPr>
          <w:rFonts w:cs="Times New Roman"/>
          <w:szCs w:val="24"/>
          <w:lang w:eastAsia="et-EE"/>
        </w:rPr>
      </w:pPr>
    </w:p>
    <w:p w14:paraId="01A4B509" w14:textId="3ED4BBC9" w:rsidR="00EC1627" w:rsidRPr="001B73D0" w:rsidRDefault="00EC1627" w:rsidP="00360B08">
      <w:pPr>
        <w:rPr>
          <w:rFonts w:cs="Times New Roman"/>
          <w:szCs w:val="24"/>
        </w:rPr>
      </w:pPr>
      <w:bookmarkStart w:id="101" w:name="_Hlk153284220"/>
      <w:r w:rsidRPr="001B73D0">
        <w:rPr>
          <w:rFonts w:cs="Times New Roman"/>
          <w:szCs w:val="24"/>
        </w:rPr>
        <w:t>(1) Elutähtsa teenuse osutajal on taustakontrolli tegemise eesmärgil õigus</w:t>
      </w:r>
      <w:r w:rsidR="00806024">
        <w:rPr>
          <w:rFonts w:cs="Times New Roman"/>
          <w:szCs w:val="24"/>
        </w:rPr>
        <w:t xml:space="preserve"> saada</w:t>
      </w:r>
      <w:r w:rsidRPr="001B73D0">
        <w:rPr>
          <w:rFonts w:cs="Times New Roman"/>
          <w:szCs w:val="24"/>
        </w:rPr>
        <w:t>:</w:t>
      </w:r>
    </w:p>
    <w:p w14:paraId="26C1C1E9" w14:textId="7E34CED5" w:rsidR="00EC1627" w:rsidRPr="001B73D0" w:rsidRDefault="00EC1627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1) </w:t>
      </w:r>
      <w:r w:rsidR="007F6A01" w:rsidRPr="001B73D0">
        <w:rPr>
          <w:rFonts w:cs="Times New Roman"/>
          <w:szCs w:val="24"/>
        </w:rPr>
        <w:t>kontrollitava</w:t>
      </w:r>
      <w:r w:rsidRPr="001B73D0">
        <w:rPr>
          <w:rFonts w:cs="Times New Roman"/>
          <w:szCs w:val="24"/>
        </w:rPr>
        <w:t xml:space="preserve"> isiku üldandmeid, sealhulgas õigus saada </w:t>
      </w:r>
      <w:r w:rsidR="007F6A01" w:rsidRPr="001B73D0">
        <w:rPr>
          <w:rFonts w:cs="Times New Roman"/>
          <w:szCs w:val="24"/>
        </w:rPr>
        <w:t>neid andmeid</w:t>
      </w:r>
      <w:r w:rsidRPr="001B73D0">
        <w:rPr>
          <w:rFonts w:cs="Times New Roman"/>
          <w:szCs w:val="24"/>
        </w:rPr>
        <w:t xml:space="preserve"> elutähtsa teenuse osutajaga lepingulises suhtes olevalt isikult, kelle töötaja täidab käesoleva seaduse § 41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lõike</w:t>
      </w:r>
      <w:ins w:id="102" w:author="Aili Sandre" w:date="2024-03-01T13:25:00Z">
        <w:r w:rsidR="00360B08">
          <w:rPr>
            <w:rFonts w:cs="Times New Roman"/>
            <w:szCs w:val="24"/>
          </w:rPr>
          <w:t> </w:t>
        </w:r>
      </w:ins>
      <w:del w:id="103" w:author="Aili Sandre" w:date="2024-03-01T13:25:00Z">
        <w:r w:rsidRPr="001B73D0" w:rsidDel="00360B08">
          <w:rPr>
            <w:rFonts w:cs="Times New Roman"/>
            <w:szCs w:val="24"/>
          </w:rPr>
          <w:delText xml:space="preserve"> </w:delText>
        </w:r>
      </w:del>
      <w:r w:rsidRPr="001B73D0">
        <w:rPr>
          <w:rFonts w:cs="Times New Roman"/>
          <w:szCs w:val="24"/>
        </w:rPr>
        <w:t>2 alusel kindlaksmääratud ülesannet;</w:t>
      </w:r>
    </w:p>
    <w:p w14:paraId="7238BE7E" w14:textId="212BFE12" w:rsidR="00EC1627" w:rsidRPr="001B73D0" w:rsidRDefault="00EC1627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2) </w:t>
      </w:r>
      <w:r w:rsidR="00223B21" w:rsidRPr="001B73D0">
        <w:t>karistusregistrist andmeid isiku karistatuse kohta</w:t>
      </w:r>
      <w:r w:rsidRPr="001B73D0">
        <w:rPr>
          <w:rFonts w:cs="Times New Roman"/>
          <w:szCs w:val="24"/>
        </w:rPr>
        <w:t>.</w:t>
      </w:r>
    </w:p>
    <w:p w14:paraId="016ADF65" w14:textId="77777777" w:rsidR="0057357A" w:rsidRPr="001B73D0" w:rsidRDefault="0057357A" w:rsidP="00360B08">
      <w:pPr>
        <w:rPr>
          <w:rFonts w:cs="Times New Roman"/>
          <w:szCs w:val="24"/>
        </w:rPr>
      </w:pPr>
    </w:p>
    <w:p w14:paraId="0E536E29" w14:textId="305D2A65" w:rsidR="008F6868" w:rsidRPr="001B73D0" w:rsidRDefault="00536F75" w:rsidP="00360B08">
      <w:r w:rsidRPr="001B73D0">
        <w:rPr>
          <w:rFonts w:cs="Times New Roman"/>
          <w:szCs w:val="24"/>
        </w:rPr>
        <w:t xml:space="preserve">(2) </w:t>
      </w:r>
      <w:r w:rsidR="0057357A" w:rsidRPr="001B73D0">
        <w:rPr>
          <w:rFonts w:cs="Times New Roman"/>
          <w:szCs w:val="24"/>
        </w:rPr>
        <w:t>Taustakontrolli tegemise eesmärgil ei ole lubatud teha päringut karistusregistrisse käesoleva seaduse § 41</w:t>
      </w:r>
      <w:r w:rsidR="0057357A" w:rsidRPr="001B73D0">
        <w:rPr>
          <w:rFonts w:cs="Times New Roman"/>
          <w:szCs w:val="24"/>
          <w:vertAlign w:val="superscript"/>
        </w:rPr>
        <w:t>2</w:t>
      </w:r>
      <w:r w:rsidR="0057357A" w:rsidRPr="001B73D0">
        <w:rPr>
          <w:rFonts w:cs="Times New Roman"/>
          <w:szCs w:val="24"/>
        </w:rPr>
        <w:t xml:space="preserve"> lõikes 2 nimetatud karistatuse andmete saamiseks</w:t>
      </w:r>
      <w:del w:id="104" w:author="Aili Sandre" w:date="2024-02-28T12:58:00Z">
        <w:r w:rsidR="0057357A" w:rsidRPr="001B73D0" w:rsidDel="00D73B10">
          <w:rPr>
            <w:rFonts w:cs="Times New Roman"/>
            <w:szCs w:val="24"/>
          </w:rPr>
          <w:delText xml:space="preserve"> juhul</w:delText>
        </w:r>
      </w:del>
      <w:r w:rsidR="0057357A" w:rsidRPr="001B73D0">
        <w:rPr>
          <w:rFonts w:cs="Times New Roman"/>
          <w:szCs w:val="24"/>
        </w:rPr>
        <w:t xml:space="preserve">, </w:t>
      </w:r>
      <w:r w:rsidRPr="001B73D0">
        <w:rPr>
          <w:rFonts w:cs="Times New Roman"/>
          <w:szCs w:val="24"/>
        </w:rPr>
        <w:t>k</w:t>
      </w:r>
      <w:r w:rsidR="0057357A" w:rsidRPr="001B73D0">
        <w:rPr>
          <w:rFonts w:cs="Times New Roman"/>
          <w:szCs w:val="24"/>
        </w:rPr>
        <w:t>ui</w:t>
      </w:r>
      <w:r w:rsidR="0057357A" w:rsidRPr="001B73D0">
        <w:t xml:space="preserve"> </w:t>
      </w:r>
      <w:r w:rsidRPr="001B73D0">
        <w:t>karistusregistris on sama paragrahvi lõikes 1 nimetatud kuritegude kohta kehtivad karistusandmed.</w:t>
      </w:r>
      <w:bookmarkStart w:id="105" w:name="_Hlk136533909"/>
      <w:bookmarkEnd w:id="99"/>
      <w:bookmarkEnd w:id="101"/>
    </w:p>
    <w:p w14:paraId="14AF8590" w14:textId="77777777" w:rsidR="0083493B" w:rsidRPr="001B73D0" w:rsidRDefault="0083493B" w:rsidP="00360B08">
      <w:pPr>
        <w:rPr>
          <w:rFonts w:cs="Times New Roman"/>
          <w:szCs w:val="24"/>
          <w:lang w:eastAsia="et-EE"/>
        </w:rPr>
      </w:pPr>
    </w:p>
    <w:p w14:paraId="34324952" w14:textId="00095630" w:rsidR="00A80280" w:rsidRPr="001B73D0" w:rsidRDefault="00A80280" w:rsidP="00360B08">
      <w:pPr>
        <w:rPr>
          <w:rFonts w:cs="Times New Roman"/>
          <w:szCs w:val="24"/>
          <w:lang w:eastAsia="et-EE"/>
        </w:rPr>
      </w:pPr>
      <w:bookmarkStart w:id="106" w:name="_Hlk153283401"/>
      <w:r w:rsidRPr="001B73D0">
        <w:rPr>
          <w:rFonts w:cs="Times New Roman"/>
          <w:szCs w:val="24"/>
          <w:lang w:eastAsia="et-EE"/>
        </w:rPr>
        <w:lastRenderedPageBreak/>
        <w:t>(</w:t>
      </w:r>
      <w:r w:rsidR="00536F75" w:rsidRPr="001B73D0">
        <w:rPr>
          <w:rFonts w:cs="Times New Roman"/>
          <w:szCs w:val="24"/>
          <w:lang w:eastAsia="et-EE"/>
        </w:rPr>
        <w:t>3</w:t>
      </w:r>
      <w:r w:rsidRPr="001B73D0">
        <w:rPr>
          <w:rFonts w:cs="Times New Roman"/>
          <w:szCs w:val="24"/>
          <w:lang w:eastAsia="et-EE"/>
        </w:rPr>
        <w:t xml:space="preserve">) </w:t>
      </w:r>
      <w:bookmarkStart w:id="107" w:name="_Hlk155697765"/>
      <w:r w:rsidRPr="001B73D0">
        <w:rPr>
          <w:rFonts w:cs="Times New Roman"/>
          <w:szCs w:val="24"/>
          <w:lang w:eastAsia="et-EE"/>
        </w:rPr>
        <w:t xml:space="preserve">Elutähtsa teenuse osutaja </w:t>
      </w:r>
      <w:r w:rsidR="00BB3ECE" w:rsidRPr="001B73D0">
        <w:rPr>
          <w:rFonts w:cs="Times New Roman"/>
          <w:szCs w:val="24"/>
          <w:lang w:eastAsia="et-EE"/>
        </w:rPr>
        <w:t xml:space="preserve">kontrollib </w:t>
      </w:r>
      <w:r w:rsidRPr="001B73D0">
        <w:rPr>
          <w:rFonts w:cs="Times New Roman"/>
          <w:szCs w:val="24"/>
          <w:lang w:eastAsia="et-EE"/>
        </w:rPr>
        <w:t>enne taustakontrolli tegemist käesoleva seaduse § 41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 lõike 2 alusel kindlaksmääratud ülesannet täitva isiku </w:t>
      </w:r>
      <w:r w:rsidR="00BB3ECE" w:rsidRPr="001B73D0">
        <w:rPr>
          <w:rFonts w:cs="Times New Roman"/>
          <w:szCs w:val="24"/>
          <w:lang w:eastAsia="et-EE"/>
        </w:rPr>
        <w:t xml:space="preserve">isikusamasust </w:t>
      </w:r>
      <w:r w:rsidRPr="001B73D0">
        <w:rPr>
          <w:rFonts w:cs="Times New Roman"/>
          <w:szCs w:val="24"/>
          <w:lang w:eastAsia="et-EE"/>
        </w:rPr>
        <w:t xml:space="preserve">isikut tõendava dokumendi </w:t>
      </w:r>
      <w:r w:rsidR="00BB3ECE" w:rsidRPr="001B73D0">
        <w:rPr>
          <w:rFonts w:cs="Times New Roman"/>
          <w:szCs w:val="24"/>
          <w:lang w:eastAsia="et-EE"/>
        </w:rPr>
        <w:t>alusel</w:t>
      </w:r>
      <w:r w:rsidRPr="001B73D0">
        <w:rPr>
          <w:rFonts w:cs="Times New Roman"/>
          <w:szCs w:val="24"/>
          <w:lang w:eastAsia="et-EE"/>
        </w:rPr>
        <w:t>.</w:t>
      </w:r>
      <w:bookmarkEnd w:id="107"/>
    </w:p>
    <w:p w14:paraId="2870D064" w14:textId="77777777" w:rsidR="00A80280" w:rsidRPr="001B73D0" w:rsidRDefault="00A80280" w:rsidP="00360B08">
      <w:pPr>
        <w:rPr>
          <w:rFonts w:cs="Times New Roman"/>
          <w:szCs w:val="24"/>
          <w:lang w:eastAsia="et-EE"/>
        </w:rPr>
      </w:pPr>
    </w:p>
    <w:p w14:paraId="05A6DFE8" w14:textId="1C8C6B7E" w:rsidR="004A5A98" w:rsidRPr="001B73D0" w:rsidRDefault="004A5A9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536F75" w:rsidRPr="001B73D0">
        <w:rPr>
          <w:rFonts w:cs="Times New Roman"/>
          <w:szCs w:val="24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>) Elutähtsa teenuse osutaja</w:t>
      </w:r>
      <w:r w:rsidR="00B85342" w:rsidRPr="001B73D0">
        <w:rPr>
          <w:rFonts w:cs="Times New Roman"/>
          <w:szCs w:val="24"/>
          <w:lang w:eastAsia="et-EE"/>
        </w:rPr>
        <w:t xml:space="preserve"> võib </w:t>
      </w:r>
      <w:r w:rsidRPr="001B73D0">
        <w:rPr>
          <w:rFonts w:cs="Times New Roman"/>
          <w:szCs w:val="24"/>
          <w:lang w:eastAsia="et-EE"/>
        </w:rPr>
        <w:t>käesoleva seaduse § 41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 lõike 2 alusel kindlaksmääratud ülesannet täitvalt välismaalaselt </w:t>
      </w:r>
      <w:r w:rsidR="00B85342" w:rsidRPr="001B73D0">
        <w:rPr>
          <w:rFonts w:cs="Times New Roman"/>
          <w:szCs w:val="24"/>
          <w:lang w:eastAsia="et-EE"/>
        </w:rPr>
        <w:t>nõuda dokumendi</w:t>
      </w:r>
      <w:r w:rsidRPr="001B73D0">
        <w:rPr>
          <w:rFonts w:cs="Times New Roman"/>
          <w:szCs w:val="24"/>
          <w:lang w:eastAsia="et-EE"/>
        </w:rPr>
        <w:t xml:space="preserve"> esitamist </w:t>
      </w:r>
      <w:r w:rsidR="00883B4B">
        <w:rPr>
          <w:rFonts w:cs="Times New Roman"/>
          <w:szCs w:val="24"/>
          <w:lang w:eastAsia="et-EE"/>
        </w:rPr>
        <w:t xml:space="preserve">selle kohta, kas </w:t>
      </w:r>
      <w:r w:rsidR="00883B4B" w:rsidRPr="001B73D0">
        <w:rPr>
          <w:rFonts w:cs="Times New Roman"/>
          <w:szCs w:val="24"/>
          <w:lang w:eastAsia="et-EE"/>
        </w:rPr>
        <w:t>välisriigi õiguskaitseorgan</w:t>
      </w:r>
      <w:r w:rsidR="00883B4B">
        <w:rPr>
          <w:rFonts w:cs="Times New Roman"/>
          <w:szCs w:val="24"/>
          <w:lang w:eastAsia="et-EE"/>
        </w:rPr>
        <w:t xml:space="preserve"> on</w:t>
      </w:r>
      <w:r w:rsidR="00883B4B" w:rsidRPr="001B73D0">
        <w:rPr>
          <w:rFonts w:cs="Times New Roman"/>
          <w:szCs w:val="24"/>
          <w:lang w:eastAsia="et-EE"/>
        </w:rPr>
        <w:t xml:space="preserve"> </w:t>
      </w:r>
      <w:r w:rsidR="009E3CCE" w:rsidRPr="001B73D0">
        <w:rPr>
          <w:rFonts w:cs="Times New Roman"/>
          <w:szCs w:val="24"/>
          <w:lang w:eastAsia="et-EE"/>
        </w:rPr>
        <w:t>te</w:t>
      </w:r>
      <w:r w:rsidR="00883B4B">
        <w:rPr>
          <w:rFonts w:cs="Times New Roman"/>
          <w:szCs w:val="24"/>
          <w:lang w:eastAsia="et-EE"/>
        </w:rPr>
        <w:t>d</w:t>
      </w:r>
      <w:r w:rsidR="009E3CCE" w:rsidRPr="001B73D0">
        <w:rPr>
          <w:rFonts w:cs="Times New Roman"/>
          <w:szCs w:val="24"/>
          <w:lang w:eastAsia="et-EE"/>
        </w:rPr>
        <w:t xml:space="preserve">a </w:t>
      </w:r>
      <w:r w:rsidRPr="001B73D0">
        <w:rPr>
          <w:rFonts w:cs="Times New Roman"/>
          <w:szCs w:val="24"/>
          <w:lang w:eastAsia="et-EE"/>
        </w:rPr>
        <w:t xml:space="preserve">kriminaalkorras </w:t>
      </w:r>
      <w:r w:rsidR="00E602BE" w:rsidRPr="001B73D0">
        <w:rPr>
          <w:rFonts w:cs="Times New Roman"/>
          <w:szCs w:val="24"/>
          <w:lang w:eastAsia="et-EE"/>
        </w:rPr>
        <w:t>karis</w:t>
      </w:r>
      <w:r w:rsidR="005905A5" w:rsidRPr="001B73D0">
        <w:rPr>
          <w:rFonts w:cs="Times New Roman"/>
          <w:szCs w:val="24"/>
          <w:lang w:eastAsia="et-EE"/>
        </w:rPr>
        <w:t>ta</w:t>
      </w:r>
      <w:r w:rsidR="00883B4B">
        <w:rPr>
          <w:rFonts w:cs="Times New Roman"/>
          <w:szCs w:val="24"/>
          <w:lang w:eastAsia="et-EE"/>
        </w:rPr>
        <w:t>nud</w:t>
      </w:r>
      <w:r w:rsidR="006C158A" w:rsidRPr="001B73D0">
        <w:rPr>
          <w:rFonts w:cs="Times New Roman"/>
          <w:szCs w:val="24"/>
          <w:lang w:eastAsia="et-EE"/>
        </w:rPr>
        <w:t>, kui see on vajalik</w:t>
      </w:r>
      <w:r w:rsidR="00D5122E">
        <w:rPr>
          <w:rFonts w:cs="Times New Roman"/>
          <w:szCs w:val="24"/>
          <w:lang w:eastAsia="et-EE"/>
        </w:rPr>
        <w:t xml:space="preserve"> </w:t>
      </w:r>
      <w:r w:rsidR="00D5122E" w:rsidRPr="001B73D0">
        <w:rPr>
          <w:rFonts w:cs="Times New Roman"/>
          <w:szCs w:val="24"/>
          <w:lang w:eastAsia="et-EE"/>
        </w:rPr>
        <w:t>§</w:t>
      </w:r>
      <w:r w:rsidR="006C158A" w:rsidRPr="001B73D0">
        <w:rPr>
          <w:rFonts w:cs="Times New Roman"/>
          <w:szCs w:val="24"/>
          <w:lang w:eastAsia="et-EE"/>
        </w:rPr>
        <w:t xml:space="preserve"> </w:t>
      </w:r>
      <w:r w:rsidR="00D40314" w:rsidRPr="001B73D0">
        <w:rPr>
          <w:rFonts w:cs="Times New Roman"/>
          <w:szCs w:val="24"/>
          <w:lang w:eastAsia="et-EE"/>
        </w:rPr>
        <w:t>41</w:t>
      </w:r>
      <w:r w:rsidR="00D40314" w:rsidRPr="001B73D0">
        <w:rPr>
          <w:rFonts w:cs="Times New Roman"/>
          <w:szCs w:val="24"/>
          <w:vertAlign w:val="superscript"/>
          <w:lang w:eastAsia="et-EE"/>
        </w:rPr>
        <w:t>2</w:t>
      </w:r>
      <w:r w:rsidR="00D40314" w:rsidRPr="001B73D0">
        <w:rPr>
          <w:rFonts w:cs="Times New Roman"/>
          <w:szCs w:val="24"/>
          <w:lang w:eastAsia="et-EE"/>
        </w:rPr>
        <w:t xml:space="preserve"> </w:t>
      </w:r>
      <w:r w:rsidR="006C158A" w:rsidRPr="001B73D0">
        <w:rPr>
          <w:rFonts w:cs="Times New Roman"/>
          <w:szCs w:val="24"/>
          <w:lang w:eastAsia="et-EE"/>
        </w:rPr>
        <w:t xml:space="preserve">lõigetes </w:t>
      </w:r>
      <w:r w:rsidR="00D40314" w:rsidRPr="001B73D0">
        <w:rPr>
          <w:rFonts w:cs="Times New Roman"/>
          <w:szCs w:val="24"/>
          <w:lang w:eastAsia="et-EE"/>
        </w:rPr>
        <w:t xml:space="preserve">1 </w:t>
      </w:r>
      <w:r w:rsidR="006C158A" w:rsidRPr="001B73D0">
        <w:rPr>
          <w:rFonts w:cs="Times New Roman"/>
          <w:szCs w:val="24"/>
          <w:lang w:eastAsia="et-EE"/>
        </w:rPr>
        <w:t xml:space="preserve">ja </w:t>
      </w:r>
      <w:r w:rsidR="00D40314" w:rsidRPr="001B73D0">
        <w:rPr>
          <w:rFonts w:cs="Times New Roman"/>
          <w:szCs w:val="24"/>
          <w:lang w:eastAsia="et-EE"/>
        </w:rPr>
        <w:t xml:space="preserve">2 </w:t>
      </w:r>
      <w:r w:rsidR="006C158A" w:rsidRPr="001B73D0">
        <w:rPr>
          <w:rFonts w:cs="Times New Roman"/>
          <w:szCs w:val="24"/>
          <w:lang w:eastAsia="et-EE"/>
        </w:rPr>
        <w:t>sätestatud asjaolude kontrollimiseks.</w:t>
      </w:r>
    </w:p>
    <w:p w14:paraId="59801739" w14:textId="77777777" w:rsidR="00262E9D" w:rsidRPr="001B73D0" w:rsidRDefault="00262E9D" w:rsidP="00360B08">
      <w:pPr>
        <w:rPr>
          <w:rFonts w:cs="Times New Roman"/>
          <w:b/>
          <w:bCs/>
          <w:szCs w:val="24"/>
          <w:lang w:eastAsia="et-EE"/>
        </w:rPr>
      </w:pPr>
      <w:bookmarkStart w:id="108" w:name="_Hlk136534709"/>
      <w:bookmarkEnd w:id="105"/>
      <w:bookmarkEnd w:id="106"/>
    </w:p>
    <w:p w14:paraId="47221977" w14:textId="6264BDE0" w:rsidR="00315D73" w:rsidRPr="001B73D0" w:rsidRDefault="00315D73" w:rsidP="00360B08">
      <w:pPr>
        <w:rPr>
          <w:rFonts w:cs="Times New Roman"/>
          <w:b/>
          <w:bCs/>
          <w:szCs w:val="24"/>
          <w:lang w:eastAsia="et-EE"/>
        </w:rPr>
      </w:pPr>
      <w:bookmarkStart w:id="109" w:name="_Hlk152923731"/>
      <w:r w:rsidRPr="001B73D0">
        <w:rPr>
          <w:rFonts w:cs="Times New Roman"/>
          <w:b/>
          <w:bCs/>
          <w:szCs w:val="24"/>
          <w:lang w:eastAsia="et-EE"/>
        </w:rPr>
        <w:t xml:space="preserve">§ </w:t>
      </w:r>
      <w:r w:rsidR="00087EA0" w:rsidRPr="001B73D0">
        <w:rPr>
          <w:rFonts w:cs="Times New Roman"/>
          <w:b/>
          <w:bCs/>
          <w:szCs w:val="24"/>
          <w:lang w:eastAsia="et-EE"/>
        </w:rPr>
        <w:t>41</w:t>
      </w:r>
      <w:r w:rsidR="00087EA0" w:rsidRPr="001B73D0">
        <w:rPr>
          <w:rFonts w:cs="Times New Roman"/>
          <w:b/>
          <w:bCs/>
          <w:szCs w:val="24"/>
          <w:vertAlign w:val="superscript"/>
          <w:lang w:eastAsia="et-EE"/>
        </w:rPr>
        <w:t>4</w:t>
      </w:r>
      <w:r w:rsidRPr="001B73D0">
        <w:rPr>
          <w:rFonts w:cs="Times New Roman"/>
          <w:b/>
          <w:bCs/>
          <w:szCs w:val="24"/>
          <w:lang w:eastAsia="et-EE"/>
        </w:rPr>
        <w:t xml:space="preserve">. </w:t>
      </w:r>
      <w:bookmarkStart w:id="110" w:name="_Hlk135909899"/>
      <w:r w:rsidRPr="001B73D0">
        <w:rPr>
          <w:rFonts w:cs="Times New Roman"/>
          <w:b/>
          <w:bCs/>
          <w:szCs w:val="24"/>
          <w:lang w:eastAsia="et-EE"/>
        </w:rPr>
        <w:t>Euroopa Liidu oluline elutähtsa teenuse osutaja</w:t>
      </w:r>
      <w:bookmarkEnd w:id="110"/>
    </w:p>
    <w:p w14:paraId="22A77D5B" w14:textId="77777777" w:rsidR="00262E9D" w:rsidRPr="001B73D0" w:rsidRDefault="00262E9D" w:rsidP="00360B08">
      <w:pPr>
        <w:rPr>
          <w:rFonts w:cs="Times New Roman"/>
          <w:szCs w:val="24"/>
          <w:lang w:eastAsia="et-EE"/>
        </w:rPr>
      </w:pPr>
    </w:p>
    <w:p w14:paraId="0237B6F6" w14:textId="1D766EE4" w:rsidR="00315D73" w:rsidRPr="001B73D0" w:rsidRDefault="00315D7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(1) Euroopa Liidu oluline elutähtsa teenuse osutaja on käesoleva seaduse § 38 lõike 1</w:t>
      </w:r>
      <w:r w:rsidRPr="001B73D0">
        <w:rPr>
          <w:rFonts w:cs="Times New Roman"/>
          <w:szCs w:val="24"/>
          <w:vertAlign w:val="superscript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 alusel elutähtsa teenuse osutajaks määratud isik, kes osutab muu hulgas samu või sarnaseid elutähtsaid teenuseid kuuele või enamale Euroopa Liidu liikmesriigile või kuues või enamas Euroopa Liidu liikmesriigis </w:t>
      </w:r>
      <w:r w:rsidR="005228D7" w:rsidRPr="001B73D0">
        <w:rPr>
          <w:rFonts w:cs="Times New Roman"/>
          <w:szCs w:val="24"/>
          <w:lang w:eastAsia="et-EE"/>
        </w:rPr>
        <w:t>ja kes on määratud Euroopa Liidu elutähtsa teenuse osutajaks käesolevas paragrahvis sätesta</w:t>
      </w:r>
      <w:r w:rsidR="007D4F4B">
        <w:rPr>
          <w:rFonts w:cs="Times New Roman"/>
          <w:szCs w:val="24"/>
          <w:lang w:eastAsia="et-EE"/>
        </w:rPr>
        <w:t>tu</w:t>
      </w:r>
      <w:r w:rsidR="005228D7" w:rsidRPr="001B73D0">
        <w:rPr>
          <w:rFonts w:cs="Times New Roman"/>
          <w:szCs w:val="24"/>
          <w:lang w:eastAsia="et-EE"/>
        </w:rPr>
        <w:t xml:space="preserve">d tingimustel ja korras </w:t>
      </w:r>
      <w:r w:rsidRPr="001B73D0">
        <w:rPr>
          <w:rFonts w:cs="Times New Roman"/>
          <w:szCs w:val="24"/>
          <w:lang w:eastAsia="et-EE"/>
        </w:rPr>
        <w:t xml:space="preserve">(edaspidi </w:t>
      </w:r>
      <w:r w:rsidRPr="001B73D0">
        <w:rPr>
          <w:rFonts w:cs="Times New Roman"/>
          <w:i/>
          <w:iCs/>
          <w:szCs w:val="24"/>
          <w:lang w:eastAsia="et-EE"/>
        </w:rPr>
        <w:t>Euroopa Liidu oluli</w:t>
      </w:r>
      <w:r w:rsidR="0017760E" w:rsidRPr="001B73D0">
        <w:rPr>
          <w:rFonts w:cs="Times New Roman"/>
          <w:i/>
          <w:iCs/>
          <w:szCs w:val="24"/>
          <w:lang w:eastAsia="et-EE"/>
        </w:rPr>
        <w:t>n</w:t>
      </w:r>
      <w:r w:rsidRPr="001B73D0">
        <w:rPr>
          <w:rFonts w:cs="Times New Roman"/>
          <w:i/>
          <w:iCs/>
          <w:szCs w:val="24"/>
          <w:lang w:eastAsia="et-EE"/>
        </w:rPr>
        <w:t>e elutähtsa teenuse osutaja</w:t>
      </w:r>
      <w:r w:rsidRPr="001B73D0">
        <w:rPr>
          <w:rFonts w:cs="Times New Roman"/>
          <w:szCs w:val="24"/>
          <w:lang w:eastAsia="et-EE"/>
        </w:rPr>
        <w:t>).</w:t>
      </w:r>
    </w:p>
    <w:p w14:paraId="16ED55BE" w14:textId="77777777" w:rsidR="00262E9D" w:rsidRPr="001B73D0" w:rsidRDefault="00262E9D" w:rsidP="00360B08">
      <w:pPr>
        <w:rPr>
          <w:rFonts w:cs="Times New Roman"/>
          <w:szCs w:val="24"/>
          <w:lang w:eastAsia="et-EE"/>
        </w:rPr>
      </w:pPr>
    </w:p>
    <w:p w14:paraId="2E72AED8" w14:textId="4764F86A" w:rsidR="00315D73" w:rsidRPr="001B73D0" w:rsidRDefault="00315D7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5228D7" w:rsidRPr="001B73D0">
        <w:rPr>
          <w:rFonts w:cs="Times New Roman"/>
          <w:szCs w:val="24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>) Elutähtsa teenuse toimepidevust korraldav asutus teavitab elutähtsa teenuse osutajat tema vastavusest Euroopa Liidu olulise elutähtsa teenuse osutaja tunnustele 15 päeva jooksul käesoleva paragrahvi lõikes 1 sätestatud tingimuste</w:t>
      </w:r>
      <w:r w:rsidR="00BB6C30" w:rsidRPr="001B73D0">
        <w:rPr>
          <w:rFonts w:cs="Times New Roman"/>
          <w:szCs w:val="24"/>
          <w:lang w:eastAsia="et-EE"/>
        </w:rPr>
        <w:t>st</w:t>
      </w:r>
      <w:r w:rsidRPr="001B73D0">
        <w:rPr>
          <w:rFonts w:cs="Times New Roman"/>
          <w:szCs w:val="24"/>
          <w:lang w:eastAsia="et-EE"/>
        </w:rPr>
        <w:t xml:space="preserve"> teada saamisest arvates.</w:t>
      </w:r>
      <w:del w:id="111" w:author="Aili Sandre" w:date="2024-02-28T14:11:00Z">
        <w:r w:rsidRPr="001B73D0" w:rsidDel="002068FA">
          <w:rPr>
            <w:rFonts w:cs="Times New Roman"/>
            <w:szCs w:val="24"/>
            <w:lang w:eastAsia="et-EE"/>
          </w:rPr>
          <w:delText xml:space="preserve"> </w:delText>
        </w:r>
      </w:del>
    </w:p>
    <w:p w14:paraId="07588164" w14:textId="77777777" w:rsidR="00262E9D" w:rsidRPr="001B73D0" w:rsidRDefault="00262E9D" w:rsidP="00360B08">
      <w:pPr>
        <w:rPr>
          <w:rFonts w:cs="Times New Roman"/>
          <w:szCs w:val="24"/>
          <w:lang w:eastAsia="et-EE"/>
        </w:rPr>
      </w:pPr>
    </w:p>
    <w:p w14:paraId="00AA6626" w14:textId="4D47B7BA" w:rsidR="00315D73" w:rsidRPr="001B73D0" w:rsidRDefault="00315D7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5228D7" w:rsidRPr="001B73D0">
        <w:rPr>
          <w:rFonts w:cs="Times New Roman"/>
          <w:szCs w:val="24"/>
          <w:lang w:eastAsia="et-EE"/>
        </w:rPr>
        <w:t>3</w:t>
      </w:r>
      <w:r w:rsidRPr="001B73D0">
        <w:rPr>
          <w:rFonts w:cs="Times New Roman"/>
          <w:szCs w:val="24"/>
          <w:lang w:eastAsia="et-EE"/>
        </w:rPr>
        <w:t xml:space="preserve">) Elutähtsa teenuse osutaja esitab elutähtsa teenuse toimepidevust korraldavale asutusele käesoleva paragrahvi lõikes </w:t>
      </w:r>
      <w:r w:rsidR="005228D7" w:rsidRPr="001B73D0">
        <w:rPr>
          <w:rFonts w:cs="Times New Roman"/>
          <w:szCs w:val="24"/>
          <w:lang w:eastAsia="et-EE"/>
        </w:rPr>
        <w:t>2</w:t>
      </w:r>
      <w:r w:rsidRPr="001B73D0">
        <w:rPr>
          <w:rFonts w:cs="Times New Roman"/>
          <w:szCs w:val="24"/>
          <w:lang w:eastAsia="et-EE"/>
        </w:rPr>
        <w:t xml:space="preserve"> nimetatud teate saamisest arvates </w:t>
      </w:r>
      <w:r w:rsidR="0017760E" w:rsidRPr="001B73D0">
        <w:rPr>
          <w:rFonts w:cs="Times New Roman"/>
          <w:szCs w:val="24"/>
          <w:lang w:eastAsia="et-EE"/>
        </w:rPr>
        <w:t xml:space="preserve">15 päeva jooksul </w:t>
      </w:r>
      <w:r w:rsidRPr="001B73D0">
        <w:rPr>
          <w:rFonts w:cs="Times New Roman"/>
          <w:szCs w:val="24"/>
          <w:lang w:eastAsia="et-EE"/>
        </w:rPr>
        <w:t>andmed selle kohta, millises Euroopa Liidu lii</w:t>
      </w:r>
      <w:r w:rsidR="004105C3" w:rsidRPr="001B73D0">
        <w:rPr>
          <w:rFonts w:cs="Times New Roman"/>
          <w:szCs w:val="24"/>
          <w:lang w:eastAsia="et-EE"/>
        </w:rPr>
        <w:t>k</w:t>
      </w:r>
      <w:r w:rsidRPr="001B73D0">
        <w:rPr>
          <w:rFonts w:cs="Times New Roman"/>
          <w:szCs w:val="24"/>
          <w:lang w:eastAsia="et-EE"/>
        </w:rPr>
        <w:t>mesriigi</w:t>
      </w:r>
      <w:r w:rsidR="00D10DC9" w:rsidRPr="001B73D0">
        <w:rPr>
          <w:rFonts w:cs="Times New Roman"/>
          <w:szCs w:val="24"/>
          <w:lang w:eastAsia="et-EE"/>
        </w:rPr>
        <w:t xml:space="preserve">s </w:t>
      </w:r>
      <w:r w:rsidRPr="001B73D0">
        <w:rPr>
          <w:rFonts w:cs="Times New Roman"/>
          <w:szCs w:val="24"/>
          <w:lang w:eastAsia="et-EE"/>
        </w:rPr>
        <w:t>ning milliseid elutähtsaid teenuseid ta osutab.</w:t>
      </w:r>
    </w:p>
    <w:p w14:paraId="6CB797F1" w14:textId="77777777" w:rsidR="00262E9D" w:rsidRPr="001B73D0" w:rsidRDefault="00262E9D" w:rsidP="00360B08">
      <w:pPr>
        <w:rPr>
          <w:rFonts w:cs="Times New Roman"/>
          <w:szCs w:val="24"/>
          <w:lang w:eastAsia="et-EE"/>
        </w:rPr>
      </w:pPr>
    </w:p>
    <w:p w14:paraId="167DDE1F" w14:textId="3C01DDAD" w:rsidR="00315D73" w:rsidRPr="001B73D0" w:rsidRDefault="00315D7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5228D7" w:rsidRPr="001B73D0">
        <w:rPr>
          <w:rFonts w:cs="Times New Roman"/>
          <w:szCs w:val="24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) Elutähtsa teenuse toimepidevust korraldav asutus edastab käesoleva paragrahvi lõikes 3 sätestatud teabe Riigikantseleile 15 päeva jooksul teabe saamisest arvates. Riigikantselei edastab nimetatud teabe Euroopa Komisjonile, kes otsustab elutähtsa teenuse osutaja vastavuse käesoleva paragrahvi lõikes 1 sätestatud </w:t>
      </w:r>
      <w:r w:rsidR="00D10DC9" w:rsidRPr="001B73D0">
        <w:rPr>
          <w:rFonts w:cs="Times New Roman"/>
          <w:szCs w:val="24"/>
          <w:lang w:eastAsia="et-EE"/>
        </w:rPr>
        <w:t>tunnustele</w:t>
      </w:r>
      <w:r w:rsidRPr="001B73D0">
        <w:rPr>
          <w:rFonts w:cs="Times New Roman"/>
          <w:szCs w:val="24"/>
          <w:lang w:eastAsia="et-EE"/>
        </w:rPr>
        <w:t>.</w:t>
      </w:r>
    </w:p>
    <w:p w14:paraId="2B78B0DF" w14:textId="77777777" w:rsidR="005228D7" w:rsidRPr="001B73D0" w:rsidRDefault="005228D7" w:rsidP="00360B08">
      <w:pPr>
        <w:rPr>
          <w:rFonts w:cs="Times New Roman"/>
          <w:szCs w:val="24"/>
          <w:lang w:eastAsia="et-EE"/>
        </w:rPr>
      </w:pPr>
    </w:p>
    <w:p w14:paraId="619045DA" w14:textId="69BB3705" w:rsidR="005228D7" w:rsidRPr="001B73D0" w:rsidRDefault="005228D7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(5) </w:t>
      </w:r>
      <w:bookmarkStart w:id="112" w:name="_Hlk145435190"/>
      <w:r w:rsidR="00CB194F" w:rsidRPr="001B73D0">
        <w:rPr>
          <w:rFonts w:cs="Times New Roman"/>
          <w:szCs w:val="24"/>
          <w:lang w:eastAsia="et-EE"/>
        </w:rPr>
        <w:t xml:space="preserve">Elutähtsa teenuse toimepidevust korraldav asutus </w:t>
      </w:r>
      <w:r w:rsidR="00F46774" w:rsidRPr="001B73D0">
        <w:rPr>
          <w:rFonts w:cs="Times New Roman"/>
          <w:szCs w:val="24"/>
          <w:lang w:eastAsia="et-EE"/>
        </w:rPr>
        <w:t>edastab elutähtsa teenuse osutajale</w:t>
      </w:r>
      <w:r w:rsidR="00CB194F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 xml:space="preserve">Euroopa Komisjoni </w:t>
      </w:r>
      <w:bookmarkEnd w:id="112"/>
      <w:r w:rsidR="00C56C40" w:rsidRPr="001B73D0">
        <w:rPr>
          <w:rFonts w:cs="Times New Roman"/>
          <w:szCs w:val="24"/>
          <w:lang w:eastAsia="et-EE"/>
        </w:rPr>
        <w:t xml:space="preserve">otsuse </w:t>
      </w:r>
      <w:r w:rsidR="00F46774" w:rsidRPr="001B73D0">
        <w:rPr>
          <w:rFonts w:cs="Times New Roman"/>
          <w:szCs w:val="24"/>
          <w:lang w:eastAsia="et-EE"/>
        </w:rPr>
        <w:t>Euroopa Liidu olulise</w:t>
      </w:r>
      <w:r w:rsidR="0017760E" w:rsidRPr="001B73D0">
        <w:rPr>
          <w:rFonts w:cs="Times New Roman"/>
          <w:szCs w:val="24"/>
          <w:lang w:eastAsia="et-EE"/>
        </w:rPr>
        <w:t>ks</w:t>
      </w:r>
      <w:r w:rsidR="00F46774" w:rsidRPr="001B73D0">
        <w:rPr>
          <w:rFonts w:cs="Times New Roman"/>
          <w:szCs w:val="24"/>
          <w:lang w:eastAsia="et-EE"/>
        </w:rPr>
        <w:t xml:space="preserve"> elutähtsa teenuse osutajaks </w:t>
      </w:r>
      <w:r w:rsidR="0015749F" w:rsidRPr="001B73D0">
        <w:rPr>
          <w:rFonts w:cs="Times New Roman"/>
          <w:szCs w:val="24"/>
          <w:lang w:eastAsia="et-EE"/>
        </w:rPr>
        <w:t xml:space="preserve">määramise kohta </w:t>
      </w:r>
      <w:r w:rsidR="00F46774" w:rsidRPr="001B73D0">
        <w:rPr>
          <w:rFonts w:cs="Times New Roman"/>
          <w:szCs w:val="24"/>
          <w:lang w:eastAsia="et-EE"/>
        </w:rPr>
        <w:t xml:space="preserve">ning teavitab elutähtsa teenuse osutajat </w:t>
      </w:r>
      <w:r w:rsidR="0015749F" w:rsidRPr="001B73D0">
        <w:rPr>
          <w:rFonts w:cs="Times New Roman"/>
          <w:szCs w:val="24"/>
          <w:lang w:eastAsia="et-EE"/>
        </w:rPr>
        <w:t xml:space="preserve">sellega </w:t>
      </w:r>
      <w:r w:rsidR="00B26949" w:rsidRPr="001B73D0">
        <w:rPr>
          <w:rFonts w:cs="Times New Roman"/>
          <w:szCs w:val="24"/>
          <w:lang w:eastAsia="et-EE"/>
        </w:rPr>
        <w:t xml:space="preserve">kaasnevatest </w:t>
      </w:r>
      <w:r w:rsidR="00F46774" w:rsidRPr="001B73D0">
        <w:rPr>
          <w:rFonts w:cs="Times New Roman"/>
          <w:szCs w:val="24"/>
          <w:lang w:eastAsia="et-EE"/>
        </w:rPr>
        <w:t xml:space="preserve">kohustustest ja kuupäevast, alates millest need kohustused tema </w:t>
      </w:r>
      <w:r w:rsidR="008B13C9">
        <w:rPr>
          <w:rFonts w:cs="Times New Roman"/>
          <w:szCs w:val="24"/>
          <w:lang w:eastAsia="et-EE"/>
        </w:rPr>
        <w:t>kohta</w:t>
      </w:r>
      <w:r w:rsidR="00F46774" w:rsidRPr="001B73D0">
        <w:rPr>
          <w:rFonts w:cs="Times New Roman"/>
          <w:szCs w:val="24"/>
          <w:lang w:eastAsia="et-EE"/>
        </w:rPr>
        <w:t xml:space="preserve"> kehtivad</w:t>
      </w:r>
      <w:r w:rsidRPr="001B73D0">
        <w:rPr>
          <w:rFonts w:cs="Times New Roman"/>
          <w:szCs w:val="24"/>
          <w:lang w:eastAsia="et-EE"/>
        </w:rPr>
        <w:t>.</w:t>
      </w:r>
    </w:p>
    <w:p w14:paraId="46B3B314" w14:textId="77777777" w:rsidR="00262E9D" w:rsidRPr="001B73D0" w:rsidRDefault="00262E9D" w:rsidP="00360B08">
      <w:pPr>
        <w:rPr>
          <w:rFonts w:cs="Times New Roman"/>
          <w:b/>
          <w:bCs/>
          <w:szCs w:val="24"/>
          <w:lang w:eastAsia="et-EE"/>
        </w:rPr>
      </w:pPr>
    </w:p>
    <w:p w14:paraId="4FDE2662" w14:textId="0321CBE6" w:rsidR="00D61260" w:rsidRPr="001B73D0" w:rsidRDefault="00D61260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 xml:space="preserve">§ </w:t>
      </w:r>
      <w:r w:rsidR="00087EA0" w:rsidRPr="001B73D0">
        <w:rPr>
          <w:rFonts w:cs="Times New Roman"/>
          <w:b/>
          <w:bCs/>
          <w:szCs w:val="24"/>
          <w:lang w:eastAsia="et-EE"/>
        </w:rPr>
        <w:t>41</w:t>
      </w:r>
      <w:r w:rsidR="00087EA0" w:rsidRPr="001B73D0">
        <w:rPr>
          <w:rFonts w:cs="Times New Roman"/>
          <w:b/>
          <w:bCs/>
          <w:szCs w:val="24"/>
          <w:vertAlign w:val="superscript"/>
          <w:lang w:eastAsia="et-EE"/>
        </w:rPr>
        <w:t>5</w:t>
      </w:r>
      <w:r w:rsidRPr="001B73D0">
        <w:rPr>
          <w:rFonts w:cs="Times New Roman"/>
          <w:b/>
          <w:bCs/>
          <w:szCs w:val="24"/>
          <w:lang w:eastAsia="et-EE"/>
        </w:rPr>
        <w:t>. Nõuandemissioon</w:t>
      </w:r>
    </w:p>
    <w:p w14:paraId="1A26C126" w14:textId="77777777" w:rsidR="008F157C" w:rsidRPr="001B73D0" w:rsidRDefault="008F157C" w:rsidP="00360B08">
      <w:pPr>
        <w:rPr>
          <w:rFonts w:cs="Times New Roman"/>
          <w:szCs w:val="24"/>
          <w:lang w:eastAsia="et-EE"/>
        </w:rPr>
      </w:pPr>
    </w:p>
    <w:p w14:paraId="368833F1" w14:textId="7F12DF23" w:rsidR="00E91F6E" w:rsidRPr="001B73D0" w:rsidRDefault="00E91F6E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(1) Nõuandemissioon on Euroopa Komisjoni te</w:t>
      </w:r>
      <w:r w:rsidR="0017760E" w:rsidRPr="001B73D0">
        <w:rPr>
          <w:rFonts w:cs="Times New Roman"/>
          <w:szCs w:val="24"/>
          <w:lang w:eastAsia="et-EE"/>
        </w:rPr>
        <w:t>h</w:t>
      </w:r>
      <w:r w:rsidRPr="001B73D0">
        <w:rPr>
          <w:rFonts w:cs="Times New Roman"/>
          <w:szCs w:val="24"/>
          <w:lang w:eastAsia="et-EE"/>
        </w:rPr>
        <w:t xml:space="preserve">tav kontroll elutähtsa teenuse toimepidevuse tagamise </w:t>
      </w:r>
      <w:r w:rsidR="00431DCA" w:rsidRPr="001B73D0">
        <w:rPr>
          <w:rFonts w:cs="Times New Roman"/>
          <w:szCs w:val="24"/>
          <w:lang w:eastAsia="et-EE"/>
        </w:rPr>
        <w:t xml:space="preserve">nõuete </w:t>
      </w:r>
      <w:r w:rsidR="00291EBE" w:rsidRPr="001B73D0">
        <w:rPr>
          <w:rFonts w:cs="Times New Roman"/>
          <w:szCs w:val="24"/>
          <w:lang w:eastAsia="et-EE"/>
        </w:rPr>
        <w:t xml:space="preserve">täitmise </w:t>
      </w:r>
      <w:r w:rsidR="00431DCA" w:rsidRPr="001B73D0">
        <w:rPr>
          <w:rFonts w:cs="Times New Roman"/>
          <w:szCs w:val="24"/>
          <w:lang w:eastAsia="et-EE"/>
        </w:rPr>
        <w:t xml:space="preserve">ja </w:t>
      </w:r>
      <w:r w:rsidR="00291EBE" w:rsidRPr="001B73D0">
        <w:rPr>
          <w:rFonts w:cs="Times New Roman"/>
          <w:szCs w:val="24"/>
          <w:lang w:eastAsia="et-EE"/>
        </w:rPr>
        <w:t xml:space="preserve">toimepidevuse tagamiseks kohaldatud </w:t>
      </w:r>
      <w:r w:rsidRPr="001B73D0">
        <w:rPr>
          <w:rFonts w:cs="Times New Roman"/>
          <w:szCs w:val="24"/>
          <w:lang w:eastAsia="et-EE"/>
        </w:rPr>
        <w:t>meetmete üle</w:t>
      </w:r>
      <w:r w:rsidR="00431DCA" w:rsidRPr="001B73D0">
        <w:rPr>
          <w:rFonts w:cs="Times New Roman"/>
          <w:szCs w:val="24"/>
          <w:lang w:eastAsia="et-EE"/>
        </w:rPr>
        <w:t xml:space="preserve"> Euroopa Liidu olulise elutähtsa teenuse osutaja juures (edaspidi </w:t>
      </w:r>
      <w:r w:rsidR="00431DCA" w:rsidRPr="001B73D0">
        <w:rPr>
          <w:rFonts w:cs="Times New Roman"/>
          <w:i/>
          <w:iCs/>
          <w:szCs w:val="24"/>
          <w:lang w:eastAsia="et-EE"/>
        </w:rPr>
        <w:t>nõuandemissioon</w:t>
      </w:r>
      <w:r w:rsidR="00431DCA" w:rsidRPr="001B73D0">
        <w:rPr>
          <w:rFonts w:cs="Times New Roman"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>.</w:t>
      </w:r>
    </w:p>
    <w:p w14:paraId="30B0640A" w14:textId="77777777" w:rsidR="00431DCA" w:rsidRPr="001B73D0" w:rsidRDefault="00431DCA" w:rsidP="00360B08">
      <w:pPr>
        <w:rPr>
          <w:rFonts w:cs="Times New Roman"/>
          <w:szCs w:val="24"/>
          <w:lang w:eastAsia="et-EE"/>
        </w:rPr>
      </w:pPr>
    </w:p>
    <w:p w14:paraId="123F57A0" w14:textId="6CA6FDFD" w:rsidR="00291EBE" w:rsidRPr="001B73D0" w:rsidRDefault="00431DCA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(2) Nõuandemissioon</w:t>
      </w:r>
      <w:r w:rsidR="00291EBE" w:rsidRPr="001B73D0">
        <w:rPr>
          <w:rFonts w:cs="Times New Roman"/>
          <w:szCs w:val="24"/>
          <w:lang w:eastAsia="et-EE"/>
        </w:rPr>
        <w:t xml:space="preserve"> </w:t>
      </w:r>
      <w:r w:rsidR="00847196">
        <w:rPr>
          <w:rFonts w:cs="Times New Roman"/>
          <w:szCs w:val="24"/>
          <w:lang w:eastAsia="et-EE"/>
        </w:rPr>
        <w:t>korraldatakse</w:t>
      </w:r>
      <w:r w:rsidR="00291EBE" w:rsidRPr="001B73D0">
        <w:rPr>
          <w:rFonts w:cs="Times New Roman"/>
          <w:szCs w:val="24"/>
          <w:lang w:eastAsia="et-EE"/>
        </w:rPr>
        <w:t xml:space="preserve"> Euroopa Komisjoni algatusel või Euroopa Liidu liikmesriigi või -riikide või elutähtsa teenuse toimepidevust korraldava asutuse esitatud põhjendatud taotluse alusel.</w:t>
      </w:r>
      <w:r w:rsidR="00615494" w:rsidRPr="001B73D0">
        <w:rPr>
          <w:rFonts w:cs="Times New Roman"/>
          <w:szCs w:val="24"/>
          <w:lang w:eastAsia="et-EE"/>
        </w:rPr>
        <w:t xml:space="preserve"> </w:t>
      </w:r>
      <w:bookmarkStart w:id="113" w:name="_Hlk145437230"/>
      <w:r w:rsidR="00291EBE" w:rsidRPr="001B73D0">
        <w:rPr>
          <w:rFonts w:cs="Times New Roman"/>
          <w:szCs w:val="24"/>
          <w:lang w:eastAsia="et-EE"/>
        </w:rPr>
        <w:t xml:space="preserve">Nõuandemissiooniks </w:t>
      </w:r>
      <w:r w:rsidR="00DF1964" w:rsidRPr="001B73D0">
        <w:rPr>
          <w:rFonts w:cs="Times New Roman"/>
          <w:szCs w:val="24"/>
          <w:lang w:eastAsia="et-EE"/>
        </w:rPr>
        <w:t>peab andma</w:t>
      </w:r>
      <w:r w:rsidR="00615494" w:rsidRPr="001B73D0">
        <w:rPr>
          <w:rFonts w:cs="Times New Roman"/>
          <w:szCs w:val="24"/>
          <w:lang w:eastAsia="et-EE"/>
        </w:rPr>
        <w:t xml:space="preserve"> nõusoleku elutähtsa teenuse toimepidevust korraldav asutus.</w:t>
      </w:r>
      <w:bookmarkEnd w:id="113"/>
    </w:p>
    <w:p w14:paraId="44E5372A" w14:textId="77777777" w:rsidR="00E91F6E" w:rsidRPr="001B73D0" w:rsidRDefault="00E91F6E" w:rsidP="00360B08">
      <w:pPr>
        <w:rPr>
          <w:rFonts w:cs="Times New Roman"/>
          <w:szCs w:val="24"/>
          <w:lang w:eastAsia="et-EE"/>
        </w:rPr>
      </w:pPr>
    </w:p>
    <w:p w14:paraId="1F2196DE" w14:textId="1771B0AF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615494" w:rsidRPr="001B73D0">
        <w:rPr>
          <w:rFonts w:cs="Times New Roman"/>
          <w:szCs w:val="24"/>
          <w:lang w:eastAsia="et-EE"/>
        </w:rPr>
        <w:t>3</w:t>
      </w:r>
      <w:r w:rsidRPr="001B73D0">
        <w:rPr>
          <w:rFonts w:cs="Times New Roman"/>
          <w:szCs w:val="24"/>
          <w:lang w:eastAsia="et-EE"/>
        </w:rPr>
        <w:t xml:space="preserve">) Elutähtsa teenuse toimepidevust korraldav asutus </w:t>
      </w:r>
      <w:r w:rsidR="00615494" w:rsidRPr="001B73D0">
        <w:rPr>
          <w:rFonts w:cs="Times New Roman"/>
          <w:szCs w:val="24"/>
          <w:lang w:eastAsia="et-EE"/>
        </w:rPr>
        <w:t>väljastab</w:t>
      </w:r>
      <w:r w:rsidRPr="001B73D0">
        <w:rPr>
          <w:rFonts w:cs="Times New Roman"/>
          <w:szCs w:val="24"/>
          <w:lang w:eastAsia="et-EE"/>
        </w:rPr>
        <w:t xml:space="preserve"> Euroopa Komisjonile nõuandemissiooni</w:t>
      </w:r>
      <w:r w:rsidR="00615494" w:rsidRPr="001B73D0">
        <w:rPr>
          <w:rFonts w:cs="Times New Roman"/>
          <w:szCs w:val="24"/>
          <w:lang w:eastAsia="et-EE"/>
        </w:rPr>
        <w:t xml:space="preserve"> </w:t>
      </w:r>
      <w:r w:rsidR="00847196">
        <w:rPr>
          <w:rFonts w:cs="Times New Roman"/>
          <w:szCs w:val="24"/>
          <w:lang w:eastAsia="et-EE"/>
        </w:rPr>
        <w:t>korralda</w:t>
      </w:r>
      <w:r w:rsidR="00615494" w:rsidRPr="001B73D0">
        <w:rPr>
          <w:rFonts w:cs="Times New Roman"/>
          <w:szCs w:val="24"/>
          <w:lang w:eastAsia="et-EE"/>
        </w:rPr>
        <w:t>miseks</w:t>
      </w:r>
      <w:r w:rsidRPr="001B73D0">
        <w:rPr>
          <w:rFonts w:cs="Times New Roman"/>
          <w:szCs w:val="24"/>
          <w:lang w:eastAsia="et-EE"/>
        </w:rPr>
        <w:t xml:space="preserve"> järgmise teabe:</w:t>
      </w:r>
    </w:p>
    <w:p w14:paraId="66A5846F" w14:textId="43EDDE0F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1) </w:t>
      </w:r>
      <w:r w:rsidR="00615494" w:rsidRPr="001B73D0">
        <w:rPr>
          <w:rFonts w:cs="Times New Roman"/>
          <w:szCs w:val="24"/>
          <w:lang w:eastAsia="et-EE"/>
        </w:rPr>
        <w:t xml:space="preserve">Euroopa Liidu olulise </w:t>
      </w:r>
      <w:r w:rsidRPr="001B73D0">
        <w:rPr>
          <w:rFonts w:cs="Times New Roman"/>
          <w:szCs w:val="24"/>
          <w:lang w:eastAsia="et-EE"/>
        </w:rPr>
        <w:t>elutähtsa teenuse osutaja toimepidevuse riskianalüüsi asjaomased osad;</w:t>
      </w:r>
    </w:p>
    <w:p w14:paraId="76D68298" w14:textId="649F8C59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2) </w:t>
      </w:r>
      <w:r w:rsidR="00615494" w:rsidRPr="001B73D0">
        <w:rPr>
          <w:rFonts w:cs="Times New Roman"/>
          <w:szCs w:val="24"/>
          <w:lang w:eastAsia="et-EE"/>
        </w:rPr>
        <w:t xml:space="preserve">Euroopa Liidu olulise </w:t>
      </w:r>
      <w:r w:rsidRPr="001B73D0">
        <w:rPr>
          <w:rFonts w:cs="Times New Roman"/>
          <w:szCs w:val="24"/>
          <w:lang w:eastAsia="et-EE"/>
        </w:rPr>
        <w:t>elutähtsa teenuse toimepidevuseks rakendatud meetmete loetelu;</w:t>
      </w:r>
    </w:p>
    <w:p w14:paraId="1E5CED1E" w14:textId="2B95FE0C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lastRenderedPageBreak/>
        <w:t xml:space="preserve">3) </w:t>
      </w:r>
      <w:r w:rsidR="00615494" w:rsidRPr="001B73D0">
        <w:rPr>
          <w:rFonts w:cs="Times New Roman"/>
          <w:szCs w:val="24"/>
          <w:lang w:eastAsia="et-EE"/>
        </w:rPr>
        <w:t xml:space="preserve">Euroopa Liidu olulise </w:t>
      </w:r>
      <w:r w:rsidRPr="001B73D0">
        <w:rPr>
          <w:rFonts w:cs="Times New Roman"/>
          <w:szCs w:val="24"/>
          <w:lang w:eastAsia="et-EE"/>
        </w:rPr>
        <w:t xml:space="preserve">elutähtsa teenuse osutaja suhtes </w:t>
      </w:r>
      <w:del w:id="114" w:author="Aili Sandre" w:date="2024-02-28T13:04:00Z">
        <w:r w:rsidRPr="001B73D0" w:rsidDel="00931F3B">
          <w:rPr>
            <w:rFonts w:cs="Times New Roman"/>
            <w:szCs w:val="24"/>
            <w:lang w:eastAsia="et-EE"/>
          </w:rPr>
          <w:delText>läbi viidud</w:delText>
        </w:r>
      </w:del>
      <w:ins w:id="115" w:author="Aili Sandre" w:date="2024-02-28T13:04:00Z">
        <w:r w:rsidR="00931F3B">
          <w:rPr>
            <w:rFonts w:cs="Times New Roman"/>
            <w:szCs w:val="24"/>
            <w:lang w:eastAsia="et-EE"/>
          </w:rPr>
          <w:t>tehtud</w:t>
        </w:r>
      </w:ins>
      <w:r w:rsidRPr="001B73D0">
        <w:rPr>
          <w:rFonts w:cs="Times New Roman"/>
          <w:szCs w:val="24"/>
          <w:lang w:eastAsia="et-EE"/>
        </w:rPr>
        <w:t xml:space="preserve"> järelevalvemenetluse</w:t>
      </w:r>
      <w:r w:rsidR="00615494" w:rsidRPr="001B73D0">
        <w:rPr>
          <w:rFonts w:cs="Times New Roman"/>
          <w:szCs w:val="24"/>
          <w:lang w:eastAsia="et-EE"/>
        </w:rPr>
        <w:t>s tuvastatud tea</w:t>
      </w:r>
      <w:r w:rsidR="0060671F" w:rsidRPr="001B73D0">
        <w:rPr>
          <w:rFonts w:cs="Times New Roman"/>
          <w:szCs w:val="24"/>
          <w:lang w:eastAsia="et-EE"/>
        </w:rPr>
        <w:t>v</w:t>
      </w:r>
      <w:r w:rsidR="00615494" w:rsidRPr="001B73D0">
        <w:rPr>
          <w:rFonts w:cs="Times New Roman"/>
          <w:szCs w:val="24"/>
          <w:lang w:eastAsia="et-EE"/>
        </w:rPr>
        <w:t>e ning järelevalve käigus rakendatud meetmed</w:t>
      </w:r>
      <w:r w:rsidRPr="001B73D0">
        <w:rPr>
          <w:rFonts w:cs="Times New Roman"/>
          <w:szCs w:val="24"/>
          <w:lang w:eastAsia="et-EE"/>
        </w:rPr>
        <w:t>.</w:t>
      </w:r>
      <w:del w:id="116" w:author="Aili Sandre" w:date="2024-02-28T13:04:00Z">
        <w:r w:rsidRPr="001B73D0" w:rsidDel="00931F3B">
          <w:rPr>
            <w:rFonts w:cs="Times New Roman"/>
            <w:szCs w:val="24"/>
            <w:lang w:eastAsia="et-EE"/>
          </w:rPr>
          <w:delText xml:space="preserve"> </w:delText>
        </w:r>
      </w:del>
    </w:p>
    <w:p w14:paraId="10DF6443" w14:textId="77777777" w:rsidR="008F157C" w:rsidRPr="001B73D0" w:rsidRDefault="008F157C" w:rsidP="00360B08">
      <w:pPr>
        <w:rPr>
          <w:rFonts w:cs="Times New Roman"/>
          <w:szCs w:val="24"/>
          <w:lang w:eastAsia="et-EE"/>
        </w:rPr>
      </w:pPr>
    </w:p>
    <w:p w14:paraId="6E0160F3" w14:textId="0EC9BC6D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6B24DE" w:rsidRPr="001B73D0">
        <w:rPr>
          <w:rFonts w:cs="Times New Roman"/>
          <w:szCs w:val="24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) </w:t>
      </w:r>
      <w:r w:rsidR="00615494" w:rsidRPr="001B73D0">
        <w:rPr>
          <w:rFonts w:cs="Times New Roman"/>
          <w:szCs w:val="24"/>
          <w:lang w:eastAsia="et-EE"/>
        </w:rPr>
        <w:t>Euroopa Liidu oluli</w:t>
      </w:r>
      <w:r w:rsidR="0017760E" w:rsidRPr="001B73D0">
        <w:rPr>
          <w:rFonts w:cs="Times New Roman"/>
          <w:szCs w:val="24"/>
          <w:lang w:eastAsia="et-EE"/>
        </w:rPr>
        <w:t>n</w:t>
      </w:r>
      <w:r w:rsidR="00615494" w:rsidRPr="001B73D0">
        <w:rPr>
          <w:rFonts w:cs="Times New Roman"/>
          <w:szCs w:val="24"/>
          <w:lang w:eastAsia="et-EE"/>
        </w:rPr>
        <w:t>e</w:t>
      </w:r>
      <w:r w:rsidRPr="001B73D0">
        <w:rPr>
          <w:rFonts w:cs="Times New Roman"/>
          <w:szCs w:val="24"/>
          <w:lang w:eastAsia="et-EE"/>
        </w:rPr>
        <w:t xml:space="preserve"> elutähtsa teenuse osutaja ja tema elutähtsa teenuse toimepidevust korraldav asutus annavad nõuandemissiooni</w:t>
      </w:r>
      <w:ins w:id="117" w:author="Aili Sandre" w:date="2024-03-01T13:28:00Z">
        <w:r w:rsidR="00360B08">
          <w:rPr>
            <w:rFonts w:cs="Times New Roman"/>
            <w:szCs w:val="24"/>
            <w:lang w:eastAsia="et-EE"/>
          </w:rPr>
          <w:t>ks</w:t>
        </w:r>
      </w:ins>
      <w:del w:id="118" w:author="Aili Sandre" w:date="2024-03-01T13:28:00Z">
        <w:r w:rsidRPr="001B73D0" w:rsidDel="00360B08">
          <w:rPr>
            <w:rFonts w:cs="Times New Roman"/>
            <w:szCs w:val="24"/>
            <w:lang w:eastAsia="et-EE"/>
          </w:rPr>
          <w:delText xml:space="preserve"> </w:delText>
        </w:r>
      </w:del>
      <w:del w:id="119" w:author="Aili Sandre" w:date="2024-02-28T13:06:00Z">
        <w:r w:rsidRPr="001B73D0" w:rsidDel="00931F3B">
          <w:rPr>
            <w:rFonts w:cs="Times New Roman"/>
            <w:szCs w:val="24"/>
            <w:lang w:eastAsia="et-EE"/>
          </w:rPr>
          <w:delText>raames</w:delText>
        </w:r>
      </w:del>
      <w:r w:rsidRPr="001B73D0">
        <w:rPr>
          <w:rFonts w:cs="Times New Roman"/>
          <w:szCs w:val="24"/>
          <w:lang w:eastAsia="et-EE"/>
        </w:rPr>
        <w:t xml:space="preserve"> Euroopa Komisjoni volitatud esindajatele juurdepääsu nõuandemissiooni </w:t>
      </w:r>
      <w:r w:rsidR="00847196">
        <w:rPr>
          <w:rFonts w:cs="Times New Roman"/>
          <w:szCs w:val="24"/>
          <w:lang w:eastAsia="et-EE"/>
        </w:rPr>
        <w:t>korralda</w:t>
      </w:r>
      <w:r w:rsidRPr="001B73D0">
        <w:rPr>
          <w:rFonts w:cs="Times New Roman"/>
          <w:szCs w:val="24"/>
          <w:lang w:eastAsia="et-EE"/>
        </w:rPr>
        <w:t>miseks ja elutähtsa teenuse toimepidevuse tagamiseks vajalikule teabele, ehitistele ja süsteemidele</w:t>
      </w:r>
      <w:r w:rsidR="0060671F" w:rsidRPr="001B73D0">
        <w:rPr>
          <w:rFonts w:cs="Times New Roman"/>
          <w:szCs w:val="24"/>
          <w:lang w:eastAsia="et-EE"/>
        </w:rPr>
        <w:t>,</w:t>
      </w:r>
      <w:r w:rsidRPr="001B73D0">
        <w:rPr>
          <w:rFonts w:cs="Times New Roman"/>
          <w:szCs w:val="24"/>
          <w:lang w:eastAsia="et-EE"/>
        </w:rPr>
        <w:t xml:space="preserve"> välja arvatud juhul, kui </w:t>
      </w:r>
      <w:r w:rsidR="00615494" w:rsidRPr="001B73D0">
        <w:rPr>
          <w:rFonts w:cs="Times New Roman"/>
          <w:szCs w:val="24"/>
          <w:lang w:eastAsia="et-EE"/>
        </w:rPr>
        <w:t>see</w:t>
      </w:r>
      <w:r w:rsidRPr="001B73D0">
        <w:rPr>
          <w:rFonts w:cs="Times New Roman"/>
          <w:szCs w:val="24"/>
          <w:lang w:eastAsia="et-EE"/>
        </w:rPr>
        <w:t xml:space="preserve"> ohustaks riigi julgeolekut.</w:t>
      </w:r>
      <w:del w:id="120" w:author="Aili Sandre" w:date="2024-02-28T13:06:00Z">
        <w:r w:rsidRPr="001B73D0" w:rsidDel="00931F3B">
          <w:rPr>
            <w:rFonts w:cs="Times New Roman"/>
            <w:szCs w:val="24"/>
            <w:lang w:eastAsia="et-EE"/>
          </w:rPr>
          <w:delText xml:space="preserve"> </w:delText>
        </w:r>
      </w:del>
    </w:p>
    <w:p w14:paraId="1E7F0504" w14:textId="77777777" w:rsidR="008F157C" w:rsidRPr="001B73D0" w:rsidRDefault="008F157C" w:rsidP="00360B08">
      <w:pPr>
        <w:rPr>
          <w:rFonts w:cs="Times New Roman"/>
          <w:szCs w:val="24"/>
          <w:lang w:eastAsia="et-EE"/>
        </w:rPr>
      </w:pPr>
    </w:p>
    <w:p w14:paraId="5555BBE9" w14:textId="4477B745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6B24DE" w:rsidRPr="001B73D0">
        <w:rPr>
          <w:rFonts w:cs="Times New Roman"/>
          <w:szCs w:val="24"/>
          <w:lang w:eastAsia="et-EE"/>
        </w:rPr>
        <w:t>5</w:t>
      </w:r>
      <w:r w:rsidRPr="001B73D0">
        <w:rPr>
          <w:rFonts w:cs="Times New Roman"/>
          <w:szCs w:val="24"/>
          <w:lang w:eastAsia="et-EE"/>
        </w:rPr>
        <w:t xml:space="preserve">) </w:t>
      </w:r>
      <w:r w:rsidR="00FD49F0" w:rsidRPr="001B73D0">
        <w:rPr>
          <w:rFonts w:cs="Times New Roman"/>
          <w:szCs w:val="24"/>
          <w:lang w:eastAsia="et-EE"/>
        </w:rPr>
        <w:t>E</w:t>
      </w:r>
      <w:r w:rsidR="00615494" w:rsidRPr="001B73D0">
        <w:rPr>
          <w:rFonts w:cs="Times New Roman"/>
          <w:szCs w:val="24"/>
          <w:lang w:eastAsia="et-EE"/>
        </w:rPr>
        <w:t xml:space="preserve">lutähtsa teenuse toimepidevust korraldav asutus esitab Euroopa Komisjoni määratud tähtaja jooksul </w:t>
      </w:r>
      <w:r w:rsidR="00FD49F0" w:rsidRPr="001B73D0">
        <w:rPr>
          <w:rFonts w:cs="Times New Roman"/>
          <w:szCs w:val="24"/>
          <w:lang w:eastAsia="et-EE"/>
        </w:rPr>
        <w:t>Euroopa Komisjonile ja liikmesriikidele,</w:t>
      </w:r>
      <w:r w:rsidR="00FD49F0" w:rsidRPr="001B73D0">
        <w:t xml:space="preserve"> </w:t>
      </w:r>
      <w:r w:rsidR="00FD49F0" w:rsidRPr="001B73D0">
        <w:rPr>
          <w:rFonts w:cs="Times New Roman"/>
          <w:szCs w:val="24"/>
          <w:lang w:eastAsia="et-EE"/>
        </w:rPr>
        <w:t>kus elutähtsa teenuse osutaja teenust osutab, ülevaate nõuandemissiooni jär</w:t>
      </w:r>
      <w:r w:rsidR="0060671F" w:rsidRPr="001B73D0">
        <w:rPr>
          <w:rFonts w:cs="Times New Roman"/>
          <w:szCs w:val="24"/>
          <w:lang w:eastAsia="et-EE"/>
        </w:rPr>
        <w:t>el</w:t>
      </w:r>
      <w:r w:rsidR="00FD49F0" w:rsidRPr="001B73D0">
        <w:rPr>
          <w:rFonts w:cs="Times New Roman"/>
          <w:szCs w:val="24"/>
          <w:lang w:eastAsia="et-EE"/>
        </w:rPr>
        <w:t xml:space="preserve"> </w:t>
      </w:r>
      <w:r w:rsidR="00F37247" w:rsidRPr="001B73D0">
        <w:rPr>
          <w:rFonts w:cs="Times New Roman"/>
          <w:szCs w:val="24"/>
          <w:lang w:eastAsia="et-EE"/>
        </w:rPr>
        <w:t xml:space="preserve">Euroopa Liidu olulise elutähtsa teenuse osutaja juures </w:t>
      </w:r>
      <w:r w:rsidR="00FD49F0" w:rsidRPr="001B73D0">
        <w:rPr>
          <w:rFonts w:cs="Times New Roman"/>
          <w:szCs w:val="24"/>
          <w:lang w:eastAsia="et-EE"/>
        </w:rPr>
        <w:t>rakendatavatest meetmetest või nende muutmisest.</w:t>
      </w:r>
      <w:bookmarkStart w:id="121" w:name="_Hlk136535116"/>
      <w:bookmarkEnd w:id="108"/>
    </w:p>
    <w:bookmarkEnd w:id="121"/>
    <w:p w14:paraId="238C02F7" w14:textId="77777777" w:rsidR="008F157C" w:rsidRPr="001B73D0" w:rsidRDefault="008F157C" w:rsidP="00360B08">
      <w:pPr>
        <w:rPr>
          <w:rFonts w:cs="Times New Roman"/>
          <w:b/>
          <w:bCs/>
          <w:szCs w:val="24"/>
          <w:lang w:eastAsia="et-EE"/>
        </w:rPr>
      </w:pPr>
    </w:p>
    <w:p w14:paraId="5516AE9D" w14:textId="5B2BD4E5" w:rsidR="00D61260" w:rsidRPr="001B73D0" w:rsidRDefault="00D61260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§ 41</w:t>
      </w:r>
      <w:r w:rsidR="00087EA0" w:rsidRPr="001B73D0">
        <w:rPr>
          <w:rFonts w:cs="Times New Roman"/>
          <w:b/>
          <w:bCs/>
          <w:szCs w:val="24"/>
          <w:vertAlign w:val="superscript"/>
          <w:lang w:eastAsia="et-EE"/>
        </w:rPr>
        <w:t>6</w:t>
      </w:r>
      <w:r w:rsidRPr="001B73D0">
        <w:rPr>
          <w:rFonts w:cs="Times New Roman"/>
          <w:b/>
          <w:bCs/>
          <w:szCs w:val="24"/>
          <w:lang w:eastAsia="et-EE"/>
        </w:rPr>
        <w:t>. Asutustevaheline koostöö, teavitamine ja aruandlus</w:t>
      </w:r>
    </w:p>
    <w:p w14:paraId="5BB9F5FA" w14:textId="77777777" w:rsidR="00FD49F0" w:rsidRPr="001B73D0" w:rsidRDefault="00FD49F0" w:rsidP="00360B08">
      <w:pPr>
        <w:rPr>
          <w:rFonts w:cs="Times New Roman"/>
          <w:szCs w:val="24"/>
          <w:lang w:eastAsia="et-EE"/>
        </w:rPr>
      </w:pPr>
    </w:p>
    <w:p w14:paraId="48883118" w14:textId="69CD90B5" w:rsidR="00372DA3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(1) </w:t>
      </w:r>
      <w:bookmarkStart w:id="122" w:name="_Hlk136543370"/>
      <w:r w:rsidRPr="001B73D0">
        <w:rPr>
          <w:rFonts w:cs="Times New Roman"/>
          <w:szCs w:val="24"/>
          <w:lang w:eastAsia="et-EE"/>
        </w:rPr>
        <w:t xml:space="preserve">Elutähtsa teenuse toimepidevust korraldav asutus või tema käesoleva seaduse § 37 lõike 5 alusel </w:t>
      </w:r>
      <w:r w:rsidR="00A05C65" w:rsidRPr="001B73D0">
        <w:rPr>
          <w:rFonts w:cs="Times New Roman"/>
          <w:szCs w:val="24"/>
          <w:lang w:eastAsia="et-EE"/>
        </w:rPr>
        <w:t xml:space="preserve">määratud </w:t>
      </w:r>
      <w:r w:rsidRPr="001B73D0">
        <w:rPr>
          <w:rFonts w:cs="Times New Roman"/>
          <w:szCs w:val="24"/>
          <w:lang w:eastAsia="et-EE"/>
        </w:rPr>
        <w:t>asutus, Riigi Infosüsteemi Amet, Päästeamet ja Riigikantselei teevad igakülgse</w:t>
      </w:r>
      <w:r w:rsidR="00563173" w:rsidRPr="001B73D0">
        <w:rPr>
          <w:rFonts w:cs="Times New Roman"/>
          <w:szCs w:val="24"/>
          <w:lang w:eastAsia="et-EE"/>
        </w:rPr>
        <w:t>t</w:t>
      </w:r>
      <w:r w:rsidRPr="001B73D0">
        <w:rPr>
          <w:rFonts w:cs="Times New Roman"/>
          <w:szCs w:val="24"/>
          <w:lang w:eastAsia="et-EE"/>
        </w:rPr>
        <w:t xml:space="preserve"> koostööd ja vahetavad omavahel teavet küsimustes, mis puudutavad elutähtsa teenuse osutaja</w:t>
      </w:r>
      <w:r w:rsidR="00215296" w:rsidRPr="001B73D0">
        <w:rPr>
          <w:rFonts w:cs="Times New Roman"/>
          <w:szCs w:val="24"/>
          <w:lang w:eastAsia="et-EE"/>
        </w:rPr>
        <w:t>te toimepidevust, elutähtsa teenuse osutaja</w:t>
      </w:r>
      <w:r w:rsidRPr="001B73D0">
        <w:rPr>
          <w:rFonts w:cs="Times New Roman"/>
          <w:szCs w:val="24"/>
          <w:lang w:eastAsia="et-EE"/>
        </w:rPr>
        <w:t xml:space="preserve">id mõjutavaid ohte, riske, </w:t>
      </w:r>
      <w:bookmarkStart w:id="123" w:name="_Hlk152094440"/>
      <w:r w:rsidRPr="001B73D0">
        <w:rPr>
          <w:rFonts w:cs="Times New Roman"/>
          <w:szCs w:val="24"/>
          <w:lang w:eastAsia="et-EE"/>
        </w:rPr>
        <w:t>toimepidevuse tagamiseks rakendatud meetmeid ja toimunud sündmusi</w:t>
      </w:r>
      <w:r w:rsidR="0061282D">
        <w:rPr>
          <w:rFonts w:cs="Times New Roman"/>
          <w:szCs w:val="24"/>
          <w:lang w:eastAsia="et-EE"/>
        </w:rPr>
        <w:t>,</w:t>
      </w:r>
      <w:r w:rsidR="00372DA3" w:rsidRPr="001B73D0">
        <w:rPr>
          <w:rFonts w:cs="Times New Roman"/>
          <w:szCs w:val="24"/>
          <w:lang w:eastAsia="et-EE"/>
        </w:rPr>
        <w:t xml:space="preserve"> ning </w:t>
      </w:r>
      <w:r w:rsidR="002C2FCA" w:rsidRPr="001B73D0">
        <w:rPr>
          <w:rFonts w:cs="Times New Roman"/>
          <w:szCs w:val="24"/>
          <w:lang w:eastAsia="et-EE"/>
        </w:rPr>
        <w:t xml:space="preserve">asjaomast </w:t>
      </w:r>
      <w:r w:rsidR="00372DA3" w:rsidRPr="001B73D0">
        <w:rPr>
          <w:rFonts w:cs="Times New Roman"/>
          <w:szCs w:val="24"/>
          <w:lang w:eastAsia="et-EE"/>
        </w:rPr>
        <w:t>teavet, mis on vajalik järelevalvemenetluse</w:t>
      </w:r>
      <w:ins w:id="124" w:author="Aili Sandre" w:date="2024-02-28T13:08:00Z">
        <w:r w:rsidR="00931F3B">
          <w:rPr>
            <w:rFonts w:cs="Times New Roman"/>
            <w:szCs w:val="24"/>
            <w:lang w:eastAsia="et-EE"/>
          </w:rPr>
          <w:t>ks</w:t>
        </w:r>
      </w:ins>
      <w:del w:id="125" w:author="Aili Sandre" w:date="2024-02-28T13:08:00Z">
        <w:r w:rsidR="00372DA3" w:rsidRPr="001B73D0" w:rsidDel="00931F3B">
          <w:rPr>
            <w:rFonts w:cs="Times New Roman"/>
            <w:szCs w:val="24"/>
            <w:lang w:eastAsia="et-EE"/>
          </w:rPr>
          <w:delText xml:space="preserve"> läbiviimiseks</w:delText>
        </w:r>
      </w:del>
      <w:r w:rsidRPr="001B73D0">
        <w:rPr>
          <w:rFonts w:cs="Times New Roman"/>
          <w:szCs w:val="24"/>
          <w:lang w:eastAsia="et-EE"/>
        </w:rPr>
        <w:t>.</w:t>
      </w:r>
      <w:r w:rsidR="00FF0D71" w:rsidRPr="001B73D0">
        <w:rPr>
          <w:rFonts w:cs="Times New Roman"/>
          <w:szCs w:val="24"/>
          <w:lang w:eastAsia="et-EE"/>
        </w:rPr>
        <w:t xml:space="preserve"> Asutused ja isik hoiavad saladuses neile edastatud teavet, mille kohta on </w:t>
      </w:r>
      <w:r w:rsidR="007849ED" w:rsidRPr="001B73D0">
        <w:rPr>
          <w:rFonts w:cs="Times New Roman"/>
          <w:szCs w:val="24"/>
          <w:lang w:eastAsia="et-EE"/>
        </w:rPr>
        <w:t>antud te</w:t>
      </w:r>
      <w:r w:rsidR="00A05C65" w:rsidRPr="001B73D0">
        <w:rPr>
          <w:rFonts w:cs="Times New Roman"/>
          <w:szCs w:val="24"/>
          <w:lang w:eastAsia="et-EE"/>
        </w:rPr>
        <w:t>a</w:t>
      </w:r>
      <w:r w:rsidR="007849ED" w:rsidRPr="001B73D0">
        <w:rPr>
          <w:rFonts w:cs="Times New Roman"/>
          <w:szCs w:val="24"/>
          <w:lang w:eastAsia="et-EE"/>
        </w:rPr>
        <w:t>da</w:t>
      </w:r>
      <w:r w:rsidR="00FF0D71" w:rsidRPr="001B73D0">
        <w:rPr>
          <w:rFonts w:cs="Times New Roman"/>
          <w:szCs w:val="24"/>
          <w:lang w:eastAsia="et-EE"/>
        </w:rPr>
        <w:t>, et tegemist on äri- või ametisaladusega.</w:t>
      </w:r>
    </w:p>
    <w:p w14:paraId="3AEFB51C" w14:textId="77777777" w:rsidR="00410F7A" w:rsidRPr="001B73D0" w:rsidRDefault="00410F7A" w:rsidP="00360B08">
      <w:pPr>
        <w:rPr>
          <w:rFonts w:cs="Times New Roman"/>
          <w:szCs w:val="24"/>
          <w:lang w:eastAsia="et-EE"/>
        </w:rPr>
      </w:pPr>
    </w:p>
    <w:bookmarkEnd w:id="122"/>
    <w:bookmarkEnd w:id="123"/>
    <w:p w14:paraId="705F622F" w14:textId="38174322" w:rsidR="00837868" w:rsidRPr="001B73D0" w:rsidRDefault="00837868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(2) Finantsinspektsioon ja Riigi Infosüsteemi Amet vahetavad vastastikku teavet käesoleva seaduse § 36 lõikes 3 nimetatud elutähtsaid teenuseid osutavate elutähtsa teenuse osutajate toimepidevuse</w:t>
      </w:r>
      <w:bookmarkStart w:id="126" w:name="_Hlk152943068"/>
      <w:r w:rsidRPr="001B73D0">
        <w:rPr>
          <w:rFonts w:cs="Times New Roman"/>
          <w:szCs w:val="24"/>
          <w:lang w:eastAsia="et-EE"/>
        </w:rPr>
        <w:t>, neid mõjutavate ohtude, riskide, toimepidevuse tagamiseks rakendatud meetmete ja toimunud sündmuste kohta, samuti asjaomast teavet, mis on vajalik järelevalvemenetluse</w:t>
      </w:r>
      <w:ins w:id="127" w:author="Aili Sandre" w:date="2024-02-28T13:09:00Z">
        <w:r w:rsidR="00931F3B">
          <w:rPr>
            <w:rFonts w:cs="Times New Roman"/>
            <w:szCs w:val="24"/>
            <w:lang w:eastAsia="et-EE"/>
          </w:rPr>
          <w:t>ks</w:t>
        </w:r>
      </w:ins>
      <w:del w:id="128" w:author="Aili Sandre" w:date="2024-02-28T13:09:00Z">
        <w:r w:rsidRPr="001B73D0" w:rsidDel="00931F3B">
          <w:rPr>
            <w:rFonts w:cs="Times New Roman"/>
            <w:szCs w:val="24"/>
            <w:lang w:eastAsia="et-EE"/>
          </w:rPr>
          <w:delText xml:space="preserve"> läbiviimiseks</w:delText>
        </w:r>
      </w:del>
      <w:r w:rsidR="00847196">
        <w:rPr>
          <w:rFonts w:cs="Times New Roman"/>
          <w:szCs w:val="24"/>
          <w:lang w:eastAsia="et-EE"/>
        </w:rPr>
        <w:t>,</w:t>
      </w:r>
      <w:r w:rsidRPr="001B73D0">
        <w:rPr>
          <w:rFonts w:cs="Times New Roman"/>
          <w:szCs w:val="24"/>
          <w:lang w:eastAsia="et-EE"/>
        </w:rPr>
        <w:t xml:space="preserve"> arvestades </w:t>
      </w:r>
      <w:commentRangeStart w:id="129"/>
      <w:r w:rsidRPr="001B73D0">
        <w:rPr>
          <w:rFonts w:cs="Times New Roman"/>
          <w:szCs w:val="24"/>
          <w:lang w:eastAsia="et-EE"/>
        </w:rPr>
        <w:t xml:space="preserve">eriseadusest </w:t>
      </w:r>
      <w:commentRangeEnd w:id="129"/>
      <w:r w:rsidR="003F6FC6">
        <w:rPr>
          <w:rStyle w:val="Kommentaariviide"/>
          <w:rFonts w:eastAsia="Times New Roman" w:cs="Times New Roman"/>
          <w:lang w:eastAsia="da-DK"/>
        </w:rPr>
        <w:commentReference w:id="129"/>
      </w:r>
      <w:r w:rsidRPr="001B73D0">
        <w:rPr>
          <w:rFonts w:cs="Times New Roman"/>
          <w:szCs w:val="24"/>
          <w:lang w:eastAsia="et-EE"/>
        </w:rPr>
        <w:t>tule</w:t>
      </w:r>
      <w:r w:rsidR="0061282D">
        <w:rPr>
          <w:rFonts w:cs="Times New Roman"/>
          <w:szCs w:val="24"/>
          <w:lang w:eastAsia="et-EE"/>
        </w:rPr>
        <w:t>ne</w:t>
      </w:r>
      <w:r w:rsidRPr="001B73D0">
        <w:rPr>
          <w:rFonts w:cs="Times New Roman"/>
          <w:szCs w:val="24"/>
          <w:lang w:eastAsia="et-EE"/>
        </w:rPr>
        <w:t>vate piirangutega</w:t>
      </w:r>
      <w:bookmarkEnd w:id="126"/>
      <w:r w:rsidRPr="001B73D0">
        <w:rPr>
          <w:rFonts w:cs="Times New Roman"/>
          <w:szCs w:val="24"/>
          <w:lang w:eastAsia="et-EE"/>
        </w:rPr>
        <w:t>.</w:t>
      </w:r>
    </w:p>
    <w:p w14:paraId="0EA12916" w14:textId="77777777" w:rsidR="005F0D86" w:rsidRPr="001B73D0" w:rsidRDefault="005F0D86" w:rsidP="00360B08">
      <w:pPr>
        <w:rPr>
          <w:rFonts w:cs="Times New Roman"/>
          <w:szCs w:val="24"/>
          <w:lang w:eastAsia="et-EE"/>
        </w:rPr>
      </w:pPr>
    </w:p>
    <w:p w14:paraId="65D6A3DE" w14:textId="0B83C1D8" w:rsidR="005F0D86" w:rsidRPr="001B73D0" w:rsidRDefault="005F0D86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(3) </w:t>
      </w:r>
      <w:bookmarkStart w:id="130" w:name="_Hlk158896987"/>
      <w:r w:rsidRPr="001B73D0">
        <w:rPr>
          <w:rFonts w:cs="Times New Roman"/>
          <w:szCs w:val="24"/>
          <w:lang w:eastAsia="et-EE"/>
        </w:rPr>
        <w:t>Kohaliku omavalitsuse üksus esitab kord aastas Päästeametile kokkuvõtva aruande enda korralda</w:t>
      </w:r>
      <w:r w:rsidR="00EA0BB6">
        <w:rPr>
          <w:rFonts w:cs="Times New Roman"/>
          <w:szCs w:val="24"/>
          <w:lang w:eastAsia="et-EE"/>
        </w:rPr>
        <w:t>ta</w:t>
      </w:r>
      <w:r w:rsidRPr="001B73D0">
        <w:rPr>
          <w:rFonts w:cs="Times New Roman"/>
          <w:szCs w:val="24"/>
          <w:lang w:eastAsia="et-EE"/>
        </w:rPr>
        <w:t>va elutähtsa teenuse osutajatega seotud käesoleva seaduse § 37 lõike 3 punktis 7 nimetatud sündmustest, sealhulgas teabe sündmuste arvu, laadi ja rakendatud meetmete kohta.</w:t>
      </w:r>
    </w:p>
    <w:bookmarkEnd w:id="130"/>
    <w:p w14:paraId="304F884A" w14:textId="77777777" w:rsidR="00837868" w:rsidRPr="001B73D0" w:rsidRDefault="00837868" w:rsidP="00360B08">
      <w:pPr>
        <w:rPr>
          <w:rFonts w:cs="Times New Roman"/>
          <w:szCs w:val="24"/>
          <w:lang w:eastAsia="et-EE"/>
        </w:rPr>
      </w:pPr>
    </w:p>
    <w:p w14:paraId="3CCD2257" w14:textId="50E06653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5F0D86" w:rsidRPr="001B73D0">
        <w:rPr>
          <w:rFonts w:cs="Times New Roman"/>
          <w:szCs w:val="24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) </w:t>
      </w:r>
      <w:bookmarkStart w:id="131" w:name="_Hlk136543650"/>
      <w:r w:rsidRPr="001B73D0">
        <w:rPr>
          <w:rFonts w:cs="Times New Roman"/>
          <w:szCs w:val="24"/>
          <w:lang w:eastAsia="et-EE"/>
        </w:rPr>
        <w:t>Kui sündmusel on või võib olla oluline mõju elutähtsate teenuste osutamise jätkamisele kuues või enamas Euroopa L</w:t>
      </w:r>
      <w:r w:rsidR="0060671F" w:rsidRPr="001B73D0">
        <w:rPr>
          <w:rFonts w:cs="Times New Roman"/>
          <w:szCs w:val="24"/>
          <w:lang w:eastAsia="et-EE"/>
        </w:rPr>
        <w:t>iidu l</w:t>
      </w:r>
      <w:r w:rsidRPr="001B73D0">
        <w:rPr>
          <w:rFonts w:cs="Times New Roman"/>
          <w:szCs w:val="24"/>
          <w:lang w:eastAsia="et-EE"/>
        </w:rPr>
        <w:t xml:space="preserve">iikmesriigis, teavitab elutähtsa teenuse toimepidevust korraldav asutus või tema käesoleva seaduse § 37 lõike 5 alusel </w:t>
      </w:r>
      <w:r w:rsidR="00A05C65" w:rsidRPr="001B73D0">
        <w:rPr>
          <w:rFonts w:cs="Times New Roman"/>
          <w:szCs w:val="24"/>
          <w:lang w:eastAsia="et-EE"/>
        </w:rPr>
        <w:t>määratud</w:t>
      </w:r>
      <w:r w:rsidRPr="001B73D0">
        <w:rPr>
          <w:rFonts w:cs="Times New Roman"/>
          <w:szCs w:val="24"/>
          <w:lang w:eastAsia="et-EE"/>
        </w:rPr>
        <w:t xml:space="preserve"> asutus, kelle vastutusvaldkonda mõjutatud elutähtsa teenuse osutaja jääb, sündmusest </w:t>
      </w:r>
      <w:r w:rsidR="00871EF1" w:rsidRPr="001B73D0">
        <w:rPr>
          <w:rFonts w:cs="Times New Roman"/>
          <w:szCs w:val="24"/>
          <w:lang w:eastAsia="et-EE"/>
        </w:rPr>
        <w:t>viivitamat</w:t>
      </w:r>
      <w:r w:rsidR="0060671F" w:rsidRPr="001B73D0">
        <w:rPr>
          <w:rFonts w:cs="Times New Roman"/>
          <w:szCs w:val="24"/>
          <w:lang w:eastAsia="et-EE"/>
        </w:rPr>
        <w:t>a</w:t>
      </w:r>
      <w:r w:rsidR="00871EF1" w:rsidRPr="001B73D0">
        <w:rPr>
          <w:rFonts w:cs="Times New Roman"/>
          <w:szCs w:val="24"/>
          <w:lang w:eastAsia="et-EE"/>
        </w:rPr>
        <w:t xml:space="preserve"> või </w:t>
      </w:r>
      <w:del w:id="132" w:author="Aili Sandre" w:date="2024-02-28T13:10:00Z">
        <w:r w:rsidR="00871EF1" w:rsidRPr="001B73D0" w:rsidDel="00911C58">
          <w:rPr>
            <w:rFonts w:cs="Times New Roman"/>
            <w:szCs w:val="24"/>
            <w:lang w:eastAsia="et-EE"/>
          </w:rPr>
          <w:delText xml:space="preserve">hiljemalt </w:delText>
        </w:r>
      </w:del>
      <w:ins w:id="133" w:author="Aili Sandre" w:date="2024-02-28T13:10:00Z">
        <w:r w:rsidR="00911C58">
          <w:rPr>
            <w:rFonts w:cs="Times New Roman"/>
            <w:szCs w:val="24"/>
            <w:lang w:eastAsia="et-EE"/>
          </w:rPr>
          <w:t>kuni</w:t>
        </w:r>
        <w:r w:rsidR="00911C58" w:rsidRPr="001B73D0">
          <w:rPr>
            <w:rFonts w:cs="Times New Roman"/>
            <w:szCs w:val="24"/>
            <w:lang w:eastAsia="et-EE"/>
          </w:rPr>
          <w:t xml:space="preserve"> </w:t>
        </w:r>
      </w:ins>
      <w:r w:rsidR="00871EF1" w:rsidRPr="001B73D0">
        <w:rPr>
          <w:rFonts w:cs="Times New Roman"/>
          <w:szCs w:val="24"/>
          <w:lang w:eastAsia="et-EE"/>
        </w:rPr>
        <w:t>24 tunni jooksul</w:t>
      </w:r>
      <w:r w:rsidR="00D53860" w:rsidRPr="00D53860">
        <w:rPr>
          <w:rFonts w:cs="Times New Roman"/>
          <w:szCs w:val="24"/>
          <w:lang w:eastAsia="et-EE"/>
        </w:rPr>
        <w:t xml:space="preserve"> </w:t>
      </w:r>
      <w:r w:rsidR="00D53860" w:rsidRPr="001B73D0">
        <w:rPr>
          <w:rFonts w:cs="Times New Roman"/>
          <w:szCs w:val="24"/>
          <w:lang w:eastAsia="et-EE"/>
        </w:rPr>
        <w:t>Riigikantseleid</w:t>
      </w:r>
      <w:r w:rsidR="00F55662" w:rsidRPr="001B73D0">
        <w:rPr>
          <w:rFonts w:cs="Times New Roman"/>
          <w:szCs w:val="24"/>
          <w:lang w:eastAsia="et-EE"/>
        </w:rPr>
        <w:t>, kes omakorda teavitab</w:t>
      </w:r>
      <w:r w:rsidR="00873DFE" w:rsidRPr="001B73D0">
        <w:rPr>
          <w:rFonts w:cs="Times New Roman"/>
          <w:szCs w:val="24"/>
          <w:lang w:eastAsia="et-EE"/>
        </w:rPr>
        <w:t xml:space="preserve"> viivitamat</w:t>
      </w:r>
      <w:r w:rsidR="0060671F" w:rsidRPr="001B73D0">
        <w:rPr>
          <w:rFonts w:cs="Times New Roman"/>
          <w:szCs w:val="24"/>
          <w:lang w:eastAsia="et-EE"/>
        </w:rPr>
        <w:t>a</w:t>
      </w:r>
      <w:r w:rsidR="00F55662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>Euroopa Komisjoni.</w:t>
      </w:r>
    </w:p>
    <w:p w14:paraId="05D89C26" w14:textId="77777777" w:rsidR="008F157C" w:rsidRPr="001B73D0" w:rsidRDefault="008F157C" w:rsidP="00360B08">
      <w:pPr>
        <w:rPr>
          <w:rFonts w:cs="Times New Roman"/>
          <w:szCs w:val="24"/>
          <w:lang w:eastAsia="et-EE"/>
        </w:rPr>
      </w:pPr>
    </w:p>
    <w:p w14:paraId="24AB3FD8" w14:textId="3B19F68D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5F0D86" w:rsidRPr="001B73D0">
        <w:rPr>
          <w:rFonts w:cs="Times New Roman"/>
          <w:szCs w:val="24"/>
          <w:lang w:eastAsia="et-EE"/>
        </w:rPr>
        <w:t>5</w:t>
      </w:r>
      <w:r w:rsidRPr="001B73D0">
        <w:rPr>
          <w:rFonts w:cs="Times New Roman"/>
          <w:szCs w:val="24"/>
          <w:lang w:eastAsia="et-EE"/>
        </w:rPr>
        <w:t xml:space="preserve">) Elutähtsa teenuse toimepidevust korraldav asutus või tema käesoleva seaduse § 37 lõike 5 alusel </w:t>
      </w:r>
      <w:r w:rsidR="00A05C65" w:rsidRPr="001B73D0">
        <w:rPr>
          <w:rFonts w:cs="Times New Roman"/>
          <w:szCs w:val="24"/>
          <w:lang w:eastAsia="et-EE"/>
        </w:rPr>
        <w:t xml:space="preserve">määratud </w:t>
      </w:r>
      <w:r w:rsidRPr="001B73D0">
        <w:rPr>
          <w:rFonts w:cs="Times New Roman"/>
          <w:szCs w:val="24"/>
          <w:lang w:eastAsia="et-EE"/>
        </w:rPr>
        <w:t>asutus peab teavitama teist Euroopa Liidu liikmesrii</w:t>
      </w:r>
      <w:r w:rsidR="005368EA" w:rsidRPr="001B73D0">
        <w:rPr>
          <w:rFonts w:cs="Times New Roman"/>
          <w:szCs w:val="24"/>
          <w:lang w:eastAsia="et-EE"/>
        </w:rPr>
        <w:t xml:space="preserve">ki </w:t>
      </w:r>
      <w:r w:rsidRPr="001B73D0">
        <w:rPr>
          <w:rFonts w:cs="Times New Roman"/>
          <w:szCs w:val="24"/>
          <w:lang w:eastAsia="et-EE"/>
        </w:rPr>
        <w:t xml:space="preserve">elutähtsa </w:t>
      </w:r>
      <w:r w:rsidR="00AB02EF" w:rsidRPr="001B73D0">
        <w:rPr>
          <w:rFonts w:cs="Times New Roman"/>
          <w:szCs w:val="24"/>
          <w:lang w:eastAsia="et-EE"/>
        </w:rPr>
        <w:t xml:space="preserve">teenusega </w:t>
      </w:r>
      <w:r w:rsidRPr="001B73D0">
        <w:rPr>
          <w:rFonts w:cs="Times New Roman"/>
          <w:szCs w:val="24"/>
          <w:lang w:eastAsia="et-EE"/>
        </w:rPr>
        <w:t>seotud sündmusest, kui sündmusel on või võib olla oluline mõju elutähtsa teenuse osutajatele ja elutähtsate teenuste osutamise jätkamisele selles Euroopa Liidu liikmesriigis.</w:t>
      </w:r>
    </w:p>
    <w:p w14:paraId="0F456863" w14:textId="77777777" w:rsidR="008F157C" w:rsidRPr="001B73D0" w:rsidRDefault="008F157C" w:rsidP="00360B08">
      <w:pPr>
        <w:rPr>
          <w:rFonts w:cs="Times New Roman"/>
          <w:szCs w:val="24"/>
          <w:lang w:eastAsia="et-EE"/>
        </w:rPr>
      </w:pPr>
    </w:p>
    <w:p w14:paraId="678031E1" w14:textId="3EE0606F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</w:t>
      </w:r>
      <w:r w:rsidR="005F0D86" w:rsidRPr="001B73D0">
        <w:rPr>
          <w:rFonts w:cs="Times New Roman"/>
          <w:szCs w:val="24"/>
          <w:lang w:eastAsia="et-EE"/>
        </w:rPr>
        <w:t>6</w:t>
      </w:r>
      <w:r w:rsidRPr="001B73D0">
        <w:rPr>
          <w:rFonts w:cs="Times New Roman"/>
          <w:szCs w:val="24"/>
          <w:lang w:eastAsia="et-EE"/>
        </w:rPr>
        <w:t>) Käesoleva paragrahvi lõikes 1 nimetatud asutused esitavad kord aastas Riigikantseleile kokkuvõtva aruande elutähtsa teenuse osutajatega seotud</w:t>
      </w:r>
      <w:r w:rsidR="00D44C0C" w:rsidRPr="001B73D0">
        <w:rPr>
          <w:rFonts w:cs="Times New Roman"/>
          <w:szCs w:val="24"/>
          <w:lang w:eastAsia="et-EE"/>
        </w:rPr>
        <w:t xml:space="preserve"> käesoleva seaduse § 37 lõike 3 punktis</w:t>
      </w:r>
      <w:ins w:id="134" w:author="Aili Sandre" w:date="2024-02-28T13:11:00Z">
        <w:r w:rsidR="00911C58">
          <w:rPr>
            <w:rFonts w:cs="Times New Roman"/>
            <w:szCs w:val="24"/>
            <w:lang w:eastAsia="et-EE"/>
          </w:rPr>
          <w:t> </w:t>
        </w:r>
      </w:ins>
      <w:del w:id="135" w:author="Aili Sandre" w:date="2024-02-28T13:11:00Z">
        <w:r w:rsidR="00D44C0C" w:rsidRPr="001B73D0" w:rsidDel="00911C58">
          <w:rPr>
            <w:rFonts w:cs="Times New Roman"/>
            <w:szCs w:val="24"/>
            <w:lang w:eastAsia="et-EE"/>
          </w:rPr>
          <w:delText xml:space="preserve"> </w:delText>
        </w:r>
      </w:del>
      <w:r w:rsidR="00D44C0C" w:rsidRPr="001B73D0">
        <w:rPr>
          <w:rFonts w:cs="Times New Roman"/>
          <w:szCs w:val="24"/>
          <w:lang w:eastAsia="et-EE"/>
        </w:rPr>
        <w:t>7 nimetatud</w:t>
      </w:r>
      <w:r w:rsidRPr="001B73D0">
        <w:rPr>
          <w:rFonts w:cs="Times New Roman"/>
          <w:szCs w:val="24"/>
          <w:lang w:eastAsia="et-EE"/>
        </w:rPr>
        <w:t xml:space="preserve"> sündmustest, sealhulgas </w:t>
      </w:r>
      <w:r w:rsidR="00AB02EF" w:rsidRPr="001B73D0">
        <w:rPr>
          <w:rFonts w:cs="Times New Roman"/>
          <w:szCs w:val="24"/>
          <w:lang w:eastAsia="et-EE"/>
        </w:rPr>
        <w:t xml:space="preserve">teabe </w:t>
      </w:r>
      <w:r w:rsidRPr="001B73D0">
        <w:rPr>
          <w:rFonts w:cs="Times New Roman"/>
          <w:szCs w:val="24"/>
          <w:lang w:eastAsia="et-EE"/>
        </w:rPr>
        <w:t>sündmuste arv</w:t>
      </w:r>
      <w:r w:rsidR="00D86114" w:rsidRPr="001B73D0">
        <w:rPr>
          <w:rFonts w:cs="Times New Roman"/>
          <w:szCs w:val="24"/>
          <w:lang w:eastAsia="et-EE"/>
        </w:rPr>
        <w:t>u</w:t>
      </w:r>
      <w:r w:rsidRPr="001B73D0">
        <w:rPr>
          <w:rFonts w:cs="Times New Roman"/>
          <w:szCs w:val="24"/>
          <w:lang w:eastAsia="et-EE"/>
        </w:rPr>
        <w:t>, laad</w:t>
      </w:r>
      <w:r w:rsidR="00D86114" w:rsidRPr="001B73D0">
        <w:rPr>
          <w:rFonts w:cs="Times New Roman"/>
          <w:szCs w:val="24"/>
          <w:lang w:eastAsia="et-EE"/>
        </w:rPr>
        <w:t>i</w:t>
      </w:r>
      <w:r w:rsidRPr="001B73D0">
        <w:rPr>
          <w:rFonts w:cs="Times New Roman"/>
          <w:szCs w:val="24"/>
          <w:lang w:eastAsia="et-EE"/>
        </w:rPr>
        <w:t xml:space="preserve"> ja rakendatud </w:t>
      </w:r>
      <w:r w:rsidR="00AB02EF" w:rsidRPr="001B73D0">
        <w:rPr>
          <w:rFonts w:cs="Times New Roman"/>
          <w:szCs w:val="24"/>
          <w:lang w:eastAsia="et-EE"/>
        </w:rPr>
        <w:t>meetme</w:t>
      </w:r>
      <w:r w:rsidR="00D86114" w:rsidRPr="001B73D0">
        <w:rPr>
          <w:rFonts w:cs="Times New Roman"/>
          <w:szCs w:val="24"/>
          <w:lang w:eastAsia="et-EE"/>
        </w:rPr>
        <w:t>te</w:t>
      </w:r>
      <w:r w:rsidR="00563173" w:rsidRPr="001B73D0">
        <w:rPr>
          <w:rFonts w:cs="Times New Roman"/>
          <w:szCs w:val="24"/>
          <w:lang w:eastAsia="et-EE"/>
        </w:rPr>
        <w:t xml:space="preserve"> kohta</w:t>
      </w:r>
      <w:r w:rsidR="0060671F" w:rsidRPr="001B73D0">
        <w:rPr>
          <w:rFonts w:cs="Times New Roman"/>
          <w:szCs w:val="24"/>
          <w:lang w:eastAsia="et-EE"/>
        </w:rPr>
        <w:t>.</w:t>
      </w:r>
      <w:r w:rsidRPr="001B73D0">
        <w:rPr>
          <w:rFonts w:cs="Times New Roman"/>
          <w:szCs w:val="24"/>
          <w:lang w:eastAsia="et-EE"/>
        </w:rPr>
        <w:t xml:space="preserve"> Kohalik</w:t>
      </w:r>
      <w:r w:rsidR="0060671F" w:rsidRPr="001B73D0">
        <w:rPr>
          <w:rFonts w:cs="Times New Roman"/>
          <w:szCs w:val="24"/>
          <w:lang w:eastAsia="et-EE"/>
        </w:rPr>
        <w:t>u</w:t>
      </w:r>
      <w:r w:rsidRPr="001B73D0">
        <w:rPr>
          <w:rFonts w:cs="Times New Roman"/>
          <w:szCs w:val="24"/>
          <w:lang w:eastAsia="et-EE"/>
        </w:rPr>
        <w:t xml:space="preserve"> omavalitsus</w:t>
      </w:r>
      <w:r w:rsidR="0060671F" w:rsidRPr="001B73D0">
        <w:rPr>
          <w:rFonts w:cs="Times New Roman"/>
          <w:szCs w:val="24"/>
          <w:lang w:eastAsia="et-EE"/>
        </w:rPr>
        <w:t xml:space="preserve">e </w:t>
      </w:r>
      <w:r w:rsidRPr="001B73D0">
        <w:rPr>
          <w:rFonts w:cs="Times New Roman"/>
          <w:szCs w:val="24"/>
          <w:lang w:eastAsia="et-EE"/>
        </w:rPr>
        <w:t>üksuste korralda</w:t>
      </w:r>
      <w:r w:rsidR="0060671F" w:rsidRPr="001B73D0">
        <w:rPr>
          <w:rFonts w:cs="Times New Roman"/>
          <w:szCs w:val="24"/>
          <w:lang w:eastAsia="et-EE"/>
        </w:rPr>
        <w:t>ta</w:t>
      </w:r>
      <w:r w:rsidRPr="001B73D0">
        <w:rPr>
          <w:rFonts w:cs="Times New Roman"/>
          <w:szCs w:val="24"/>
          <w:lang w:eastAsia="et-EE"/>
        </w:rPr>
        <w:t>vate elutähtsate teenuste kohta esitab kokkuvõtva aruande Päästeamet.</w:t>
      </w:r>
      <w:r w:rsidR="00F55662" w:rsidRPr="001B73D0">
        <w:rPr>
          <w:rFonts w:cs="Times New Roman"/>
          <w:szCs w:val="24"/>
          <w:lang w:eastAsia="et-EE"/>
        </w:rPr>
        <w:t xml:space="preserve"> Riigikantselei koostab saadud teabe põhjal koondaruande</w:t>
      </w:r>
      <w:r w:rsidR="00AB02EF" w:rsidRPr="001B73D0">
        <w:rPr>
          <w:rFonts w:cs="Times New Roman"/>
          <w:szCs w:val="24"/>
          <w:lang w:eastAsia="et-EE"/>
        </w:rPr>
        <w:t xml:space="preserve"> ja </w:t>
      </w:r>
      <w:r w:rsidR="00F55662" w:rsidRPr="001B73D0">
        <w:rPr>
          <w:rFonts w:cs="Times New Roman"/>
          <w:szCs w:val="24"/>
          <w:lang w:eastAsia="et-EE"/>
        </w:rPr>
        <w:t xml:space="preserve">esitab </w:t>
      </w:r>
      <w:r w:rsidR="00AB02EF" w:rsidRPr="001B73D0">
        <w:rPr>
          <w:rFonts w:cs="Times New Roman"/>
          <w:szCs w:val="24"/>
          <w:lang w:eastAsia="et-EE"/>
        </w:rPr>
        <w:t xml:space="preserve">selle </w:t>
      </w:r>
      <w:r w:rsidR="00F55662" w:rsidRPr="001B73D0">
        <w:rPr>
          <w:rFonts w:cs="Times New Roman"/>
          <w:szCs w:val="24"/>
          <w:lang w:eastAsia="et-EE"/>
        </w:rPr>
        <w:t>Euroopa Komisjonile</w:t>
      </w:r>
      <w:r w:rsidR="00A85E04" w:rsidRPr="001B73D0">
        <w:rPr>
          <w:rFonts w:cs="Times New Roman"/>
          <w:szCs w:val="24"/>
          <w:lang w:eastAsia="et-EE"/>
        </w:rPr>
        <w:t>.</w:t>
      </w:r>
      <w:bookmarkStart w:id="136" w:name="_Hlk136544000"/>
      <w:bookmarkEnd w:id="131"/>
      <w:r w:rsidR="00C862DA" w:rsidRPr="001B73D0">
        <w:rPr>
          <w:rFonts w:cs="Times New Roman"/>
          <w:szCs w:val="24"/>
          <w:lang w:eastAsia="et-EE"/>
        </w:rPr>
        <w:t>“</w:t>
      </w:r>
      <w:r w:rsidR="00BA3BCA">
        <w:rPr>
          <w:rFonts w:cs="Times New Roman"/>
          <w:szCs w:val="24"/>
          <w:lang w:eastAsia="et-EE"/>
        </w:rPr>
        <w:t>;</w:t>
      </w:r>
    </w:p>
    <w:p w14:paraId="19DD63F5" w14:textId="77777777" w:rsidR="00DB0845" w:rsidRPr="001B73D0" w:rsidRDefault="00DB0845" w:rsidP="00360B08">
      <w:pPr>
        <w:rPr>
          <w:rFonts w:cs="Times New Roman"/>
          <w:szCs w:val="24"/>
          <w:lang w:eastAsia="et-EE"/>
        </w:rPr>
      </w:pPr>
    </w:p>
    <w:p w14:paraId="234C17F9" w14:textId="565F59F4" w:rsidR="00DB0845" w:rsidRPr="001B73D0" w:rsidRDefault="00DB084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2</w:t>
      </w:r>
      <w:r w:rsidR="00BD32FD" w:rsidRPr="001B73D0">
        <w:rPr>
          <w:rFonts w:cs="Times New Roman"/>
          <w:b/>
          <w:bCs/>
          <w:szCs w:val="24"/>
          <w:lang w:eastAsia="et-EE"/>
        </w:rPr>
        <w:t>0</w:t>
      </w:r>
      <w:r w:rsidRPr="001B73D0">
        <w:rPr>
          <w:rFonts w:cs="Times New Roman"/>
          <w:b/>
          <w:bCs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 xml:space="preserve"> paragrahvi 45 lõike 1 punktid 3 ja 4 muudetakse ja sõnastatakse järgmiselt:</w:t>
      </w:r>
    </w:p>
    <w:p w14:paraId="39407E2E" w14:textId="3E262145" w:rsidR="00DB0845" w:rsidRPr="001B73D0" w:rsidDel="00911C58" w:rsidRDefault="00DB0845" w:rsidP="00A27724">
      <w:pPr>
        <w:rPr>
          <w:del w:id="137" w:author="Aili Sandre" w:date="2024-02-28T13:11:00Z"/>
          <w:rFonts w:cs="Times New Roman"/>
          <w:szCs w:val="24"/>
          <w:lang w:eastAsia="et-EE"/>
        </w:rPr>
      </w:pPr>
    </w:p>
    <w:p w14:paraId="7A357290" w14:textId="2BE37B17" w:rsidR="00DB0845" w:rsidRPr="001B73D0" w:rsidRDefault="00DB084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„3) haldus- või riiklikku järelevalvet käesoleva seaduse §-de 38–40, § 41 lõike 2, </w:t>
      </w:r>
      <w:bookmarkStart w:id="138" w:name="_Hlk159331112"/>
      <w:r w:rsidRPr="001B73D0">
        <w:rPr>
          <w:rFonts w:cs="Times New Roman"/>
          <w:szCs w:val="24"/>
          <w:lang w:eastAsia="et-EE"/>
        </w:rPr>
        <w:t>§ 41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 lõi</w:t>
      </w:r>
      <w:r w:rsidR="00EA0BB6">
        <w:rPr>
          <w:rFonts w:cs="Times New Roman"/>
          <w:szCs w:val="24"/>
          <w:lang w:eastAsia="et-EE"/>
        </w:rPr>
        <w:t>getes</w:t>
      </w:r>
      <w:r w:rsidRPr="001B73D0">
        <w:rPr>
          <w:rFonts w:cs="Times New Roman"/>
          <w:szCs w:val="24"/>
          <w:lang w:eastAsia="et-EE"/>
        </w:rPr>
        <w:t xml:space="preserve"> 3 ja 4</w:t>
      </w:r>
      <w:bookmarkEnd w:id="138"/>
      <w:r w:rsidR="002D61D5" w:rsidRPr="001B73D0">
        <w:rPr>
          <w:rFonts w:cs="Times New Roman"/>
          <w:szCs w:val="24"/>
          <w:lang w:eastAsia="et-EE"/>
        </w:rPr>
        <w:t>, § 41</w:t>
      </w:r>
      <w:r w:rsidR="002D61D5" w:rsidRPr="001B73D0">
        <w:rPr>
          <w:rFonts w:cs="Times New Roman"/>
          <w:szCs w:val="24"/>
          <w:vertAlign w:val="superscript"/>
          <w:lang w:eastAsia="et-EE"/>
        </w:rPr>
        <w:t>2</w:t>
      </w:r>
      <w:r w:rsidR="002D61D5" w:rsidRPr="001B73D0">
        <w:rPr>
          <w:rFonts w:cs="Times New Roman"/>
          <w:szCs w:val="24"/>
          <w:lang w:eastAsia="et-EE"/>
        </w:rPr>
        <w:t xml:space="preserve"> lõikes 1</w:t>
      </w:r>
      <w:r w:rsidRPr="001B73D0">
        <w:rPr>
          <w:rFonts w:cs="Times New Roman"/>
          <w:szCs w:val="24"/>
          <w:lang w:eastAsia="et-EE"/>
        </w:rPr>
        <w:t xml:space="preserve"> ning § 37 lõike 2 ja § 39 lõike 5 alusel kehtestatud nõuete täitmise üle teeb elutähtsa teenuse toimepidevust korraldav asutus või tema § 37 lõike 5 alusel määratud asutus, finantsjärelevalve subjektide suhtes teeb haldus- või riiklikku järelevalvet §-de 38–40, § 41 lõike 2, § 41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 lõi</w:t>
      </w:r>
      <w:r w:rsidR="00EA0BB6">
        <w:rPr>
          <w:rFonts w:cs="Times New Roman"/>
          <w:szCs w:val="24"/>
          <w:lang w:eastAsia="et-EE"/>
        </w:rPr>
        <w:t>getes</w:t>
      </w:r>
      <w:r w:rsidRPr="001B73D0">
        <w:rPr>
          <w:rFonts w:cs="Times New Roman"/>
          <w:szCs w:val="24"/>
          <w:lang w:eastAsia="et-EE"/>
        </w:rPr>
        <w:t xml:space="preserve"> 3 ja 4 ning § 37 lõike 2 ja § 39 lõike 5 alusel kehtestatud nõuete täitmise üle Finantsinspektsioon;</w:t>
      </w:r>
    </w:p>
    <w:p w14:paraId="6F7905EE" w14:textId="77777777" w:rsidR="00DB0845" w:rsidRPr="001B73D0" w:rsidRDefault="00DB084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4) riiklikku ja haldusjärelevalvet käesoleva seaduse § 41 lõike 1 nõuete täitmise üle teeb Riigi Infosüsteemi Amet küberturvalisuse seaduses sätestatud pädevuse piires;“;</w:t>
      </w:r>
    </w:p>
    <w:p w14:paraId="10E572FA" w14:textId="77777777" w:rsidR="00DB0845" w:rsidRPr="001B73D0" w:rsidRDefault="00DB0845" w:rsidP="00360B08">
      <w:pPr>
        <w:rPr>
          <w:rFonts w:cs="Times New Roman"/>
          <w:b/>
          <w:bCs/>
          <w:szCs w:val="24"/>
          <w:lang w:eastAsia="et-EE"/>
        </w:rPr>
      </w:pPr>
    </w:p>
    <w:p w14:paraId="4D788982" w14:textId="230ACF98" w:rsidR="00DB0845" w:rsidRPr="001B73D0" w:rsidRDefault="00DB084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2</w:t>
      </w:r>
      <w:r w:rsidR="00BD32FD" w:rsidRPr="001B73D0">
        <w:rPr>
          <w:rFonts w:cs="Times New Roman"/>
          <w:b/>
          <w:bCs/>
          <w:szCs w:val="24"/>
          <w:lang w:eastAsia="et-EE"/>
        </w:rPr>
        <w:t>1</w:t>
      </w:r>
      <w:r w:rsidRPr="001B73D0">
        <w:rPr>
          <w:rFonts w:cs="Times New Roman"/>
          <w:b/>
          <w:bCs/>
          <w:szCs w:val="24"/>
          <w:lang w:eastAsia="et-EE"/>
        </w:rPr>
        <w:t>)</w:t>
      </w:r>
      <w:r w:rsidRPr="001B73D0">
        <w:rPr>
          <w:rFonts w:cs="Times New Roman"/>
          <w:szCs w:val="24"/>
          <w:lang w:eastAsia="et-EE"/>
        </w:rPr>
        <w:t xml:space="preserve"> seadust täiendatakse §-ga 45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 järgmises sõnastuses:</w:t>
      </w:r>
    </w:p>
    <w:bookmarkEnd w:id="109"/>
    <w:p w14:paraId="2A240F7E" w14:textId="19A10A3F" w:rsidR="008F157C" w:rsidRPr="001B73D0" w:rsidDel="00911C58" w:rsidRDefault="008F157C" w:rsidP="00A27724">
      <w:pPr>
        <w:rPr>
          <w:del w:id="139" w:author="Aili Sandre" w:date="2024-02-28T13:14:00Z"/>
          <w:rFonts w:cs="Times New Roman"/>
          <w:szCs w:val="24"/>
          <w:lang w:eastAsia="et-EE"/>
        </w:rPr>
      </w:pPr>
    </w:p>
    <w:bookmarkEnd w:id="136"/>
    <w:p w14:paraId="438D32EC" w14:textId="2AA768B2" w:rsidR="007B639C" w:rsidRPr="001B73D0" w:rsidRDefault="007B639C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„</w:t>
      </w:r>
      <w:r w:rsidR="00EA0BB6" w:rsidRPr="001B73D0">
        <w:rPr>
          <w:rFonts w:cs="Times New Roman"/>
          <w:b/>
          <w:bCs/>
          <w:szCs w:val="24"/>
          <w:lang w:eastAsia="et-EE"/>
        </w:rPr>
        <w:t>§</w:t>
      </w:r>
      <w:r w:rsidR="00EA0BB6">
        <w:rPr>
          <w:rFonts w:cs="Times New Roman"/>
          <w:b/>
          <w:bCs/>
          <w:szCs w:val="24"/>
          <w:lang w:eastAsia="et-EE"/>
        </w:rPr>
        <w:t xml:space="preserve"> </w:t>
      </w:r>
      <w:r w:rsidRPr="001B73D0">
        <w:rPr>
          <w:rFonts w:cs="Times New Roman"/>
          <w:b/>
          <w:bCs/>
          <w:szCs w:val="24"/>
          <w:lang w:eastAsia="et-EE"/>
        </w:rPr>
        <w:t>45</w:t>
      </w:r>
      <w:r w:rsidRPr="001B73D0">
        <w:rPr>
          <w:rFonts w:cs="Times New Roman"/>
          <w:b/>
          <w:bCs/>
          <w:szCs w:val="24"/>
          <w:vertAlign w:val="superscript"/>
          <w:lang w:eastAsia="et-EE"/>
        </w:rPr>
        <w:t>1</w:t>
      </w:r>
      <w:r w:rsidRPr="001B73D0">
        <w:rPr>
          <w:rFonts w:cs="Times New Roman"/>
          <w:b/>
          <w:bCs/>
          <w:szCs w:val="24"/>
          <w:lang w:eastAsia="et-EE"/>
        </w:rPr>
        <w:t>. Sõltumatu audit</w:t>
      </w:r>
    </w:p>
    <w:p w14:paraId="4EC8FEFB" w14:textId="77777777" w:rsidR="00562D07" w:rsidRPr="001B73D0" w:rsidRDefault="00562D07" w:rsidP="00360B08">
      <w:pPr>
        <w:rPr>
          <w:rFonts w:cs="Times New Roman"/>
          <w:szCs w:val="24"/>
          <w:lang w:eastAsia="et-EE"/>
        </w:rPr>
      </w:pPr>
    </w:p>
    <w:p w14:paraId="30745B0F" w14:textId="194BD5EE" w:rsidR="009A69E7" w:rsidRPr="001B73D0" w:rsidRDefault="009A69E7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(1) </w:t>
      </w:r>
      <w:r w:rsidR="00D61260" w:rsidRPr="001B73D0">
        <w:rPr>
          <w:rFonts w:cs="Times New Roman"/>
          <w:szCs w:val="24"/>
          <w:lang w:eastAsia="et-EE"/>
        </w:rPr>
        <w:t>Elutähtsa teenuse toimepidevust korraldav asutus</w:t>
      </w:r>
      <w:r w:rsidR="00A151C7" w:rsidRPr="001B73D0">
        <w:rPr>
          <w:rFonts w:cs="Times New Roman"/>
          <w:szCs w:val="24"/>
          <w:lang w:eastAsia="et-EE"/>
        </w:rPr>
        <w:t xml:space="preserve">, </w:t>
      </w:r>
      <w:r w:rsidR="00D61260" w:rsidRPr="001B73D0">
        <w:rPr>
          <w:rFonts w:cs="Times New Roman"/>
          <w:szCs w:val="24"/>
          <w:lang w:eastAsia="et-EE"/>
        </w:rPr>
        <w:t xml:space="preserve">tema käesoleva seaduse § 37 lõike 5 alusel </w:t>
      </w:r>
      <w:r w:rsidR="00CA153E" w:rsidRPr="001B73D0">
        <w:rPr>
          <w:rFonts w:cs="Times New Roman"/>
          <w:szCs w:val="24"/>
          <w:lang w:eastAsia="et-EE"/>
        </w:rPr>
        <w:t xml:space="preserve">määratud </w:t>
      </w:r>
      <w:r w:rsidR="00D61260" w:rsidRPr="001B73D0">
        <w:rPr>
          <w:rFonts w:cs="Times New Roman"/>
          <w:szCs w:val="24"/>
          <w:lang w:eastAsia="et-EE"/>
        </w:rPr>
        <w:t xml:space="preserve">asutus või Finantsinspektsioon võib tellida </w:t>
      </w:r>
      <w:r w:rsidR="00C017EC" w:rsidRPr="001B73D0">
        <w:rPr>
          <w:rFonts w:cs="Times New Roman"/>
          <w:szCs w:val="24"/>
          <w:lang w:eastAsia="et-EE"/>
        </w:rPr>
        <w:t xml:space="preserve">oma kulul </w:t>
      </w:r>
      <w:r w:rsidR="00D61260" w:rsidRPr="001B73D0">
        <w:rPr>
          <w:rFonts w:cs="Times New Roman"/>
          <w:szCs w:val="24"/>
          <w:lang w:eastAsia="et-EE"/>
        </w:rPr>
        <w:t>sõltumatu auditi või kohustada elutähtsa teenuse osutajat läbima sõltumatu auditi elutähtsa teenuse toimepidevuse ja rakendatud meetmete asjakohasuse hindamiseks</w:t>
      </w:r>
      <w:r w:rsidR="00C017EC" w:rsidRPr="001B73D0">
        <w:rPr>
          <w:rFonts w:cs="Times New Roman"/>
          <w:szCs w:val="24"/>
          <w:lang w:eastAsia="et-EE"/>
        </w:rPr>
        <w:t xml:space="preserve"> ning </w:t>
      </w:r>
      <w:r w:rsidR="00C101C0" w:rsidRPr="001B73D0">
        <w:rPr>
          <w:rFonts w:cs="Times New Roman"/>
          <w:szCs w:val="24"/>
          <w:lang w:eastAsia="et-EE"/>
        </w:rPr>
        <w:t>katma</w:t>
      </w:r>
      <w:r w:rsidR="00C017EC" w:rsidRPr="001B73D0">
        <w:rPr>
          <w:rFonts w:cs="Times New Roman"/>
          <w:szCs w:val="24"/>
          <w:lang w:eastAsia="et-EE"/>
        </w:rPr>
        <w:t xml:space="preserve"> auditiga seotud kulud</w:t>
      </w:r>
      <w:r w:rsidR="00D61260" w:rsidRPr="001B73D0">
        <w:rPr>
          <w:rFonts w:cs="Times New Roman"/>
          <w:szCs w:val="24"/>
          <w:lang w:eastAsia="et-EE"/>
        </w:rPr>
        <w:t>. Sõltumatu audiitor valitakse elutähtsa teenuse toimepidevust korraldav</w:t>
      </w:r>
      <w:r w:rsidR="00A151C7" w:rsidRPr="001B73D0">
        <w:rPr>
          <w:rFonts w:cs="Times New Roman"/>
          <w:szCs w:val="24"/>
          <w:lang w:eastAsia="et-EE"/>
        </w:rPr>
        <w:t>a</w:t>
      </w:r>
      <w:r w:rsidR="00D61260" w:rsidRPr="001B73D0">
        <w:rPr>
          <w:rFonts w:cs="Times New Roman"/>
          <w:szCs w:val="24"/>
          <w:lang w:eastAsia="et-EE"/>
        </w:rPr>
        <w:t xml:space="preserve"> asutuse või tema käesoleva seaduse § 37 lõike 5 alusel </w:t>
      </w:r>
      <w:r w:rsidR="00CA153E" w:rsidRPr="001B73D0">
        <w:rPr>
          <w:rFonts w:cs="Times New Roman"/>
          <w:szCs w:val="24"/>
          <w:lang w:eastAsia="et-EE"/>
        </w:rPr>
        <w:t xml:space="preserve">määratud </w:t>
      </w:r>
      <w:r w:rsidR="00D61260" w:rsidRPr="001B73D0">
        <w:rPr>
          <w:rFonts w:cs="Times New Roman"/>
          <w:szCs w:val="24"/>
          <w:lang w:eastAsia="et-EE"/>
        </w:rPr>
        <w:t>asutuse või Finantsinspektsiooni ja elutähtsa teenuse osutaja kokkuleppel.</w:t>
      </w:r>
    </w:p>
    <w:p w14:paraId="7C6E7C63" w14:textId="77777777" w:rsidR="009A69E7" w:rsidRPr="001B73D0" w:rsidRDefault="009A69E7" w:rsidP="00360B08">
      <w:pPr>
        <w:rPr>
          <w:rFonts w:cs="Times New Roman"/>
          <w:szCs w:val="24"/>
          <w:lang w:eastAsia="et-EE"/>
        </w:rPr>
      </w:pPr>
    </w:p>
    <w:p w14:paraId="233BDB49" w14:textId="2A4E2887" w:rsidR="001823C3" w:rsidRPr="001B73D0" w:rsidRDefault="009A69E7" w:rsidP="00360B08">
      <w:pPr>
        <w:rPr>
          <w:rFonts w:cs="Times New Roman"/>
          <w:szCs w:val="24"/>
          <w:lang w:eastAsia="et-EE"/>
        </w:rPr>
      </w:pPr>
      <w:bookmarkStart w:id="140" w:name="_Hlk152094998"/>
      <w:r w:rsidRPr="001B73D0">
        <w:rPr>
          <w:rFonts w:cs="Times New Roman"/>
          <w:szCs w:val="24"/>
          <w:lang w:eastAsia="et-EE"/>
        </w:rPr>
        <w:t>(2) Elutähtsa teenuse toimepidevust korraldav asutus</w:t>
      </w:r>
      <w:r w:rsidR="00351109" w:rsidRPr="001B73D0">
        <w:rPr>
          <w:rFonts w:cs="Times New Roman"/>
          <w:szCs w:val="24"/>
          <w:lang w:eastAsia="et-EE"/>
        </w:rPr>
        <w:t>,</w:t>
      </w:r>
      <w:r w:rsidR="00546F30" w:rsidRPr="001B73D0">
        <w:rPr>
          <w:rFonts w:cs="Times New Roman"/>
          <w:szCs w:val="24"/>
          <w:lang w:eastAsia="et-EE"/>
        </w:rPr>
        <w:t xml:space="preserve"> tema käesoleva seaduse § 37 lõike 5 alusel </w:t>
      </w:r>
      <w:r w:rsidR="00CA153E" w:rsidRPr="001B73D0">
        <w:rPr>
          <w:rFonts w:cs="Times New Roman"/>
          <w:szCs w:val="24"/>
          <w:lang w:eastAsia="et-EE"/>
        </w:rPr>
        <w:t xml:space="preserve">määratud </w:t>
      </w:r>
      <w:r w:rsidR="00546F30" w:rsidRPr="001B73D0">
        <w:rPr>
          <w:rFonts w:cs="Times New Roman"/>
          <w:szCs w:val="24"/>
          <w:lang w:eastAsia="et-EE"/>
        </w:rPr>
        <w:t>asutus</w:t>
      </w:r>
      <w:r w:rsidR="00351109" w:rsidRPr="001B73D0">
        <w:rPr>
          <w:rFonts w:cs="Times New Roman"/>
          <w:szCs w:val="24"/>
          <w:lang w:eastAsia="et-EE"/>
        </w:rPr>
        <w:t xml:space="preserve"> või Finantsinspektsioon</w:t>
      </w:r>
      <w:r w:rsidR="00546F30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 xml:space="preserve">võib kohustada </w:t>
      </w:r>
      <w:r w:rsidR="001823C3" w:rsidRPr="001B73D0">
        <w:rPr>
          <w:rFonts w:cs="Times New Roman"/>
          <w:szCs w:val="24"/>
          <w:lang w:eastAsia="et-EE"/>
        </w:rPr>
        <w:t>elutähtsa teenuse osutajat läbima kä</w:t>
      </w:r>
      <w:r w:rsidRPr="001B73D0">
        <w:rPr>
          <w:rFonts w:cs="Times New Roman"/>
          <w:szCs w:val="24"/>
          <w:lang w:eastAsia="et-EE"/>
        </w:rPr>
        <w:t>esoleva paragrahvi lõikes 1 nimetatud sõltumatu auditi</w:t>
      </w:r>
      <w:r w:rsidR="001823C3" w:rsidRPr="001B73D0">
        <w:rPr>
          <w:rFonts w:cs="Times New Roman"/>
          <w:szCs w:val="24"/>
          <w:lang w:eastAsia="et-EE"/>
        </w:rPr>
        <w:t xml:space="preserve"> ja katma auditiga seotud kulud vähemalt ühe järg</w:t>
      </w:r>
      <w:ins w:id="141" w:author="Aili Sandre" w:date="2024-02-28T13:16:00Z">
        <w:r w:rsidR="00911C58">
          <w:rPr>
            <w:rFonts w:cs="Times New Roman"/>
            <w:szCs w:val="24"/>
            <w:lang w:eastAsia="et-EE"/>
          </w:rPr>
          <w:t>mise</w:t>
        </w:r>
      </w:ins>
      <w:del w:id="142" w:author="Aili Sandre" w:date="2024-02-28T13:16:00Z">
        <w:r w:rsidR="001823C3" w:rsidRPr="001B73D0" w:rsidDel="00911C58">
          <w:rPr>
            <w:rFonts w:cs="Times New Roman"/>
            <w:szCs w:val="24"/>
            <w:lang w:eastAsia="et-EE"/>
          </w:rPr>
          <w:delText>neva</w:delText>
        </w:r>
      </w:del>
      <w:r w:rsidR="001823C3" w:rsidRPr="001B73D0">
        <w:rPr>
          <w:rFonts w:cs="Times New Roman"/>
          <w:szCs w:val="24"/>
          <w:lang w:eastAsia="et-EE"/>
        </w:rPr>
        <w:t xml:space="preserve"> aluse esinemise</w:t>
      </w:r>
      <w:r w:rsidR="007849ED" w:rsidRPr="001B73D0">
        <w:rPr>
          <w:rFonts w:cs="Times New Roman"/>
          <w:szCs w:val="24"/>
          <w:lang w:eastAsia="et-EE"/>
        </w:rPr>
        <w:t>l</w:t>
      </w:r>
      <w:r w:rsidR="001823C3" w:rsidRPr="001B73D0">
        <w:rPr>
          <w:rFonts w:cs="Times New Roman"/>
          <w:szCs w:val="24"/>
          <w:lang w:eastAsia="et-EE"/>
        </w:rPr>
        <w:t>:</w:t>
      </w:r>
    </w:p>
    <w:p w14:paraId="35FC5985" w14:textId="6285AC38" w:rsidR="001823C3" w:rsidRPr="001B73D0" w:rsidRDefault="001823C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1) </w:t>
      </w:r>
      <w:r w:rsidR="00546F30" w:rsidRPr="001B73D0">
        <w:rPr>
          <w:rFonts w:cs="Times New Roman"/>
          <w:szCs w:val="24"/>
          <w:lang w:eastAsia="et-EE"/>
        </w:rPr>
        <w:t xml:space="preserve">elutähtsa teenuse osutaja on jätnud elutähtsa teenuse toimepidevust korraldavale asutusele või tema käesoleva seaduse § 37 lõike 5 alusel </w:t>
      </w:r>
      <w:r w:rsidR="00F42D50" w:rsidRPr="001B73D0">
        <w:rPr>
          <w:rFonts w:cs="Times New Roman"/>
          <w:szCs w:val="24"/>
          <w:lang w:eastAsia="et-EE"/>
        </w:rPr>
        <w:t xml:space="preserve">määratud </w:t>
      </w:r>
      <w:r w:rsidR="00546F30" w:rsidRPr="001B73D0">
        <w:rPr>
          <w:rFonts w:cs="Times New Roman"/>
          <w:szCs w:val="24"/>
          <w:lang w:eastAsia="et-EE"/>
        </w:rPr>
        <w:t xml:space="preserve">asutusele kinnitamiseks </w:t>
      </w:r>
      <w:r w:rsidR="007B0E12" w:rsidRPr="001B73D0">
        <w:rPr>
          <w:rFonts w:cs="Times New Roman"/>
          <w:szCs w:val="24"/>
          <w:lang w:eastAsia="et-EE"/>
        </w:rPr>
        <w:t xml:space="preserve">esitamata </w:t>
      </w:r>
      <w:r w:rsidR="00546F30" w:rsidRPr="001B73D0">
        <w:rPr>
          <w:rFonts w:cs="Times New Roman"/>
          <w:szCs w:val="24"/>
          <w:lang w:eastAsia="et-EE"/>
        </w:rPr>
        <w:t xml:space="preserve">toimepidevuse riskianalüüsi </w:t>
      </w:r>
      <w:r w:rsidR="00FB6C41" w:rsidRPr="001B73D0">
        <w:rPr>
          <w:rFonts w:cs="Times New Roman"/>
          <w:szCs w:val="24"/>
          <w:lang w:eastAsia="et-EE"/>
        </w:rPr>
        <w:t>või</w:t>
      </w:r>
      <w:r w:rsidR="00546F30" w:rsidRPr="001B73D0">
        <w:rPr>
          <w:rFonts w:cs="Times New Roman"/>
          <w:szCs w:val="24"/>
          <w:lang w:eastAsia="et-EE"/>
        </w:rPr>
        <w:t xml:space="preserve"> plaani §-s 40 sätestatud korras;</w:t>
      </w:r>
    </w:p>
    <w:p w14:paraId="40EAFA8E" w14:textId="4212BE74" w:rsidR="00546F30" w:rsidRPr="001B73D0" w:rsidRDefault="00546F3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2) elutähtsa teenuse osutaja on jätnud täitmata käesoleva seaduse § 37 lõike 2 alusel kehtestatud elutähtsa teenuse toimepidevuse nõuded elutähtsa teenuse toimepidevust korraldava asutuse või tema § 37 lõike 5 alusel </w:t>
      </w:r>
      <w:r w:rsidR="00F42D50" w:rsidRPr="001B73D0">
        <w:rPr>
          <w:rFonts w:cs="Times New Roman"/>
          <w:szCs w:val="24"/>
          <w:lang w:eastAsia="et-EE"/>
        </w:rPr>
        <w:t>määratud</w:t>
      </w:r>
      <w:r w:rsidRPr="001B73D0">
        <w:rPr>
          <w:rFonts w:cs="Times New Roman"/>
          <w:szCs w:val="24"/>
          <w:lang w:eastAsia="et-EE"/>
        </w:rPr>
        <w:t xml:space="preserve"> asutuse määratud tähtpäevaks;</w:t>
      </w:r>
    </w:p>
    <w:p w14:paraId="4700C191" w14:textId="1486C279" w:rsidR="00351109" w:rsidRPr="001B73D0" w:rsidRDefault="00546F3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3) </w:t>
      </w:r>
      <w:r w:rsidR="00351109" w:rsidRPr="001B73D0">
        <w:rPr>
          <w:rFonts w:cs="Times New Roman"/>
          <w:szCs w:val="24"/>
          <w:lang w:eastAsia="et-EE"/>
        </w:rPr>
        <w:t xml:space="preserve">on toimunud korduvad elutähtsa teenuse toimepidevust oluliselt häirivad sündmused või </w:t>
      </w:r>
      <w:r w:rsidRPr="001B73D0">
        <w:rPr>
          <w:rFonts w:cs="Times New Roman"/>
          <w:szCs w:val="24"/>
          <w:lang w:eastAsia="et-EE"/>
        </w:rPr>
        <w:t>hädaolukor</w:t>
      </w:r>
      <w:r w:rsidR="00351109" w:rsidRPr="001B73D0">
        <w:rPr>
          <w:rFonts w:cs="Times New Roman"/>
          <w:szCs w:val="24"/>
          <w:lang w:eastAsia="et-EE"/>
        </w:rPr>
        <w:t>d</w:t>
      </w:r>
      <w:r w:rsidR="00BC6389" w:rsidRPr="001B73D0">
        <w:rPr>
          <w:rFonts w:cs="Times New Roman"/>
          <w:szCs w:val="24"/>
          <w:lang w:eastAsia="et-EE"/>
        </w:rPr>
        <w:t>.</w:t>
      </w:r>
    </w:p>
    <w:bookmarkEnd w:id="140"/>
    <w:p w14:paraId="0482B2A1" w14:textId="77777777" w:rsidR="00351109" w:rsidRPr="001B73D0" w:rsidRDefault="00351109" w:rsidP="00360B08">
      <w:pPr>
        <w:rPr>
          <w:rFonts w:cs="Times New Roman"/>
          <w:szCs w:val="24"/>
          <w:lang w:eastAsia="et-EE"/>
        </w:rPr>
      </w:pPr>
    </w:p>
    <w:p w14:paraId="33A4E026" w14:textId="5FED3539" w:rsidR="00B011C3" w:rsidRPr="001B73D0" w:rsidRDefault="00351109" w:rsidP="00360B08">
      <w:pPr>
        <w:rPr>
          <w:rFonts w:cs="Times New Roman"/>
          <w:szCs w:val="24"/>
          <w:lang w:eastAsia="et-EE"/>
        </w:rPr>
      </w:pPr>
      <w:bookmarkStart w:id="143" w:name="_Hlk152095298"/>
      <w:r w:rsidRPr="001B73D0">
        <w:rPr>
          <w:rFonts w:cs="Times New Roman"/>
          <w:szCs w:val="24"/>
          <w:lang w:eastAsia="et-EE"/>
        </w:rPr>
        <w:t xml:space="preserve">(3) </w:t>
      </w:r>
      <w:r w:rsidR="00EA0BB6">
        <w:rPr>
          <w:rFonts w:cs="Times New Roman"/>
          <w:szCs w:val="24"/>
          <w:lang w:eastAsia="et-EE"/>
        </w:rPr>
        <w:t>E</w:t>
      </w:r>
      <w:r w:rsidR="00EA0BB6" w:rsidRPr="001B73D0">
        <w:rPr>
          <w:rFonts w:cs="Times New Roman"/>
          <w:szCs w:val="24"/>
          <w:lang w:eastAsia="et-EE"/>
        </w:rPr>
        <w:t xml:space="preserve">lutähtsa teenuse osutaja </w:t>
      </w:r>
      <w:r w:rsidR="00EA0BB6">
        <w:rPr>
          <w:rFonts w:cs="Times New Roman"/>
          <w:szCs w:val="24"/>
          <w:lang w:eastAsia="et-EE"/>
        </w:rPr>
        <w:t>on k</w:t>
      </w:r>
      <w:r w:rsidRPr="001B73D0">
        <w:rPr>
          <w:rFonts w:cs="Times New Roman"/>
          <w:szCs w:val="24"/>
          <w:lang w:eastAsia="et-EE"/>
        </w:rPr>
        <w:t>äesoleva paragrahvi lõikes 2 nimetatud sõltumatu auditi läbimise kohustuse</w:t>
      </w:r>
      <w:del w:id="144" w:author="Aili Sandre" w:date="2024-02-28T13:19:00Z">
        <w:r w:rsidRPr="001B73D0" w:rsidDel="00375D91">
          <w:rPr>
            <w:rFonts w:cs="Times New Roman"/>
            <w:szCs w:val="24"/>
            <w:lang w:eastAsia="et-EE"/>
          </w:rPr>
          <w:delText xml:space="preserve"> </w:delText>
        </w:r>
      </w:del>
      <w:r w:rsidRPr="001B73D0">
        <w:rPr>
          <w:rFonts w:cs="Times New Roman"/>
          <w:szCs w:val="24"/>
          <w:lang w:eastAsia="et-EE"/>
        </w:rPr>
        <w:t xml:space="preserve"> täi</w:t>
      </w:r>
      <w:r w:rsidR="00EA0BB6">
        <w:rPr>
          <w:rFonts w:cs="Times New Roman"/>
          <w:szCs w:val="24"/>
          <w:lang w:eastAsia="et-EE"/>
        </w:rPr>
        <w:t>tnud</w:t>
      </w:r>
      <w:r w:rsidRPr="001B73D0">
        <w:rPr>
          <w:rFonts w:cs="Times New Roman"/>
          <w:szCs w:val="24"/>
          <w:lang w:eastAsia="et-EE"/>
        </w:rPr>
        <w:t xml:space="preserve">, kui </w:t>
      </w:r>
      <w:r w:rsidR="00EA0BB6">
        <w:rPr>
          <w:rFonts w:cs="Times New Roman"/>
          <w:szCs w:val="24"/>
          <w:lang w:eastAsia="et-EE"/>
        </w:rPr>
        <w:t>ta</w:t>
      </w:r>
      <w:r w:rsidRPr="001B73D0">
        <w:rPr>
          <w:rFonts w:cs="Times New Roman"/>
          <w:szCs w:val="24"/>
          <w:lang w:eastAsia="et-EE"/>
        </w:rPr>
        <w:t xml:space="preserve"> on läbinud </w:t>
      </w:r>
      <w:r w:rsidR="00B011C3" w:rsidRPr="001B73D0">
        <w:rPr>
          <w:rFonts w:cs="Times New Roman"/>
          <w:szCs w:val="24"/>
          <w:lang w:eastAsia="et-EE"/>
        </w:rPr>
        <w:t xml:space="preserve">viimase </w:t>
      </w:r>
      <w:r w:rsidR="00143FB8" w:rsidRPr="001B73D0">
        <w:rPr>
          <w:rFonts w:cs="Times New Roman"/>
          <w:szCs w:val="24"/>
          <w:lang w:eastAsia="et-EE"/>
        </w:rPr>
        <w:t xml:space="preserve">kaheteistkümne </w:t>
      </w:r>
      <w:r w:rsidR="00B011C3" w:rsidRPr="001B73D0">
        <w:rPr>
          <w:rFonts w:cs="Times New Roman"/>
          <w:szCs w:val="24"/>
          <w:lang w:eastAsia="et-EE"/>
        </w:rPr>
        <w:t xml:space="preserve">kuu jooksul </w:t>
      </w:r>
      <w:r w:rsidR="001808CF" w:rsidRPr="001B73D0">
        <w:rPr>
          <w:rFonts w:cs="Times New Roman"/>
          <w:szCs w:val="24"/>
          <w:lang w:eastAsia="et-EE"/>
        </w:rPr>
        <w:t xml:space="preserve">omal algatusel või muu isiku nõudmisel </w:t>
      </w:r>
      <w:r w:rsidRPr="001B73D0">
        <w:rPr>
          <w:rFonts w:cs="Times New Roman"/>
          <w:szCs w:val="24"/>
          <w:lang w:eastAsia="et-EE"/>
        </w:rPr>
        <w:t>samaväärse auditi</w:t>
      </w:r>
      <w:r w:rsidR="00B011C3" w:rsidRPr="001B73D0">
        <w:rPr>
          <w:rFonts w:cs="Times New Roman"/>
          <w:szCs w:val="24"/>
          <w:lang w:eastAsia="et-EE"/>
        </w:rPr>
        <w:t>.</w:t>
      </w:r>
      <w:r w:rsidR="00827D0B" w:rsidRPr="001B73D0">
        <w:rPr>
          <w:rFonts w:cs="Times New Roman"/>
          <w:szCs w:val="24"/>
          <w:lang w:eastAsia="et-EE"/>
        </w:rPr>
        <w:t xml:space="preserve"> Elutähtsa teenuse osutaja omal algatusel või muu isiku nõudmisel läbitud audit loetakse samaväärseks kas tervenisti või </w:t>
      </w:r>
      <w:r w:rsidR="002547FD" w:rsidRPr="001B73D0">
        <w:rPr>
          <w:rFonts w:cs="Times New Roman"/>
          <w:szCs w:val="24"/>
          <w:lang w:eastAsia="et-EE"/>
        </w:rPr>
        <w:t>üksnes ühtiva osa ulatuses.</w:t>
      </w:r>
    </w:p>
    <w:p w14:paraId="54BC254C" w14:textId="77777777" w:rsidR="00B011C3" w:rsidRPr="001B73D0" w:rsidRDefault="00B011C3" w:rsidP="00360B08">
      <w:pPr>
        <w:rPr>
          <w:rFonts w:cs="Times New Roman"/>
          <w:szCs w:val="24"/>
          <w:lang w:eastAsia="et-EE"/>
        </w:rPr>
      </w:pPr>
    </w:p>
    <w:bookmarkEnd w:id="143"/>
    <w:p w14:paraId="4D75BE94" w14:textId="06F0AFD0" w:rsidR="008F157C" w:rsidRPr="001B73D0" w:rsidRDefault="00B011C3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(4) </w:t>
      </w:r>
      <w:bookmarkStart w:id="145" w:name="_Hlk152095556"/>
      <w:r w:rsidRPr="001B73D0">
        <w:rPr>
          <w:rFonts w:cs="Times New Roman"/>
          <w:szCs w:val="24"/>
          <w:lang w:eastAsia="et-EE"/>
        </w:rPr>
        <w:t>Elutähtsa teenuse osutaja</w:t>
      </w:r>
      <w:r w:rsidR="00E56A25" w:rsidRPr="001B73D0">
        <w:rPr>
          <w:rFonts w:cs="Times New Roman"/>
          <w:szCs w:val="24"/>
          <w:lang w:eastAsia="et-EE"/>
        </w:rPr>
        <w:t xml:space="preserve"> </w:t>
      </w:r>
      <w:r w:rsidR="00E56BBD" w:rsidRPr="001B73D0">
        <w:rPr>
          <w:rFonts w:cs="Times New Roman"/>
          <w:szCs w:val="24"/>
          <w:lang w:eastAsia="et-EE"/>
        </w:rPr>
        <w:t xml:space="preserve">on </w:t>
      </w:r>
      <w:r w:rsidR="00E4692B" w:rsidRPr="001B73D0">
        <w:rPr>
          <w:rFonts w:cs="Times New Roman"/>
          <w:szCs w:val="24"/>
          <w:lang w:eastAsia="et-EE"/>
        </w:rPr>
        <w:t xml:space="preserve">kohustatud väljastama elutähtsa teenuse toimepidevust korraldava asutuse, tema käesoleva seaduse § 37 lõike 5 alusel </w:t>
      </w:r>
      <w:r w:rsidR="00F42D50" w:rsidRPr="001B73D0">
        <w:rPr>
          <w:rFonts w:cs="Times New Roman"/>
          <w:szCs w:val="24"/>
          <w:lang w:eastAsia="et-EE"/>
        </w:rPr>
        <w:t xml:space="preserve">määratud </w:t>
      </w:r>
      <w:r w:rsidR="00E4692B" w:rsidRPr="001B73D0">
        <w:rPr>
          <w:rFonts w:cs="Times New Roman"/>
          <w:szCs w:val="24"/>
          <w:lang w:eastAsia="et-EE"/>
        </w:rPr>
        <w:t xml:space="preserve">asutuse või Finantsinspektsiooni nõudmisel </w:t>
      </w:r>
      <w:r w:rsidR="00E56A25" w:rsidRPr="001B73D0">
        <w:rPr>
          <w:rFonts w:cs="Times New Roman"/>
          <w:szCs w:val="24"/>
          <w:lang w:eastAsia="et-EE"/>
        </w:rPr>
        <w:t xml:space="preserve">määratud tähtpäevaks </w:t>
      </w:r>
      <w:r w:rsidR="00E4692B" w:rsidRPr="001B73D0">
        <w:rPr>
          <w:rFonts w:cs="Times New Roman"/>
          <w:szCs w:val="24"/>
          <w:lang w:eastAsia="et-EE"/>
        </w:rPr>
        <w:t xml:space="preserve">oma </w:t>
      </w:r>
      <w:r w:rsidR="00263E70" w:rsidRPr="001B73D0">
        <w:rPr>
          <w:rFonts w:cs="Times New Roman"/>
          <w:szCs w:val="24"/>
          <w:lang w:eastAsia="et-EE"/>
        </w:rPr>
        <w:t xml:space="preserve">kulul </w:t>
      </w:r>
      <w:r w:rsidR="00E4692B" w:rsidRPr="001B73D0">
        <w:rPr>
          <w:rFonts w:cs="Times New Roman"/>
          <w:szCs w:val="24"/>
          <w:lang w:eastAsia="et-EE"/>
        </w:rPr>
        <w:t>var</w:t>
      </w:r>
      <w:r w:rsidR="005C54EA">
        <w:rPr>
          <w:rFonts w:cs="Times New Roman"/>
          <w:szCs w:val="24"/>
          <w:lang w:eastAsia="et-EE"/>
        </w:rPr>
        <w:t>em</w:t>
      </w:r>
      <w:r w:rsidR="00E4692B" w:rsidRPr="001B73D0">
        <w:rPr>
          <w:rFonts w:cs="Times New Roman"/>
          <w:szCs w:val="24"/>
          <w:lang w:eastAsia="et-EE"/>
        </w:rPr>
        <w:t xml:space="preserve"> </w:t>
      </w:r>
      <w:r w:rsidR="00263E70" w:rsidRPr="001B73D0">
        <w:rPr>
          <w:rFonts w:cs="Times New Roman"/>
          <w:szCs w:val="24"/>
          <w:lang w:eastAsia="et-EE"/>
        </w:rPr>
        <w:t>tehtud auditi tulemus</w:t>
      </w:r>
      <w:r w:rsidR="001808CF" w:rsidRPr="001B73D0">
        <w:rPr>
          <w:rFonts w:cs="Times New Roman"/>
          <w:szCs w:val="24"/>
          <w:lang w:eastAsia="et-EE"/>
        </w:rPr>
        <w:t>ed</w:t>
      </w:r>
      <w:r w:rsidR="00E56A25" w:rsidRPr="001B73D0">
        <w:rPr>
          <w:rFonts w:cs="Times New Roman"/>
          <w:szCs w:val="24"/>
          <w:lang w:eastAsia="et-EE"/>
        </w:rPr>
        <w:t xml:space="preserve"> ja tõend</w:t>
      </w:r>
      <w:r w:rsidR="00FB6C41" w:rsidRPr="001B73D0">
        <w:rPr>
          <w:rFonts w:cs="Times New Roman"/>
          <w:szCs w:val="24"/>
          <w:lang w:eastAsia="et-EE"/>
        </w:rPr>
        <w:t xml:space="preserve">id </w:t>
      </w:r>
      <w:r w:rsidR="00E56A25" w:rsidRPr="001B73D0">
        <w:rPr>
          <w:rFonts w:cs="Times New Roman"/>
          <w:szCs w:val="24"/>
          <w:lang w:eastAsia="et-EE"/>
        </w:rPr>
        <w:t>elutähtsa teenuse toimepidevuse tagamiseks rakendatud meetmete kohta.</w:t>
      </w:r>
      <w:r w:rsidRPr="001B73D0">
        <w:rPr>
          <w:rFonts w:cs="Times New Roman"/>
          <w:szCs w:val="24"/>
          <w:lang w:eastAsia="et-EE"/>
        </w:rPr>
        <w:t>“;</w:t>
      </w:r>
      <w:bookmarkStart w:id="146" w:name="_Hlk136614051"/>
      <w:bookmarkEnd w:id="145"/>
    </w:p>
    <w:p w14:paraId="1FB571A6" w14:textId="77777777" w:rsidR="00D429C6" w:rsidRPr="001B73D0" w:rsidRDefault="00D429C6" w:rsidP="00360B08">
      <w:pPr>
        <w:rPr>
          <w:rFonts w:cs="Times New Roman"/>
          <w:b/>
          <w:bCs/>
          <w:szCs w:val="24"/>
          <w:lang w:eastAsia="et-EE"/>
        </w:rPr>
      </w:pPr>
    </w:p>
    <w:p w14:paraId="51795D9A" w14:textId="31B00367" w:rsidR="00D61260" w:rsidRPr="001B73D0" w:rsidRDefault="00D429C6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2</w:t>
      </w:r>
      <w:r w:rsidR="00BD32FD" w:rsidRPr="001B73D0">
        <w:rPr>
          <w:rFonts w:cs="Times New Roman"/>
          <w:b/>
          <w:bCs/>
          <w:szCs w:val="24"/>
          <w:lang w:eastAsia="et-EE"/>
        </w:rPr>
        <w:t>2</w:t>
      </w:r>
      <w:r w:rsidR="00D61260" w:rsidRPr="001B73D0">
        <w:rPr>
          <w:rFonts w:cs="Times New Roman"/>
          <w:b/>
          <w:bCs/>
          <w:szCs w:val="24"/>
          <w:lang w:eastAsia="et-EE"/>
        </w:rPr>
        <w:t>)</w:t>
      </w:r>
      <w:r w:rsidR="00D61260" w:rsidRPr="001B73D0">
        <w:rPr>
          <w:rFonts w:cs="Times New Roman"/>
          <w:szCs w:val="24"/>
          <w:lang w:eastAsia="et-EE"/>
        </w:rPr>
        <w:t xml:space="preserve"> </w:t>
      </w:r>
      <w:r w:rsidR="00C92F75" w:rsidRPr="001B73D0">
        <w:rPr>
          <w:rFonts w:cs="Times New Roman"/>
          <w:szCs w:val="24"/>
          <w:lang w:eastAsia="et-EE"/>
        </w:rPr>
        <w:t>paragrahvi</w:t>
      </w:r>
      <w:r w:rsidR="00F42D50" w:rsidRPr="001B73D0">
        <w:rPr>
          <w:rFonts w:cs="Times New Roman"/>
          <w:szCs w:val="24"/>
          <w:lang w:eastAsia="et-EE"/>
        </w:rPr>
        <w:t>s</w:t>
      </w:r>
      <w:r w:rsidR="00D61260" w:rsidRPr="001B73D0">
        <w:rPr>
          <w:rFonts w:cs="Times New Roman"/>
          <w:szCs w:val="24"/>
          <w:lang w:eastAsia="et-EE"/>
        </w:rPr>
        <w:t xml:space="preserve"> 47 </w:t>
      </w:r>
      <w:r w:rsidR="004C5D41" w:rsidRPr="001B73D0">
        <w:rPr>
          <w:rFonts w:cs="Times New Roman"/>
          <w:szCs w:val="24"/>
          <w:lang w:eastAsia="et-EE"/>
        </w:rPr>
        <w:t>asendatakse arv „2000“ arvuga</w:t>
      </w:r>
      <w:bookmarkStart w:id="147" w:name="_Hlk145442795"/>
      <w:r w:rsidR="004C5D41" w:rsidRPr="001B73D0">
        <w:rPr>
          <w:rFonts w:cs="Times New Roman"/>
          <w:szCs w:val="24"/>
          <w:lang w:eastAsia="et-EE"/>
        </w:rPr>
        <w:t xml:space="preserve"> „</w:t>
      </w:r>
      <w:r w:rsidR="00D61260" w:rsidRPr="001B73D0">
        <w:rPr>
          <w:rFonts w:cs="Times New Roman"/>
          <w:szCs w:val="24"/>
          <w:lang w:eastAsia="et-EE"/>
        </w:rPr>
        <w:t>30 000</w:t>
      </w:r>
      <w:bookmarkEnd w:id="147"/>
      <w:r w:rsidR="00D61260" w:rsidRPr="001B73D0">
        <w:rPr>
          <w:rFonts w:cs="Times New Roman"/>
          <w:szCs w:val="24"/>
          <w:lang w:eastAsia="et-EE"/>
        </w:rPr>
        <w:t>“;</w:t>
      </w:r>
    </w:p>
    <w:p w14:paraId="76B5843C" w14:textId="77777777" w:rsidR="008F157C" w:rsidRPr="001B73D0" w:rsidRDefault="008F157C" w:rsidP="00360B08">
      <w:pPr>
        <w:rPr>
          <w:rFonts w:cs="Times New Roman"/>
          <w:b/>
          <w:bCs/>
          <w:szCs w:val="24"/>
          <w:lang w:eastAsia="et-EE"/>
        </w:rPr>
      </w:pPr>
    </w:p>
    <w:p w14:paraId="3808AD6B" w14:textId="487F4907" w:rsidR="00D61260" w:rsidRPr="001B73D0" w:rsidRDefault="00D429C6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2</w:t>
      </w:r>
      <w:r w:rsidR="00BD32FD" w:rsidRPr="001B73D0">
        <w:rPr>
          <w:rFonts w:cs="Times New Roman"/>
          <w:b/>
          <w:bCs/>
          <w:szCs w:val="24"/>
          <w:lang w:eastAsia="et-EE"/>
        </w:rPr>
        <w:t>3</w:t>
      </w:r>
      <w:r w:rsidR="00D61260" w:rsidRPr="001B73D0">
        <w:rPr>
          <w:rFonts w:cs="Times New Roman"/>
          <w:b/>
          <w:bCs/>
          <w:szCs w:val="24"/>
          <w:lang w:eastAsia="et-EE"/>
        </w:rPr>
        <w:t>)</w:t>
      </w:r>
      <w:r w:rsidR="00D61260" w:rsidRPr="001B73D0">
        <w:rPr>
          <w:rFonts w:cs="Times New Roman"/>
          <w:szCs w:val="24"/>
          <w:lang w:eastAsia="et-EE"/>
        </w:rPr>
        <w:t xml:space="preserve"> </w:t>
      </w:r>
      <w:r w:rsidR="00C92F75" w:rsidRPr="001B73D0">
        <w:rPr>
          <w:rFonts w:cs="Times New Roman"/>
          <w:szCs w:val="24"/>
          <w:lang w:eastAsia="et-EE"/>
        </w:rPr>
        <w:t>paragrahvi</w:t>
      </w:r>
      <w:r w:rsidR="00D61260" w:rsidRPr="001B73D0">
        <w:rPr>
          <w:rFonts w:cs="Times New Roman"/>
          <w:szCs w:val="24"/>
          <w:lang w:eastAsia="et-EE"/>
        </w:rPr>
        <w:t xml:space="preserve"> 49 </w:t>
      </w:r>
      <w:r w:rsidR="00F42D50" w:rsidRPr="001B73D0">
        <w:rPr>
          <w:rFonts w:cs="Times New Roman"/>
          <w:szCs w:val="24"/>
          <w:lang w:eastAsia="et-EE"/>
        </w:rPr>
        <w:t>tekst</w:t>
      </w:r>
      <w:r w:rsidR="00D61260" w:rsidRPr="001B73D0">
        <w:rPr>
          <w:rFonts w:cs="Times New Roman"/>
          <w:szCs w:val="24"/>
          <w:lang w:eastAsia="et-EE"/>
        </w:rPr>
        <w:t xml:space="preserve"> muudetakse ja sõnastatakse järgmiselt:</w:t>
      </w:r>
    </w:p>
    <w:p w14:paraId="1CA84322" w14:textId="47963D44" w:rsidR="00562D07" w:rsidRPr="001B73D0" w:rsidDel="00375D91" w:rsidRDefault="00562D07" w:rsidP="00A27724">
      <w:pPr>
        <w:rPr>
          <w:del w:id="148" w:author="Aili Sandre" w:date="2024-02-28T13:20:00Z"/>
          <w:rFonts w:cs="Times New Roman"/>
          <w:szCs w:val="24"/>
          <w:lang w:eastAsia="et-EE"/>
        </w:rPr>
      </w:pPr>
    </w:p>
    <w:p w14:paraId="3FF1BEDC" w14:textId="234CCF97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lastRenderedPageBreak/>
        <w:t xml:space="preserve">„(1) </w:t>
      </w:r>
      <w:r w:rsidRPr="001B73D0">
        <w:rPr>
          <w:rFonts w:eastAsia="Times New Roman" w:cs="Times New Roman"/>
          <w:szCs w:val="24"/>
          <w:lang w:eastAsia="da-DK"/>
        </w:rPr>
        <w:t xml:space="preserve">Elutähtsa teenuse osutajale käesoleva seaduse </w:t>
      </w:r>
      <w:bookmarkStart w:id="149" w:name="_Hlk157678425"/>
      <w:r w:rsidRPr="001B73D0">
        <w:rPr>
          <w:rFonts w:cs="Times New Roman"/>
          <w:szCs w:val="24"/>
          <w:lang w:eastAsia="et-EE"/>
        </w:rPr>
        <w:t>§ 38 lõike 3 punktides 1–</w:t>
      </w:r>
      <w:r w:rsidR="0015097E" w:rsidRPr="001B73D0">
        <w:rPr>
          <w:rFonts w:cs="Times New Roman"/>
          <w:szCs w:val="24"/>
          <w:lang w:eastAsia="et-EE"/>
        </w:rPr>
        <w:t>7</w:t>
      </w:r>
      <w:r w:rsidR="005C54EA">
        <w:rPr>
          <w:rFonts w:cs="Times New Roman"/>
          <w:szCs w:val="24"/>
          <w:lang w:eastAsia="et-EE"/>
        </w:rPr>
        <w:t xml:space="preserve"> ja</w:t>
      </w:r>
      <w:r w:rsidR="0015097E" w:rsidRPr="001B73D0">
        <w:rPr>
          <w:rFonts w:cs="Times New Roman"/>
          <w:szCs w:val="24"/>
          <w:lang w:eastAsia="et-EE"/>
        </w:rPr>
        <w:t xml:space="preserve"> 7</w:t>
      </w:r>
      <w:r w:rsidR="0015097E" w:rsidRPr="001B73D0">
        <w:rPr>
          <w:rFonts w:cs="Times New Roman"/>
          <w:szCs w:val="24"/>
          <w:vertAlign w:val="superscript"/>
          <w:lang w:eastAsia="et-EE"/>
        </w:rPr>
        <w:t>4</w:t>
      </w:r>
      <w:r w:rsidRPr="001B73D0">
        <w:rPr>
          <w:rFonts w:cs="Times New Roman"/>
          <w:szCs w:val="24"/>
          <w:lang w:eastAsia="et-EE"/>
        </w:rPr>
        <w:t xml:space="preserve"> </w:t>
      </w:r>
      <w:r w:rsidR="0015097E" w:rsidRPr="001B73D0">
        <w:rPr>
          <w:rFonts w:cs="Times New Roman"/>
          <w:szCs w:val="24"/>
          <w:lang w:eastAsia="et-EE"/>
        </w:rPr>
        <w:t xml:space="preserve">ja </w:t>
      </w:r>
      <w:r w:rsidR="00582009" w:rsidRPr="001B73D0">
        <w:rPr>
          <w:rFonts w:cs="Times New Roman"/>
          <w:szCs w:val="24"/>
          <w:lang w:eastAsia="et-EE"/>
        </w:rPr>
        <w:t>§ 41</w:t>
      </w:r>
      <w:r w:rsidR="00582009" w:rsidRPr="001B73D0">
        <w:rPr>
          <w:rFonts w:cs="Times New Roman"/>
          <w:szCs w:val="24"/>
          <w:vertAlign w:val="superscript"/>
          <w:lang w:eastAsia="et-EE"/>
        </w:rPr>
        <w:t>2</w:t>
      </w:r>
      <w:r w:rsidR="00582009" w:rsidRPr="005C54EA">
        <w:rPr>
          <w:rFonts w:cs="Times New Roman"/>
          <w:szCs w:val="24"/>
          <w:lang w:eastAsia="et-EE"/>
        </w:rPr>
        <w:t xml:space="preserve"> </w:t>
      </w:r>
      <w:bookmarkEnd w:id="149"/>
      <w:r w:rsidR="00A51983" w:rsidRPr="001B73D0">
        <w:rPr>
          <w:rFonts w:cs="Times New Roman"/>
          <w:szCs w:val="24"/>
          <w:lang w:eastAsia="et-EE"/>
        </w:rPr>
        <w:t xml:space="preserve">lõikes 1 </w:t>
      </w:r>
      <w:r w:rsidRPr="001B73D0">
        <w:rPr>
          <w:rFonts w:cs="Times New Roman"/>
          <w:szCs w:val="24"/>
          <w:lang w:eastAsia="et-EE"/>
        </w:rPr>
        <w:t>kehtestatud kohustuste</w:t>
      </w:r>
      <w:r w:rsidR="0015097E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>rikkumise eest –</w:t>
      </w:r>
    </w:p>
    <w:p w14:paraId="3833C15C" w14:textId="77777777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karistatakse rahatrahviga kuni 300 trahviühikut.</w:t>
      </w:r>
    </w:p>
    <w:p w14:paraId="7A5E04C4" w14:textId="77777777" w:rsidR="00562D07" w:rsidRPr="001B73D0" w:rsidRDefault="00562D07" w:rsidP="00360B08">
      <w:pPr>
        <w:rPr>
          <w:rFonts w:cs="Times New Roman"/>
          <w:szCs w:val="24"/>
          <w:lang w:eastAsia="et-EE"/>
        </w:rPr>
      </w:pPr>
    </w:p>
    <w:p w14:paraId="348DAC2E" w14:textId="0FBDAB37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(2) Sama teo eest, kui selle on toime pannud juriidiline isik, –</w:t>
      </w:r>
    </w:p>
    <w:p w14:paraId="3A133EAC" w14:textId="01AC0CC1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karistatakse rahatrahviga kuni 400 000 eurot.“</w:t>
      </w:r>
      <w:r w:rsidR="00E71695" w:rsidRPr="001B73D0">
        <w:rPr>
          <w:rFonts w:cs="Times New Roman"/>
          <w:szCs w:val="24"/>
          <w:lang w:eastAsia="et-EE"/>
        </w:rPr>
        <w:t>;</w:t>
      </w:r>
    </w:p>
    <w:p w14:paraId="407204F5" w14:textId="77777777" w:rsidR="004442FA" w:rsidRPr="001B73D0" w:rsidRDefault="004442FA" w:rsidP="00360B08">
      <w:pPr>
        <w:rPr>
          <w:rFonts w:cs="Times New Roman"/>
          <w:szCs w:val="24"/>
          <w:lang w:eastAsia="et-EE"/>
        </w:rPr>
      </w:pPr>
    </w:p>
    <w:p w14:paraId="1A494833" w14:textId="56217DBD" w:rsidR="00E71695" w:rsidRPr="001B73D0" w:rsidRDefault="00D429C6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2</w:t>
      </w:r>
      <w:r w:rsidR="00BD32FD" w:rsidRPr="001B73D0">
        <w:rPr>
          <w:rFonts w:cs="Times New Roman"/>
          <w:b/>
          <w:bCs/>
          <w:szCs w:val="24"/>
          <w:lang w:eastAsia="et-EE"/>
        </w:rPr>
        <w:t>4</w:t>
      </w:r>
      <w:r w:rsidR="00E71695" w:rsidRPr="001B73D0">
        <w:rPr>
          <w:rFonts w:cs="Times New Roman"/>
          <w:b/>
          <w:bCs/>
          <w:szCs w:val="24"/>
          <w:lang w:eastAsia="et-EE"/>
        </w:rPr>
        <w:t>)</w:t>
      </w:r>
      <w:r w:rsidR="00E71695" w:rsidRPr="001B73D0">
        <w:rPr>
          <w:rFonts w:cs="Times New Roman"/>
          <w:szCs w:val="24"/>
          <w:lang w:eastAsia="et-EE"/>
        </w:rPr>
        <w:t xml:space="preserve"> paragrahvi 53 </w:t>
      </w:r>
      <w:r w:rsidRPr="001B73D0">
        <w:rPr>
          <w:rFonts w:cs="Times New Roman"/>
          <w:szCs w:val="24"/>
          <w:lang w:eastAsia="et-EE"/>
        </w:rPr>
        <w:t>täiendatakse lõigetega 9</w:t>
      </w:r>
      <w:r w:rsidR="006A0B6F" w:rsidRPr="001B73D0">
        <w:rPr>
          <w:rFonts w:cs="Times New Roman"/>
          <w:szCs w:val="24"/>
          <w:lang w:eastAsia="et-EE"/>
        </w:rPr>
        <w:t>–1</w:t>
      </w:r>
      <w:r w:rsidR="00F94EA3" w:rsidRPr="001B73D0">
        <w:rPr>
          <w:rFonts w:cs="Times New Roman"/>
          <w:szCs w:val="24"/>
          <w:lang w:eastAsia="et-EE"/>
        </w:rPr>
        <w:t>2</w:t>
      </w:r>
      <w:r w:rsidR="006A0B6F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>järgmises sõnastuses</w:t>
      </w:r>
      <w:r w:rsidR="00E71695" w:rsidRPr="001B73D0">
        <w:rPr>
          <w:rFonts w:cs="Times New Roman"/>
          <w:szCs w:val="24"/>
          <w:lang w:eastAsia="et-EE"/>
        </w:rPr>
        <w:t>:</w:t>
      </w:r>
    </w:p>
    <w:p w14:paraId="79D9FD32" w14:textId="6B3B2FA9" w:rsidR="00E71695" w:rsidRPr="001B73D0" w:rsidDel="00375D91" w:rsidRDefault="00E71695" w:rsidP="00A27724">
      <w:pPr>
        <w:rPr>
          <w:del w:id="150" w:author="Aili Sandre" w:date="2024-02-28T13:21:00Z"/>
          <w:rFonts w:cs="Times New Roman"/>
          <w:szCs w:val="24"/>
          <w:lang w:eastAsia="et-EE"/>
        </w:rPr>
      </w:pPr>
    </w:p>
    <w:p w14:paraId="50671DC6" w14:textId="693B19C3" w:rsidR="006A0B6F" w:rsidRPr="001B73D0" w:rsidRDefault="00D429C6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</w:t>
      </w:r>
      <w:r w:rsidR="00E71695" w:rsidRPr="001B73D0">
        <w:rPr>
          <w:rFonts w:cs="Times New Roman"/>
          <w:szCs w:val="24"/>
        </w:rPr>
        <w:t>(</w:t>
      </w:r>
      <w:r w:rsidRPr="001B73D0">
        <w:rPr>
          <w:rFonts w:cs="Times New Roman"/>
          <w:szCs w:val="24"/>
        </w:rPr>
        <w:t>9</w:t>
      </w:r>
      <w:r w:rsidR="00E71695" w:rsidRPr="001B73D0">
        <w:rPr>
          <w:rFonts w:cs="Times New Roman"/>
          <w:szCs w:val="24"/>
        </w:rPr>
        <w:t>) Käesoleva seaduse § 9</w:t>
      </w:r>
      <w:r w:rsidR="00BE36B5" w:rsidRPr="001B73D0">
        <w:rPr>
          <w:rFonts w:cs="Times New Roman"/>
          <w:szCs w:val="24"/>
          <w:vertAlign w:val="superscript"/>
        </w:rPr>
        <w:t>1</w:t>
      </w:r>
      <w:r w:rsidR="00E71695" w:rsidRPr="001B73D0">
        <w:rPr>
          <w:rFonts w:cs="Times New Roman"/>
          <w:szCs w:val="24"/>
        </w:rPr>
        <w:t xml:space="preserve"> lõikes 7</w:t>
      </w:r>
      <w:r w:rsidR="00E1061E" w:rsidRPr="001B73D0">
        <w:rPr>
          <w:rFonts w:cs="Times New Roman"/>
          <w:szCs w:val="24"/>
        </w:rPr>
        <w:t>, § 9</w:t>
      </w:r>
      <w:r w:rsidR="00E1061E" w:rsidRPr="001B73D0">
        <w:rPr>
          <w:rFonts w:cs="Times New Roman"/>
          <w:szCs w:val="24"/>
          <w:vertAlign w:val="superscript"/>
        </w:rPr>
        <w:t>2</w:t>
      </w:r>
      <w:r w:rsidR="00E1061E" w:rsidRPr="001B73D0">
        <w:rPr>
          <w:rFonts w:cs="Times New Roman"/>
          <w:szCs w:val="24"/>
        </w:rPr>
        <w:t xml:space="preserve"> lõikes 3 ja § </w:t>
      </w:r>
      <w:r w:rsidR="00C825DF" w:rsidRPr="001B73D0">
        <w:rPr>
          <w:rFonts w:cs="Times New Roman"/>
          <w:szCs w:val="24"/>
        </w:rPr>
        <w:t>9</w:t>
      </w:r>
      <w:r w:rsidR="00C825DF" w:rsidRPr="001B73D0">
        <w:rPr>
          <w:rFonts w:cs="Times New Roman"/>
          <w:szCs w:val="24"/>
          <w:vertAlign w:val="superscript"/>
        </w:rPr>
        <w:t>3</w:t>
      </w:r>
      <w:r w:rsidR="00E1061E" w:rsidRPr="001B73D0">
        <w:rPr>
          <w:rFonts w:cs="Times New Roman"/>
          <w:szCs w:val="24"/>
        </w:rPr>
        <w:t xml:space="preserve"> lõikes 4</w:t>
      </w:r>
      <w:r w:rsidR="00E71695" w:rsidRPr="001B73D0">
        <w:rPr>
          <w:rFonts w:cs="Times New Roman"/>
          <w:szCs w:val="24"/>
        </w:rPr>
        <w:t xml:space="preserve"> nimetatud määruse</w:t>
      </w:r>
      <w:r w:rsidR="00E1061E" w:rsidRPr="001B73D0">
        <w:rPr>
          <w:rFonts w:cs="Times New Roman"/>
          <w:szCs w:val="24"/>
        </w:rPr>
        <w:t>d</w:t>
      </w:r>
      <w:r w:rsidR="00E71695" w:rsidRPr="001B73D0">
        <w:rPr>
          <w:rFonts w:cs="Times New Roman"/>
          <w:szCs w:val="24"/>
        </w:rPr>
        <w:t xml:space="preserve"> kehtestab Vabariigi Valitsus 2024. aasta 1. juuliks.</w:t>
      </w:r>
    </w:p>
    <w:p w14:paraId="71F603B6" w14:textId="3CD4CA14" w:rsidR="006A0B6F" w:rsidRPr="001B73D0" w:rsidRDefault="006A0B6F" w:rsidP="00360B08">
      <w:pPr>
        <w:rPr>
          <w:rFonts w:cs="Times New Roman"/>
          <w:szCs w:val="24"/>
        </w:rPr>
      </w:pPr>
    </w:p>
    <w:p w14:paraId="4A5938B5" w14:textId="66F3E0CF" w:rsidR="006A0B6F" w:rsidRPr="001B73D0" w:rsidRDefault="006A0B6F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(10) Käesoleva seaduse § 9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lõikes 1 nimetatud üleriigilise riskianalüüsi koostab Riigikantselei 2025. aasta 31. detsembriks.</w:t>
      </w:r>
    </w:p>
    <w:p w14:paraId="1345D078" w14:textId="77777777" w:rsidR="006A0B6F" w:rsidRPr="001B73D0" w:rsidRDefault="006A0B6F" w:rsidP="00360B08">
      <w:pPr>
        <w:rPr>
          <w:rFonts w:cs="Times New Roman"/>
          <w:szCs w:val="24"/>
        </w:rPr>
      </w:pPr>
    </w:p>
    <w:p w14:paraId="7AFB6F23" w14:textId="2DBB9C41" w:rsidR="00F94EA3" w:rsidRPr="001B73D0" w:rsidRDefault="006A0B6F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(11) Käesoleva seaduse § 9</w:t>
      </w:r>
      <w:r w:rsidRPr="001B73D0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 xml:space="preserve"> lõikes 1 nimetatud kohaliku omavalitsuse üksuse riskianalüüsi koostavad kohaliku omavalitsuse üksused 2025. aasta 30. juuniks.</w:t>
      </w:r>
    </w:p>
    <w:p w14:paraId="557AEEC7" w14:textId="77777777" w:rsidR="006933AA" w:rsidRPr="001B73D0" w:rsidRDefault="006933AA" w:rsidP="00360B08">
      <w:pPr>
        <w:rPr>
          <w:rFonts w:cs="Times New Roman"/>
          <w:szCs w:val="24"/>
        </w:rPr>
      </w:pPr>
    </w:p>
    <w:p w14:paraId="2BCB1CAA" w14:textId="6597B92E" w:rsidR="00E71695" w:rsidRPr="001B73D0" w:rsidRDefault="00F94EA3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(12) Käesoleva seaduse § </w:t>
      </w:r>
      <w:r w:rsidR="00C825DF" w:rsidRPr="001B73D0">
        <w:rPr>
          <w:rFonts w:cs="Times New Roman"/>
          <w:szCs w:val="24"/>
        </w:rPr>
        <w:t>9</w:t>
      </w:r>
      <w:r w:rsidR="00C825DF"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cs="Times New Roman"/>
          <w:szCs w:val="24"/>
        </w:rPr>
        <w:t xml:space="preserve"> lõikes 1 nimetatud </w:t>
      </w:r>
      <w:r w:rsidRPr="001B73D0">
        <w:rPr>
          <w:rFonts w:cs="Times New Roman"/>
          <w:szCs w:val="24"/>
          <w:lang w:eastAsia="et-EE"/>
        </w:rPr>
        <w:t>elutähtsa teenuse osutajate toimepidevuse strateegia</w:t>
      </w:r>
      <w:r w:rsidRPr="001B73D0">
        <w:rPr>
          <w:rFonts w:cs="Times New Roman"/>
          <w:szCs w:val="24"/>
        </w:rPr>
        <w:t xml:space="preserve"> koostab Riigikantselei 2025. aasta 31. detsembriks.</w:t>
      </w:r>
      <w:r w:rsidR="006A0B6F" w:rsidRPr="001B73D0">
        <w:rPr>
          <w:rFonts w:cs="Times New Roman"/>
          <w:szCs w:val="24"/>
        </w:rPr>
        <w:t>“;</w:t>
      </w:r>
      <w:del w:id="151" w:author="Aili Sandre" w:date="2024-02-28T13:21:00Z">
        <w:r w:rsidR="006A0B6F" w:rsidRPr="001B73D0" w:rsidDel="00375D91">
          <w:rPr>
            <w:rFonts w:cs="Times New Roman"/>
            <w:szCs w:val="24"/>
          </w:rPr>
          <w:delText xml:space="preserve"> </w:delText>
        </w:r>
      </w:del>
    </w:p>
    <w:p w14:paraId="22F7DB43" w14:textId="77777777" w:rsidR="00E71695" w:rsidRPr="001B73D0" w:rsidRDefault="00E71695" w:rsidP="00360B08">
      <w:pPr>
        <w:rPr>
          <w:rFonts w:cs="Times New Roman"/>
          <w:szCs w:val="24"/>
        </w:rPr>
      </w:pPr>
    </w:p>
    <w:p w14:paraId="72EF040D" w14:textId="5DE1A096" w:rsidR="006A0B6F" w:rsidRPr="001B73D0" w:rsidRDefault="006A0B6F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</w:t>
      </w:r>
      <w:r w:rsidR="00BD32FD" w:rsidRPr="001B73D0">
        <w:rPr>
          <w:rFonts w:cs="Times New Roman"/>
          <w:b/>
          <w:bCs/>
          <w:szCs w:val="24"/>
        </w:rPr>
        <w:t>5</w:t>
      </w:r>
      <w:r w:rsidRPr="001B73D0">
        <w:rPr>
          <w:rFonts w:cs="Times New Roman"/>
          <w:b/>
          <w:bCs/>
          <w:szCs w:val="24"/>
        </w:rPr>
        <w:t xml:space="preserve">) </w:t>
      </w:r>
      <w:r w:rsidRPr="001B73D0">
        <w:rPr>
          <w:rFonts w:cs="Times New Roman"/>
          <w:szCs w:val="24"/>
        </w:rPr>
        <w:t>paragrahvi 53 täiendatakse lõigetega 1</w:t>
      </w:r>
      <w:r w:rsidR="00981B71" w:rsidRPr="001B73D0">
        <w:rPr>
          <w:rFonts w:cs="Times New Roman"/>
          <w:szCs w:val="24"/>
        </w:rPr>
        <w:t>3</w:t>
      </w:r>
      <w:r w:rsidR="00D73885" w:rsidRPr="001B73D0">
        <w:rPr>
          <w:rFonts w:cs="Times New Roman"/>
          <w:szCs w:val="24"/>
        </w:rPr>
        <w:t>–2</w:t>
      </w:r>
      <w:r w:rsidR="00D267E2" w:rsidRPr="001B73D0">
        <w:rPr>
          <w:rFonts w:cs="Times New Roman"/>
          <w:szCs w:val="24"/>
        </w:rPr>
        <w:t>1</w:t>
      </w:r>
      <w:r w:rsidR="00D73885" w:rsidRPr="001B73D0">
        <w:rPr>
          <w:rFonts w:cs="Times New Roman"/>
          <w:szCs w:val="24"/>
        </w:rPr>
        <w:t xml:space="preserve"> järgmises sõnastuses:</w:t>
      </w:r>
    </w:p>
    <w:p w14:paraId="0BB3ECC3" w14:textId="326AAE87" w:rsidR="006A0B6F" w:rsidRPr="001B73D0" w:rsidDel="00375D91" w:rsidRDefault="006A0B6F" w:rsidP="00A27724">
      <w:pPr>
        <w:rPr>
          <w:del w:id="152" w:author="Aili Sandre" w:date="2024-02-28T13:22:00Z"/>
          <w:rFonts w:cs="Times New Roman"/>
          <w:szCs w:val="24"/>
        </w:rPr>
      </w:pPr>
    </w:p>
    <w:p w14:paraId="5BCBFBAE" w14:textId="647F547D" w:rsidR="00A8277D" w:rsidRPr="001B73D0" w:rsidRDefault="00E71695" w:rsidP="00360B08">
      <w:pPr>
        <w:rPr>
          <w:rFonts w:cs="Times New Roman"/>
          <w:szCs w:val="24"/>
        </w:rPr>
      </w:pPr>
      <w:bookmarkStart w:id="153" w:name="_Hlk157694692"/>
      <w:r w:rsidRPr="001B73D0">
        <w:rPr>
          <w:rFonts w:cs="Times New Roman"/>
          <w:szCs w:val="24"/>
        </w:rPr>
        <w:t>(</w:t>
      </w:r>
      <w:r w:rsidR="006A0B6F" w:rsidRPr="001B73D0">
        <w:rPr>
          <w:rFonts w:cs="Times New Roman"/>
          <w:szCs w:val="24"/>
        </w:rPr>
        <w:t>1</w:t>
      </w:r>
      <w:r w:rsidR="00981B71" w:rsidRPr="001B73D0">
        <w:rPr>
          <w:rFonts w:cs="Times New Roman"/>
          <w:szCs w:val="24"/>
        </w:rPr>
        <w:t>3</w:t>
      </w:r>
      <w:r w:rsidRPr="001B73D0">
        <w:rPr>
          <w:rFonts w:cs="Times New Roman"/>
          <w:szCs w:val="24"/>
        </w:rPr>
        <w:t xml:space="preserve">) Enne </w:t>
      </w:r>
      <w:r w:rsidR="00B81AAE" w:rsidRPr="001B73D0">
        <w:rPr>
          <w:rFonts w:cs="Times New Roman"/>
          <w:szCs w:val="24"/>
        </w:rPr>
        <w:t>2024. aasta 18. oktoobrit</w:t>
      </w:r>
      <w:r w:rsidRPr="001B73D0">
        <w:rPr>
          <w:rFonts w:cs="Times New Roman"/>
          <w:szCs w:val="24"/>
        </w:rPr>
        <w:t xml:space="preserve"> käesoleva seaduse § 38 lõike 2 tingimustele vastav isik loetakse</w:t>
      </w:r>
      <w:r w:rsidR="00F42D50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</w:rPr>
        <w:t>elutähtsa teenuse osutajaks</w:t>
      </w:r>
      <w:r w:rsidR="00A8277D" w:rsidRPr="001B73D0">
        <w:rPr>
          <w:rFonts w:cs="Times New Roman"/>
          <w:szCs w:val="24"/>
        </w:rPr>
        <w:t xml:space="preserve"> päevast, mil ta esmakordselt täitis </w:t>
      </w:r>
      <w:del w:id="154" w:author="Helen Uustalu" w:date="2024-02-28T11:32:00Z">
        <w:r w:rsidR="00A8277D" w:rsidRPr="001B73D0" w:rsidDel="003F6FC6">
          <w:rPr>
            <w:rFonts w:cs="Times New Roman"/>
            <w:szCs w:val="24"/>
          </w:rPr>
          <w:delText xml:space="preserve">käesoleva seaduse </w:delText>
        </w:r>
      </w:del>
      <w:r w:rsidR="00A8277D" w:rsidRPr="001B73D0">
        <w:rPr>
          <w:rFonts w:cs="Times New Roman"/>
          <w:szCs w:val="24"/>
        </w:rPr>
        <w:t>§ 38 lõike 2 tähenduses tingimused, mille täitmise korral loeti ettevõtjana tegutsev isik elutähtsa teenuse osutajaks.</w:t>
      </w:r>
    </w:p>
    <w:p w14:paraId="3A3902F2" w14:textId="2CFCEB3F" w:rsidR="00A8277D" w:rsidRPr="001B73D0" w:rsidRDefault="00A8277D" w:rsidP="00360B08">
      <w:pPr>
        <w:rPr>
          <w:rFonts w:cs="Times New Roman"/>
          <w:szCs w:val="24"/>
        </w:rPr>
      </w:pPr>
    </w:p>
    <w:p w14:paraId="429B0095" w14:textId="16F358CF" w:rsidR="00A8277D" w:rsidRPr="001B73D0" w:rsidRDefault="00A8277D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(14) Käesoleva paragrahvi lõikes 13 nimetud isikute elutähtsa </w:t>
      </w:r>
      <w:r w:rsidR="00D267E2" w:rsidRPr="001B73D0">
        <w:rPr>
          <w:rFonts w:cs="Times New Roman"/>
          <w:szCs w:val="24"/>
        </w:rPr>
        <w:t>teenuse</w:t>
      </w:r>
      <w:r w:rsidRPr="001B73D0">
        <w:rPr>
          <w:rFonts w:cs="Times New Roman"/>
          <w:szCs w:val="24"/>
        </w:rPr>
        <w:t xml:space="preserve"> osutajaks nimetamise kohta ei koostata käesoleva seaduse § 38 lõikes 1</w:t>
      </w:r>
      <w:r w:rsidR="003F6E3D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 xml:space="preserve"> nimetatud haldusakti </w:t>
      </w:r>
      <w:r w:rsidR="007B0E12">
        <w:rPr>
          <w:rFonts w:cs="Times New Roman"/>
          <w:szCs w:val="24"/>
        </w:rPr>
        <w:t>ega</w:t>
      </w:r>
      <w:r w:rsidRPr="001B73D0">
        <w:rPr>
          <w:rFonts w:cs="Times New Roman"/>
          <w:szCs w:val="24"/>
        </w:rPr>
        <w:t xml:space="preserve"> kohaldata </w:t>
      </w:r>
      <w:del w:id="155" w:author="Helen Uustalu" w:date="2024-02-28T11:33:00Z">
        <w:r w:rsidRPr="001B73D0" w:rsidDel="003F6FC6">
          <w:rPr>
            <w:rFonts w:cs="Times New Roman"/>
            <w:szCs w:val="24"/>
          </w:rPr>
          <w:delText xml:space="preserve">käesoleva seaduse </w:delText>
        </w:r>
      </w:del>
      <w:r w:rsidRPr="001B73D0">
        <w:rPr>
          <w:rFonts w:cs="Times New Roman"/>
          <w:szCs w:val="24"/>
        </w:rPr>
        <w:t>§ 38 lõike</w:t>
      </w:r>
      <w:r w:rsidR="005C54EA">
        <w:rPr>
          <w:rFonts w:cs="Times New Roman"/>
          <w:szCs w:val="24"/>
        </w:rPr>
        <w:t>s</w:t>
      </w:r>
      <w:r w:rsidRPr="001B73D0">
        <w:rPr>
          <w:rFonts w:cs="Times New Roman"/>
          <w:szCs w:val="24"/>
        </w:rPr>
        <w:t xml:space="preserve"> 1</w:t>
      </w:r>
      <w:r w:rsidR="003F6E3D">
        <w:rPr>
          <w:rFonts w:cs="Times New Roman"/>
          <w:szCs w:val="24"/>
          <w:vertAlign w:val="superscript"/>
        </w:rPr>
        <w:t>3</w:t>
      </w:r>
      <w:r w:rsidRPr="001B73D0">
        <w:rPr>
          <w:rFonts w:cs="Times New Roman"/>
          <w:szCs w:val="24"/>
        </w:rPr>
        <w:t xml:space="preserve"> sätestatud kohustuse täitmise tähtaegu.</w:t>
      </w:r>
    </w:p>
    <w:bookmarkEnd w:id="153"/>
    <w:p w14:paraId="2D2D8CE7" w14:textId="77777777" w:rsidR="00E71695" w:rsidRPr="001B73D0" w:rsidRDefault="00E71695" w:rsidP="00360B08">
      <w:pPr>
        <w:rPr>
          <w:rFonts w:cs="Times New Roman"/>
          <w:szCs w:val="24"/>
        </w:rPr>
      </w:pPr>
    </w:p>
    <w:p w14:paraId="47834F1C" w14:textId="434F57CD" w:rsidR="00E71695" w:rsidRPr="001B73D0" w:rsidRDefault="00E71695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</w:rPr>
        <w:t>(</w:t>
      </w:r>
      <w:r w:rsidR="00D267E2" w:rsidRPr="001B73D0">
        <w:rPr>
          <w:rFonts w:cs="Times New Roman"/>
          <w:szCs w:val="24"/>
        </w:rPr>
        <w:t>15</w:t>
      </w:r>
      <w:r w:rsidRPr="001B73D0">
        <w:rPr>
          <w:rFonts w:cs="Times New Roman"/>
          <w:szCs w:val="24"/>
        </w:rPr>
        <w:t xml:space="preserve">) </w:t>
      </w:r>
      <w:r w:rsidRPr="001B73D0">
        <w:rPr>
          <w:rFonts w:cs="Times New Roman"/>
          <w:szCs w:val="24"/>
          <w:lang w:eastAsia="et-EE"/>
        </w:rPr>
        <w:t>Elutähtsa teenuse toimepidevust korraldav asutus</w:t>
      </w:r>
      <w:r w:rsidR="00D91BBD" w:rsidRPr="001B73D0">
        <w:rPr>
          <w:rFonts w:cs="Times New Roman"/>
          <w:szCs w:val="24"/>
          <w:lang w:eastAsia="et-EE"/>
        </w:rPr>
        <w:t xml:space="preserve"> või tema käesoleva seaduse § 37 lõike 5 alusel </w:t>
      </w:r>
      <w:r w:rsidR="00F42D50" w:rsidRPr="001B73D0">
        <w:rPr>
          <w:rFonts w:cs="Times New Roman"/>
          <w:szCs w:val="24"/>
          <w:lang w:eastAsia="et-EE"/>
        </w:rPr>
        <w:t xml:space="preserve">määratud </w:t>
      </w:r>
      <w:r w:rsidR="00D91BBD" w:rsidRPr="001B73D0">
        <w:rPr>
          <w:rFonts w:cs="Times New Roman"/>
          <w:szCs w:val="24"/>
          <w:lang w:eastAsia="et-EE"/>
        </w:rPr>
        <w:t>asutus</w:t>
      </w:r>
      <w:r w:rsidRPr="001B73D0">
        <w:rPr>
          <w:rFonts w:cs="Times New Roman"/>
          <w:szCs w:val="24"/>
          <w:lang w:eastAsia="et-EE"/>
        </w:rPr>
        <w:t xml:space="preserve"> esitab tsiviiltoetuse registrisse § 38 lõikes 1</w:t>
      </w:r>
      <w:r w:rsidRPr="001B73D0">
        <w:rPr>
          <w:rFonts w:cs="Times New Roman"/>
          <w:szCs w:val="24"/>
          <w:vertAlign w:val="superscript"/>
          <w:lang w:eastAsia="et-EE"/>
        </w:rPr>
        <w:t>1</w:t>
      </w:r>
      <w:r w:rsidRPr="001B73D0">
        <w:rPr>
          <w:rFonts w:cs="Times New Roman"/>
          <w:szCs w:val="24"/>
          <w:lang w:eastAsia="et-EE"/>
        </w:rPr>
        <w:t xml:space="preserve"> nimetatud andmed elutähtsa teenuse osutaja kohta, kes vastas enne </w:t>
      </w:r>
      <w:r w:rsidR="00B81AAE" w:rsidRPr="001B73D0">
        <w:rPr>
          <w:rFonts w:cs="Times New Roman"/>
          <w:szCs w:val="24"/>
        </w:rPr>
        <w:t xml:space="preserve">2024. aasta 18. oktoobrit </w:t>
      </w:r>
      <w:r w:rsidRPr="001B73D0">
        <w:rPr>
          <w:rFonts w:cs="Times New Roman"/>
          <w:szCs w:val="24"/>
          <w:lang w:eastAsia="et-EE"/>
        </w:rPr>
        <w:t>§ 38 lõike 2 tingimustele, hiljemalt 2024. aasta 31. detsembriks.</w:t>
      </w:r>
    </w:p>
    <w:p w14:paraId="299801D2" w14:textId="77777777" w:rsidR="00E71695" w:rsidRPr="001B73D0" w:rsidRDefault="00E71695" w:rsidP="00360B08">
      <w:pPr>
        <w:rPr>
          <w:rFonts w:cs="Times New Roman"/>
          <w:szCs w:val="24"/>
        </w:rPr>
      </w:pPr>
    </w:p>
    <w:p w14:paraId="478A9534" w14:textId="3F3CD74C" w:rsidR="00E71695" w:rsidRPr="001B73D0" w:rsidRDefault="00E71695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</w:t>
      </w:r>
      <w:r w:rsidR="00D267E2" w:rsidRPr="001B73D0">
        <w:rPr>
          <w:rFonts w:cs="Times New Roman"/>
          <w:szCs w:val="24"/>
        </w:rPr>
        <w:t>16</w:t>
      </w:r>
      <w:r w:rsidRPr="001B73D0">
        <w:rPr>
          <w:rFonts w:cs="Times New Roman"/>
          <w:szCs w:val="24"/>
        </w:rPr>
        <w:t>) Elutähtsa teenuse toimepidevust korraldav asutus kehtestab käesoleva seaduse § 37 lõikes</w:t>
      </w:r>
      <w:ins w:id="156" w:author="Aili Sandre" w:date="2024-02-28T13:23:00Z">
        <w:r w:rsidR="00375D91">
          <w:rPr>
            <w:rFonts w:cs="Times New Roman"/>
            <w:szCs w:val="24"/>
          </w:rPr>
          <w:t> </w:t>
        </w:r>
      </w:ins>
      <w:del w:id="157" w:author="Aili Sandre" w:date="2024-02-28T13:23:00Z">
        <w:r w:rsidRPr="001B73D0" w:rsidDel="00375D91">
          <w:rPr>
            <w:rFonts w:cs="Times New Roman"/>
            <w:szCs w:val="24"/>
          </w:rPr>
          <w:delText xml:space="preserve"> </w:delText>
        </w:r>
      </w:del>
      <w:r w:rsidRPr="001B73D0">
        <w:rPr>
          <w:rFonts w:cs="Times New Roman"/>
          <w:szCs w:val="24"/>
        </w:rPr>
        <w:t xml:space="preserve">2 nimetatud ja </w:t>
      </w:r>
      <w:del w:id="158" w:author="Helen Uustalu" w:date="2024-02-28T11:34:00Z">
        <w:r w:rsidR="006A0B6F" w:rsidRPr="001B73D0" w:rsidDel="003F6FC6">
          <w:rPr>
            <w:rFonts w:cs="Times New Roman"/>
            <w:szCs w:val="24"/>
          </w:rPr>
          <w:delText xml:space="preserve">sama paragrahvi </w:delText>
        </w:r>
      </w:del>
      <w:r w:rsidR="006A0B6F" w:rsidRPr="001B73D0">
        <w:rPr>
          <w:rFonts w:cs="Times New Roman"/>
          <w:szCs w:val="24"/>
        </w:rPr>
        <w:t>lõikes 3</w:t>
      </w:r>
      <w:r w:rsidRPr="001B73D0">
        <w:rPr>
          <w:rFonts w:cs="Times New Roman"/>
          <w:szCs w:val="24"/>
        </w:rPr>
        <w:t xml:space="preserve"> sätestatud nõuetele vastava määruse 2025. aasta 1. juuliks.</w:t>
      </w:r>
    </w:p>
    <w:p w14:paraId="0093E4EE" w14:textId="77777777" w:rsidR="00E71695" w:rsidRPr="001B73D0" w:rsidRDefault="00E71695" w:rsidP="00360B08">
      <w:pPr>
        <w:rPr>
          <w:rFonts w:cs="Times New Roman"/>
          <w:szCs w:val="24"/>
        </w:rPr>
      </w:pPr>
    </w:p>
    <w:p w14:paraId="44C23D07" w14:textId="2D889ACB" w:rsidR="00E71695" w:rsidRPr="001B73D0" w:rsidRDefault="00E71695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</w:t>
      </w:r>
      <w:r w:rsidR="00981B71" w:rsidRPr="001B73D0">
        <w:rPr>
          <w:rFonts w:cs="Times New Roman"/>
          <w:szCs w:val="24"/>
        </w:rPr>
        <w:t>1</w:t>
      </w:r>
      <w:r w:rsidR="00D267E2" w:rsidRPr="001B73D0">
        <w:rPr>
          <w:rFonts w:cs="Times New Roman"/>
          <w:szCs w:val="24"/>
        </w:rPr>
        <w:t>7</w:t>
      </w:r>
      <w:r w:rsidRPr="001B73D0">
        <w:rPr>
          <w:rFonts w:cs="Times New Roman"/>
          <w:szCs w:val="24"/>
        </w:rPr>
        <w:t xml:space="preserve">) Elutähtsa teenuse toimepidevust korraldav asutus selgitab välja käesoleva seaduse § 38 lõike 2 tingimustele vastavad elutähtsa teenuse osutajad ja määrab </w:t>
      </w:r>
      <w:r w:rsidR="00F42D50" w:rsidRPr="001B73D0">
        <w:rPr>
          <w:rFonts w:cs="Times New Roman"/>
          <w:szCs w:val="24"/>
        </w:rPr>
        <w:t xml:space="preserve">nad elutähtsa teenuse osutajaks </w:t>
      </w:r>
      <w:r w:rsidRPr="001B73D0">
        <w:rPr>
          <w:rFonts w:cs="Times New Roman"/>
          <w:szCs w:val="24"/>
        </w:rPr>
        <w:t>§ 38 lõikes 1</w:t>
      </w:r>
      <w:r w:rsidR="003F6E3D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 xml:space="preserve"> nimetatud haldusaktiga hiljemalt 2026. aasta 28. veebruariks.</w:t>
      </w:r>
      <w:del w:id="159" w:author="Aili Sandre" w:date="2024-02-28T13:24:00Z">
        <w:r w:rsidRPr="001B73D0" w:rsidDel="00375D91">
          <w:rPr>
            <w:rFonts w:cs="Times New Roman"/>
            <w:szCs w:val="24"/>
          </w:rPr>
          <w:delText xml:space="preserve"> </w:delText>
        </w:r>
      </w:del>
    </w:p>
    <w:p w14:paraId="6AAC02B8" w14:textId="77777777" w:rsidR="00E71695" w:rsidRPr="001B73D0" w:rsidRDefault="00E71695" w:rsidP="00360B08">
      <w:pPr>
        <w:rPr>
          <w:rFonts w:cs="Times New Roman"/>
          <w:szCs w:val="24"/>
        </w:rPr>
      </w:pPr>
    </w:p>
    <w:p w14:paraId="63F13597" w14:textId="346FA8D0" w:rsidR="00E71695" w:rsidRPr="001B73D0" w:rsidRDefault="00E71695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</w:t>
      </w:r>
      <w:r w:rsidR="00981B71" w:rsidRPr="001B73D0">
        <w:rPr>
          <w:rFonts w:cs="Times New Roman"/>
          <w:szCs w:val="24"/>
        </w:rPr>
        <w:t>1</w:t>
      </w:r>
      <w:r w:rsidR="00D267E2" w:rsidRPr="001B73D0">
        <w:rPr>
          <w:rFonts w:cs="Times New Roman"/>
          <w:szCs w:val="24"/>
        </w:rPr>
        <w:t>8</w:t>
      </w:r>
      <w:r w:rsidRPr="001B73D0">
        <w:rPr>
          <w:rFonts w:cs="Times New Roman"/>
          <w:szCs w:val="24"/>
        </w:rPr>
        <w:t xml:space="preserve">) Enne </w:t>
      </w:r>
      <w:r w:rsidR="00B81AAE" w:rsidRPr="001B73D0">
        <w:rPr>
          <w:rFonts w:cs="Times New Roman"/>
          <w:szCs w:val="24"/>
        </w:rPr>
        <w:t xml:space="preserve">2024. aasta 18. oktoobrit </w:t>
      </w:r>
      <w:r w:rsidRPr="001B73D0">
        <w:rPr>
          <w:rFonts w:cs="Times New Roman"/>
          <w:szCs w:val="24"/>
        </w:rPr>
        <w:t xml:space="preserve">koostatud elutähtsa teenuse osutaja toimepidevuse riskianalüüs ja plaan kehtib kuni käesoleva paragrahvi lõikes </w:t>
      </w:r>
      <w:r w:rsidR="00981B71" w:rsidRPr="001B73D0">
        <w:rPr>
          <w:rFonts w:cs="Times New Roman"/>
          <w:szCs w:val="24"/>
        </w:rPr>
        <w:t>1</w:t>
      </w:r>
      <w:r w:rsidR="005C54EA">
        <w:rPr>
          <w:rFonts w:cs="Times New Roman"/>
          <w:szCs w:val="24"/>
        </w:rPr>
        <w:t>9</w:t>
      </w:r>
      <w:r w:rsidR="00981B71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</w:rPr>
        <w:t>nimetatud toimepidevuse riskianalüüsi ja plaani kinnitamiseni käesoleva seaduse § 40 kohaselt.</w:t>
      </w:r>
    </w:p>
    <w:p w14:paraId="37A1DF83" w14:textId="77777777" w:rsidR="00E71695" w:rsidRPr="001B73D0" w:rsidRDefault="00E71695" w:rsidP="00360B08">
      <w:pPr>
        <w:rPr>
          <w:rFonts w:cs="Times New Roman"/>
          <w:szCs w:val="24"/>
        </w:rPr>
      </w:pPr>
    </w:p>
    <w:p w14:paraId="58086F84" w14:textId="0594D9A7" w:rsidR="00E71695" w:rsidRPr="001B73D0" w:rsidRDefault="00E71695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</w:t>
      </w:r>
      <w:r w:rsidR="00981B71" w:rsidRPr="001B73D0">
        <w:rPr>
          <w:rFonts w:cs="Times New Roman"/>
          <w:szCs w:val="24"/>
        </w:rPr>
        <w:t>1</w:t>
      </w:r>
      <w:r w:rsidR="00D267E2" w:rsidRPr="001B73D0">
        <w:rPr>
          <w:rFonts w:cs="Times New Roman"/>
          <w:szCs w:val="24"/>
        </w:rPr>
        <w:t>9</w:t>
      </w:r>
      <w:r w:rsidRPr="001B73D0">
        <w:rPr>
          <w:rFonts w:cs="Times New Roman"/>
          <w:szCs w:val="24"/>
        </w:rPr>
        <w:t xml:space="preserve">) Käesoleva paragrahvi lõikes </w:t>
      </w:r>
      <w:r w:rsidR="00981B71" w:rsidRPr="001B73D0">
        <w:rPr>
          <w:rFonts w:cs="Times New Roman"/>
          <w:szCs w:val="24"/>
        </w:rPr>
        <w:t xml:space="preserve">13 </w:t>
      </w:r>
      <w:r w:rsidRPr="001B73D0">
        <w:rPr>
          <w:rFonts w:cs="Times New Roman"/>
          <w:szCs w:val="24"/>
        </w:rPr>
        <w:t>nimetatud isik koostab käesoleva seaduse ja selle alusel kehtestatud nõuetele vastava elutähtsa teenuse toimepidevuse riskianalüüsi ja plaani hiljemalt 2026. aasta 31. detsembriks.</w:t>
      </w:r>
      <w:del w:id="160" w:author="Aili Sandre" w:date="2024-02-28T13:24:00Z">
        <w:r w:rsidRPr="001B73D0" w:rsidDel="00375D91">
          <w:rPr>
            <w:rFonts w:cs="Times New Roman"/>
            <w:szCs w:val="24"/>
          </w:rPr>
          <w:delText xml:space="preserve"> </w:delText>
        </w:r>
      </w:del>
    </w:p>
    <w:p w14:paraId="7D754B65" w14:textId="77777777" w:rsidR="00E71695" w:rsidRPr="001B73D0" w:rsidRDefault="00E71695" w:rsidP="00360B08">
      <w:pPr>
        <w:rPr>
          <w:rFonts w:cs="Times New Roman"/>
          <w:szCs w:val="24"/>
        </w:rPr>
      </w:pPr>
    </w:p>
    <w:p w14:paraId="17DA5E26" w14:textId="6FFBA2FD" w:rsidR="00E71695" w:rsidRPr="001B73D0" w:rsidRDefault="00E71695" w:rsidP="00360B08">
      <w:pPr>
        <w:rPr>
          <w:rFonts w:cs="Times New Roman"/>
          <w:szCs w:val="24"/>
        </w:rPr>
      </w:pPr>
      <w:bookmarkStart w:id="161" w:name="_Hlk152096067"/>
      <w:r w:rsidRPr="001B73D0">
        <w:rPr>
          <w:rFonts w:cs="Times New Roman"/>
          <w:szCs w:val="24"/>
        </w:rPr>
        <w:t>(</w:t>
      </w:r>
      <w:r w:rsidR="00981B71" w:rsidRPr="001B73D0">
        <w:rPr>
          <w:rFonts w:cs="Times New Roman"/>
          <w:szCs w:val="24"/>
        </w:rPr>
        <w:t>20</w:t>
      </w:r>
      <w:r w:rsidRPr="001B73D0">
        <w:rPr>
          <w:rFonts w:cs="Times New Roman"/>
          <w:szCs w:val="24"/>
        </w:rPr>
        <w:t xml:space="preserve">) </w:t>
      </w:r>
      <w:r w:rsidR="000F42FB" w:rsidRPr="001B73D0">
        <w:rPr>
          <w:rFonts w:cs="Times New Roman"/>
          <w:szCs w:val="24"/>
        </w:rPr>
        <w:t xml:space="preserve">Elutähtsa teenuse osutaja </w:t>
      </w:r>
      <w:r w:rsidRPr="001B73D0">
        <w:rPr>
          <w:rFonts w:cs="Times New Roman"/>
          <w:szCs w:val="24"/>
        </w:rPr>
        <w:t>teeb käesoleva seaduse §</w:t>
      </w:r>
      <w:r w:rsidR="00981B71" w:rsidRPr="001B73D0">
        <w:rPr>
          <w:rFonts w:cs="Times New Roman"/>
          <w:szCs w:val="24"/>
        </w:rPr>
        <w:t>-s</w:t>
      </w:r>
      <w:r w:rsidRPr="001B73D0">
        <w:rPr>
          <w:rFonts w:cs="Times New Roman"/>
          <w:szCs w:val="24"/>
        </w:rPr>
        <w:t xml:space="preserve"> 41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nimetatud taustakontrolli esmakordselt </w:t>
      </w:r>
      <w:r w:rsidR="000F42FB" w:rsidRPr="001B73D0">
        <w:rPr>
          <w:rFonts w:cs="Times New Roman"/>
          <w:szCs w:val="24"/>
        </w:rPr>
        <w:t xml:space="preserve">kuue </w:t>
      </w:r>
      <w:r w:rsidR="00B81AAE" w:rsidRPr="001B73D0">
        <w:rPr>
          <w:rFonts w:cs="Times New Roman"/>
          <w:szCs w:val="24"/>
        </w:rPr>
        <w:t>kuu jooksul p</w:t>
      </w:r>
      <w:ins w:id="162" w:author="Aili Sandre" w:date="2024-02-28T13:24:00Z">
        <w:r w:rsidR="00375D91">
          <w:rPr>
            <w:rFonts w:cs="Times New Roman"/>
            <w:szCs w:val="24"/>
          </w:rPr>
          <w:t>ärast</w:t>
        </w:r>
      </w:ins>
      <w:del w:id="163" w:author="Aili Sandre" w:date="2024-02-28T13:24:00Z">
        <w:r w:rsidR="00B81AAE" w:rsidRPr="001B73D0" w:rsidDel="00375D91">
          <w:rPr>
            <w:rFonts w:cs="Times New Roman"/>
            <w:szCs w:val="24"/>
          </w:rPr>
          <w:delText>eale</w:delText>
        </w:r>
      </w:del>
      <w:r w:rsidR="00B81AAE" w:rsidRPr="001B73D0">
        <w:rPr>
          <w:rFonts w:cs="Times New Roman"/>
          <w:szCs w:val="24"/>
        </w:rPr>
        <w:t xml:space="preserve"> käesoleva </w:t>
      </w:r>
      <w:r w:rsidR="000F42FB" w:rsidRPr="001B73D0">
        <w:rPr>
          <w:rFonts w:cs="Times New Roman"/>
          <w:szCs w:val="24"/>
        </w:rPr>
        <w:t>seaduse</w:t>
      </w:r>
      <w:ins w:id="164" w:author="Helen Uustalu" w:date="2024-02-28T11:37:00Z">
        <w:r w:rsidR="001B4FCC">
          <w:rPr>
            <w:rFonts w:cs="Times New Roman"/>
            <w:szCs w:val="24"/>
          </w:rPr>
          <w:t xml:space="preserve"> </w:t>
        </w:r>
        <w:commentRangeStart w:id="165"/>
        <w:r w:rsidR="001B4FCC">
          <w:rPr>
            <w:rFonts w:cs="Times New Roman"/>
            <w:szCs w:val="24"/>
          </w:rPr>
          <w:t>2024. aasta 18. oktoobril jõustunud redaktsiooni</w:t>
        </w:r>
      </w:ins>
      <w:commentRangeEnd w:id="165"/>
      <w:ins w:id="166" w:author="Helen Uustalu" w:date="2024-02-28T11:38:00Z">
        <w:r w:rsidR="001B4FCC">
          <w:rPr>
            <w:rStyle w:val="Kommentaariviide"/>
            <w:rFonts w:eastAsia="Times New Roman" w:cs="Times New Roman"/>
            <w:lang w:eastAsia="da-DK"/>
          </w:rPr>
          <w:commentReference w:id="165"/>
        </w:r>
      </w:ins>
      <w:r w:rsidR="000F42FB" w:rsidRPr="001B73D0">
        <w:rPr>
          <w:rFonts w:cs="Times New Roman"/>
          <w:szCs w:val="24"/>
        </w:rPr>
        <w:t xml:space="preserve"> nõuetele vastava</w:t>
      </w:r>
      <w:r w:rsidR="00B81AAE" w:rsidRPr="001B73D0">
        <w:rPr>
          <w:rFonts w:cs="Times New Roman"/>
          <w:szCs w:val="24"/>
        </w:rPr>
        <w:t xml:space="preserve"> </w:t>
      </w:r>
      <w:r w:rsidR="00981B71" w:rsidRPr="001B73D0">
        <w:rPr>
          <w:rFonts w:cs="Times New Roman"/>
          <w:szCs w:val="24"/>
        </w:rPr>
        <w:t xml:space="preserve">elutähtsa teenuse </w:t>
      </w:r>
      <w:r w:rsidR="00B81AAE" w:rsidRPr="001B73D0">
        <w:rPr>
          <w:rFonts w:cs="Times New Roman"/>
          <w:szCs w:val="24"/>
        </w:rPr>
        <w:t xml:space="preserve">toimepidevuse riskianalüüsi </w:t>
      </w:r>
      <w:r w:rsidR="00981B71" w:rsidRPr="001B73D0">
        <w:rPr>
          <w:rFonts w:cs="Times New Roman"/>
          <w:szCs w:val="24"/>
        </w:rPr>
        <w:t xml:space="preserve">kinnitamist </w:t>
      </w:r>
      <w:del w:id="167" w:author="Aili Sandre" w:date="2024-02-28T13:25:00Z">
        <w:r w:rsidR="00B81AAE" w:rsidRPr="001B73D0" w:rsidDel="00375D91">
          <w:rPr>
            <w:rFonts w:cs="Times New Roman"/>
            <w:szCs w:val="24"/>
          </w:rPr>
          <w:delText xml:space="preserve">käesoleva seaduse </w:delText>
        </w:r>
      </w:del>
      <w:r w:rsidR="00B81AAE" w:rsidRPr="001B73D0">
        <w:rPr>
          <w:rFonts w:cs="Times New Roman"/>
          <w:szCs w:val="24"/>
        </w:rPr>
        <w:t>§ 40 kohaselt.</w:t>
      </w:r>
    </w:p>
    <w:p w14:paraId="30C66A6B" w14:textId="77777777" w:rsidR="00185284" w:rsidRPr="001B73D0" w:rsidRDefault="00185284" w:rsidP="00360B08">
      <w:pPr>
        <w:rPr>
          <w:rFonts w:cs="Times New Roman"/>
          <w:szCs w:val="24"/>
        </w:rPr>
      </w:pPr>
    </w:p>
    <w:p w14:paraId="1E70AE14" w14:textId="0CBA8736" w:rsidR="00185284" w:rsidRPr="001B73D0" w:rsidRDefault="00185284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(21) </w:t>
      </w:r>
      <w:bookmarkStart w:id="168" w:name="_Hlk158899918"/>
      <w:r w:rsidRPr="001B73D0">
        <w:rPr>
          <w:rFonts w:cs="Times New Roman"/>
          <w:szCs w:val="24"/>
          <w:lang w:eastAsia="et-EE"/>
        </w:rPr>
        <w:t xml:space="preserve">Elutähtsa teenuse toimepidevust korraldav asutus, kes peab koostama </w:t>
      </w:r>
      <w:r w:rsidRPr="001B73D0">
        <w:rPr>
          <w:rFonts w:cs="Times New Roman"/>
          <w:szCs w:val="24"/>
        </w:rPr>
        <w:t>hädaolukorra lahendamise plaani esmakordselt, koostab selle 2026. aasta 31</w:t>
      </w:r>
      <w:r w:rsidR="007B0E12">
        <w:rPr>
          <w:rFonts w:cs="Times New Roman"/>
          <w:szCs w:val="24"/>
        </w:rPr>
        <w:t>.</w:t>
      </w:r>
      <w:r w:rsidRPr="001B73D0">
        <w:rPr>
          <w:rFonts w:cs="Times New Roman"/>
          <w:szCs w:val="24"/>
        </w:rPr>
        <w:t xml:space="preserve"> detsembriks.</w:t>
      </w:r>
      <w:r w:rsidR="005C54EA">
        <w:rPr>
          <w:rFonts w:cs="Times New Roman"/>
          <w:szCs w:val="24"/>
        </w:rPr>
        <w:t>“;</w:t>
      </w:r>
      <w:del w:id="169" w:author="Aili Sandre" w:date="2024-02-28T13:25:00Z">
        <w:r w:rsidRPr="001B73D0" w:rsidDel="00375D91">
          <w:rPr>
            <w:rFonts w:cs="Times New Roman"/>
            <w:szCs w:val="24"/>
          </w:rPr>
          <w:delText xml:space="preserve"> </w:delText>
        </w:r>
      </w:del>
    </w:p>
    <w:bookmarkEnd w:id="161"/>
    <w:bookmarkEnd w:id="168"/>
    <w:p w14:paraId="18982A03" w14:textId="77777777" w:rsidR="00C862DA" w:rsidRPr="001B73D0" w:rsidRDefault="00C862DA" w:rsidP="00360B08">
      <w:pPr>
        <w:rPr>
          <w:rFonts w:cs="Times New Roman"/>
          <w:b/>
          <w:bCs/>
          <w:szCs w:val="24"/>
          <w:lang w:eastAsia="et-EE"/>
        </w:rPr>
      </w:pPr>
    </w:p>
    <w:p w14:paraId="727F65CB" w14:textId="33DA8E08" w:rsidR="00922371" w:rsidRPr="001B73D0" w:rsidRDefault="00D429C6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2</w:t>
      </w:r>
      <w:r w:rsidR="00BD32FD" w:rsidRPr="001B73D0">
        <w:rPr>
          <w:rFonts w:cs="Times New Roman"/>
          <w:b/>
          <w:bCs/>
          <w:szCs w:val="24"/>
          <w:lang w:eastAsia="et-EE"/>
        </w:rPr>
        <w:t>6</w:t>
      </w:r>
      <w:r w:rsidR="00922371" w:rsidRPr="001B73D0">
        <w:rPr>
          <w:rFonts w:cs="Times New Roman"/>
          <w:b/>
          <w:bCs/>
          <w:szCs w:val="24"/>
          <w:lang w:eastAsia="et-EE"/>
        </w:rPr>
        <w:t>)</w:t>
      </w:r>
      <w:r w:rsidR="00922371" w:rsidRPr="001B73D0">
        <w:rPr>
          <w:rFonts w:cs="Times New Roman"/>
          <w:szCs w:val="24"/>
          <w:lang w:eastAsia="et-EE"/>
        </w:rPr>
        <w:t xml:space="preserve"> </w:t>
      </w:r>
      <w:bookmarkStart w:id="170" w:name="_Hlk151849711"/>
      <w:r w:rsidR="00922371" w:rsidRPr="001B73D0">
        <w:rPr>
          <w:rFonts w:cs="Times New Roman"/>
          <w:szCs w:val="24"/>
          <w:lang w:eastAsia="et-EE"/>
        </w:rPr>
        <w:t>seadust täiendatakse normitehnilise märkusega järgmises sõnastuses:</w:t>
      </w:r>
    </w:p>
    <w:p w14:paraId="3067FF1A" w14:textId="3CB30667" w:rsidR="00903C52" w:rsidRPr="001B73D0" w:rsidDel="00375D91" w:rsidRDefault="00903C52" w:rsidP="00A27724">
      <w:pPr>
        <w:rPr>
          <w:del w:id="171" w:author="Aili Sandre" w:date="2024-02-28T13:25:00Z"/>
          <w:rFonts w:cs="Times New Roman"/>
          <w:szCs w:val="24"/>
          <w:lang w:eastAsia="et-EE"/>
        </w:rPr>
      </w:pPr>
      <w:bookmarkStart w:id="172" w:name="_Hlk152096207"/>
    </w:p>
    <w:p w14:paraId="0E50595E" w14:textId="3F9ACAEF" w:rsidR="00922371" w:rsidRPr="001B73D0" w:rsidRDefault="00922371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„Euroopa Parlamendi ja nõukogu direktiiv (EL) 2022/2557, mis käsitleb elutähtsa teenuse osutajate toimepidevust ja millega tunnistatakse kehtetuks nõukogu direktiiv 2008/114/EÜ (</w:t>
      </w:r>
      <w:r w:rsidR="00DE062D" w:rsidRPr="001B73D0">
        <w:rPr>
          <w:rFonts w:cs="Times New Roman"/>
          <w:szCs w:val="24"/>
          <w:lang w:eastAsia="et-EE"/>
        </w:rPr>
        <w:t>ELT L 333, 27.12.2022, lk 164–198).“.</w:t>
      </w:r>
      <w:bookmarkEnd w:id="172"/>
    </w:p>
    <w:bookmarkEnd w:id="146"/>
    <w:bookmarkEnd w:id="170"/>
    <w:p w14:paraId="657AE0FE" w14:textId="77777777" w:rsidR="008F157C" w:rsidRPr="001B73D0" w:rsidRDefault="008F157C" w:rsidP="00360B08">
      <w:pPr>
        <w:rPr>
          <w:rFonts w:cs="Times New Roman"/>
          <w:b/>
          <w:szCs w:val="24"/>
        </w:rPr>
      </w:pPr>
    </w:p>
    <w:p w14:paraId="0F581DC9" w14:textId="2C9EDC6C" w:rsidR="00D61260" w:rsidRPr="001B73D0" w:rsidRDefault="00D61260" w:rsidP="00360B08">
      <w:pPr>
        <w:rPr>
          <w:rFonts w:cs="Times New Roman"/>
          <w:b/>
          <w:szCs w:val="24"/>
        </w:rPr>
      </w:pPr>
      <w:r w:rsidRPr="001B73D0">
        <w:rPr>
          <w:rFonts w:cs="Times New Roman"/>
          <w:b/>
          <w:szCs w:val="24"/>
        </w:rPr>
        <w:t>§ 2. Ehitusseadustiku muutmine</w:t>
      </w:r>
    </w:p>
    <w:p w14:paraId="67C00D0D" w14:textId="77777777" w:rsidR="00562D07" w:rsidRPr="001B73D0" w:rsidRDefault="00562D07" w:rsidP="00360B08">
      <w:pPr>
        <w:rPr>
          <w:rFonts w:cs="Times New Roman"/>
          <w:szCs w:val="24"/>
          <w:lang w:eastAsia="et-EE"/>
        </w:rPr>
      </w:pPr>
    </w:p>
    <w:p w14:paraId="24A3EE0E" w14:textId="7DD1FFF6" w:rsidR="00C35E63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Ehitusseadustiku</w:t>
      </w:r>
      <w:r w:rsidR="00C35E63" w:rsidRPr="001B73D0">
        <w:rPr>
          <w:rFonts w:cs="Times New Roman"/>
          <w:szCs w:val="24"/>
          <w:lang w:eastAsia="et-EE"/>
        </w:rPr>
        <w:t>s tehakse järgmised muudatused:</w:t>
      </w:r>
    </w:p>
    <w:p w14:paraId="2D80F882" w14:textId="77777777" w:rsidR="00C35E63" w:rsidRPr="001B73D0" w:rsidRDefault="00C35E63" w:rsidP="00360B08">
      <w:pPr>
        <w:rPr>
          <w:rFonts w:cs="Times New Roman"/>
          <w:szCs w:val="24"/>
          <w:lang w:eastAsia="et-EE"/>
        </w:rPr>
      </w:pPr>
    </w:p>
    <w:p w14:paraId="11E7C382" w14:textId="411A0C95" w:rsidR="00D61260" w:rsidRPr="001B73D0" w:rsidRDefault="00C35E63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  <w:lang w:eastAsia="et-EE"/>
        </w:rPr>
        <w:t>1)</w:t>
      </w:r>
      <w:r w:rsidRPr="001B73D0">
        <w:rPr>
          <w:rFonts w:cs="Times New Roman"/>
          <w:szCs w:val="24"/>
          <w:lang w:eastAsia="et-EE"/>
        </w:rPr>
        <w:t xml:space="preserve"> paragrahvi</w:t>
      </w:r>
      <w:r w:rsidR="00D61260" w:rsidRPr="001B73D0">
        <w:rPr>
          <w:rFonts w:cs="Times New Roman"/>
          <w:szCs w:val="24"/>
          <w:lang w:eastAsia="et-EE"/>
        </w:rPr>
        <w:t xml:space="preserve"> </w:t>
      </w:r>
      <w:r w:rsidR="00D61260" w:rsidRPr="001B73D0">
        <w:rPr>
          <w:rFonts w:cs="Times New Roman"/>
          <w:szCs w:val="24"/>
        </w:rPr>
        <w:t xml:space="preserve">97 </w:t>
      </w:r>
      <w:r w:rsidR="0052326F" w:rsidRPr="001B73D0">
        <w:rPr>
          <w:rFonts w:cs="Times New Roman"/>
          <w:szCs w:val="24"/>
        </w:rPr>
        <w:t>lõige</w:t>
      </w:r>
      <w:r w:rsidR="00D61260" w:rsidRPr="001B73D0">
        <w:rPr>
          <w:rFonts w:cs="Times New Roman"/>
          <w:szCs w:val="24"/>
        </w:rPr>
        <w:t xml:space="preserve"> 8 muudetakse ja sõnastatakse järgmiselt:</w:t>
      </w:r>
    </w:p>
    <w:p w14:paraId="79AF1950" w14:textId="2FCDED62" w:rsidR="00562D07" w:rsidRPr="001B73D0" w:rsidDel="00375D91" w:rsidRDefault="00562D07" w:rsidP="00A27724">
      <w:pPr>
        <w:rPr>
          <w:del w:id="173" w:author="Aili Sandre" w:date="2024-02-28T13:26:00Z"/>
          <w:rFonts w:cs="Times New Roman"/>
          <w:szCs w:val="24"/>
        </w:rPr>
      </w:pPr>
    </w:p>
    <w:p w14:paraId="2728360A" w14:textId="77777777" w:rsidR="00C35E63" w:rsidRPr="001B73D0" w:rsidRDefault="004F4838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</w:t>
      </w:r>
      <w:r w:rsidR="00D61260" w:rsidRPr="001B73D0">
        <w:rPr>
          <w:rFonts w:cs="Times New Roman"/>
          <w:szCs w:val="24"/>
        </w:rPr>
        <w:t>(8) Kohalikke teid korrashoidev ettevõtja on hädaolukorra seaduse § 36 lõike 4 punktis 2 nimetatud elutähtsa teenuse osutaja.“</w:t>
      </w:r>
      <w:r w:rsidR="00C35E63" w:rsidRPr="001B73D0">
        <w:rPr>
          <w:rFonts w:cs="Times New Roman"/>
          <w:szCs w:val="24"/>
        </w:rPr>
        <w:t>;</w:t>
      </w:r>
    </w:p>
    <w:p w14:paraId="24F21D61" w14:textId="77777777" w:rsidR="00C35E63" w:rsidRPr="001B73D0" w:rsidRDefault="00C35E63" w:rsidP="00360B08">
      <w:pPr>
        <w:rPr>
          <w:rFonts w:cs="Times New Roman"/>
          <w:szCs w:val="24"/>
        </w:rPr>
      </w:pPr>
    </w:p>
    <w:p w14:paraId="3061DC04" w14:textId="393A46BA" w:rsidR="00C35E63" w:rsidRPr="001B73D0" w:rsidRDefault="00C35E6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</w:rPr>
        <w:t>2)</w:t>
      </w:r>
      <w:r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  <w:lang w:eastAsia="et-EE"/>
        </w:rPr>
        <w:t>seaduse normitehnilist märkust täiendatakse tekstiosaga:</w:t>
      </w:r>
    </w:p>
    <w:p w14:paraId="66F71564" w14:textId="3870AA98" w:rsidR="00D61260" w:rsidRPr="001B73D0" w:rsidRDefault="00C35E63" w:rsidP="00360B08">
      <w:pPr>
        <w:rPr>
          <w:rFonts w:cs="Times New Roman"/>
          <w:szCs w:val="24"/>
        </w:rPr>
      </w:pPr>
      <w:del w:id="174" w:author="Aili Sandre" w:date="2024-02-28T13:26:00Z">
        <w:r w:rsidRPr="001B73D0" w:rsidDel="00375D91">
          <w:rPr>
            <w:rFonts w:cs="Times New Roman"/>
            <w:szCs w:val="24"/>
            <w:lang w:eastAsia="et-EE"/>
          </w:rPr>
          <w:br/>
        </w:r>
      </w:del>
      <w:r w:rsidRPr="001B73D0">
        <w:rPr>
          <w:rFonts w:cs="Times New Roman"/>
          <w:szCs w:val="24"/>
          <w:lang w:eastAsia="et-EE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26A7EC33" w14:textId="77777777" w:rsidR="00562D07" w:rsidRPr="001B73D0" w:rsidRDefault="00562D07" w:rsidP="00360B08">
      <w:pPr>
        <w:rPr>
          <w:rFonts w:cs="Times New Roman"/>
          <w:b/>
          <w:szCs w:val="24"/>
        </w:rPr>
      </w:pPr>
      <w:bookmarkStart w:id="175" w:name="_Hlk126592861"/>
    </w:p>
    <w:p w14:paraId="2FFC9884" w14:textId="0EDBF08C" w:rsidR="00D61260" w:rsidRPr="001B73D0" w:rsidRDefault="00D61260" w:rsidP="00360B08">
      <w:pPr>
        <w:rPr>
          <w:rFonts w:cs="Times New Roman"/>
          <w:b/>
          <w:szCs w:val="24"/>
        </w:rPr>
      </w:pPr>
      <w:bookmarkStart w:id="176" w:name="_Hlk143084895"/>
      <w:r w:rsidRPr="001B73D0">
        <w:rPr>
          <w:rFonts w:cs="Times New Roman"/>
          <w:b/>
          <w:szCs w:val="24"/>
        </w:rPr>
        <w:t>§ 3. Elektrituruseaduse muutmine</w:t>
      </w:r>
    </w:p>
    <w:p w14:paraId="02A5EB3D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0873BBC0" w14:textId="538A7B38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Elektrituruseaduses tehakse järgmised muudatused:</w:t>
      </w:r>
    </w:p>
    <w:p w14:paraId="3788D98B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5AF66647" w14:textId="6983D821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paragrahv</w:t>
      </w:r>
      <w:r w:rsidR="00F42D50" w:rsidRPr="001B73D0">
        <w:rPr>
          <w:rFonts w:cs="Times New Roman"/>
          <w:szCs w:val="24"/>
        </w:rPr>
        <w:t>i</w:t>
      </w:r>
      <w:r w:rsidRPr="001B73D0">
        <w:rPr>
          <w:rFonts w:cs="Times New Roman"/>
          <w:szCs w:val="24"/>
        </w:rPr>
        <w:t xml:space="preserve"> 21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</w:t>
      </w:r>
      <w:r w:rsidR="00F42D50" w:rsidRPr="001B73D0">
        <w:rPr>
          <w:rFonts w:cs="Times New Roman"/>
          <w:szCs w:val="24"/>
        </w:rPr>
        <w:t xml:space="preserve">tekst </w:t>
      </w:r>
      <w:r w:rsidRPr="001B73D0">
        <w:rPr>
          <w:rFonts w:cs="Times New Roman"/>
          <w:szCs w:val="24"/>
        </w:rPr>
        <w:t>muudetakse ja sõnastatakse järgmiselt:</w:t>
      </w:r>
    </w:p>
    <w:p w14:paraId="59DA0DFE" w14:textId="4BFB70C2" w:rsidR="00562D07" w:rsidRPr="001B73D0" w:rsidDel="00375D91" w:rsidRDefault="00562D07" w:rsidP="00A27724">
      <w:pPr>
        <w:rPr>
          <w:del w:id="177" w:author="Aili Sandre" w:date="2024-02-28T13:27:00Z"/>
          <w:rFonts w:cs="Times New Roman"/>
          <w:szCs w:val="24"/>
        </w:rPr>
      </w:pPr>
    </w:p>
    <w:p w14:paraId="5E5E7341" w14:textId="7D1D358E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</w:t>
      </w:r>
      <w:del w:id="178" w:author="Helen Uustalu" w:date="2024-02-28T11:40:00Z">
        <w:r w:rsidRPr="001B73D0" w:rsidDel="001B4FCC">
          <w:rPr>
            <w:rFonts w:cs="Times New Roman"/>
            <w:szCs w:val="24"/>
          </w:rPr>
          <w:delText xml:space="preserve">(1) </w:delText>
        </w:r>
      </w:del>
      <w:r w:rsidRPr="001B73D0">
        <w:rPr>
          <w:rFonts w:cs="Times New Roman"/>
          <w:szCs w:val="24"/>
        </w:rPr>
        <w:t>Hädaolukorra seaduse § 36 lõike 1</w:t>
      </w:r>
      <w:r w:rsidR="00B65E92"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punktis 1 nimetatud elutähtsa teenuse osutaja on:</w:t>
      </w:r>
    </w:p>
    <w:p w14:paraId="68786F75" w14:textId="27B54218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1) tootja, kelle elektrijaama netovõimsus on suurem kui 200 MW;</w:t>
      </w:r>
      <w:del w:id="179" w:author="Aili Sandre" w:date="2024-02-28T13:27:00Z">
        <w:r w:rsidRPr="001B73D0" w:rsidDel="00375D91">
          <w:rPr>
            <w:rFonts w:cs="Times New Roman"/>
            <w:szCs w:val="24"/>
          </w:rPr>
          <w:delText xml:space="preserve"> </w:delText>
        </w:r>
      </w:del>
    </w:p>
    <w:p w14:paraId="6F58DC74" w14:textId="59D7DDAB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2) liinivaldaja, kelle riigipiiri ületava elektriliini ülekandevõimsus on suurem kui 100 MW;</w:t>
      </w:r>
      <w:del w:id="180" w:author="Aili Sandre" w:date="2024-02-28T13:27:00Z">
        <w:r w:rsidRPr="001B73D0" w:rsidDel="00375D91">
          <w:rPr>
            <w:rFonts w:cs="Times New Roman"/>
            <w:szCs w:val="24"/>
          </w:rPr>
          <w:delText xml:space="preserve"> </w:delText>
        </w:r>
      </w:del>
    </w:p>
    <w:p w14:paraId="3F0E3F22" w14:textId="69949C2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3) põhivõrguettevõtja;</w:t>
      </w:r>
      <w:del w:id="181" w:author="Aili Sandre" w:date="2024-02-28T13:27:00Z">
        <w:r w:rsidRPr="001B73D0" w:rsidDel="00375D91">
          <w:rPr>
            <w:rFonts w:cs="Times New Roman"/>
            <w:szCs w:val="24"/>
          </w:rPr>
          <w:delText xml:space="preserve"> </w:delText>
        </w:r>
      </w:del>
    </w:p>
    <w:p w14:paraId="2098D1E5" w14:textId="343BCF43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4) võrguettevõtja, kelle jaotusvõrguga on ühendatud üle 5000 tarbija.</w:t>
      </w:r>
      <w:r w:rsidR="00F42D50" w:rsidRPr="001B73D0">
        <w:rPr>
          <w:rFonts w:cs="Times New Roman"/>
          <w:szCs w:val="24"/>
        </w:rPr>
        <w:t>“;</w:t>
      </w:r>
    </w:p>
    <w:bookmarkEnd w:id="175"/>
    <w:p w14:paraId="2C3CB183" w14:textId="77777777" w:rsidR="00D57350" w:rsidRPr="001B73D0" w:rsidRDefault="00D57350" w:rsidP="00360B08">
      <w:pPr>
        <w:rPr>
          <w:rFonts w:cs="Times New Roman"/>
          <w:szCs w:val="24"/>
        </w:rPr>
      </w:pPr>
    </w:p>
    <w:p w14:paraId="663ECDF3" w14:textId="6F3765BE" w:rsidR="00D57350" w:rsidRPr="001B73D0" w:rsidRDefault="007C598E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</w:t>
      </w:r>
      <w:r w:rsidR="00D57350" w:rsidRPr="001B73D0">
        <w:rPr>
          <w:rFonts w:cs="Times New Roman"/>
          <w:b/>
          <w:bCs/>
          <w:szCs w:val="24"/>
        </w:rPr>
        <w:t>)</w:t>
      </w:r>
      <w:r w:rsidR="00D57350" w:rsidRPr="001B73D0">
        <w:rPr>
          <w:rFonts w:cs="Times New Roman"/>
          <w:szCs w:val="24"/>
        </w:rPr>
        <w:t xml:space="preserve"> paragrahvi 71 lõiget 5 täiendatakse punktiga </w:t>
      </w:r>
      <w:r w:rsidR="005A3D08" w:rsidRPr="001B73D0">
        <w:rPr>
          <w:rFonts w:cs="Times New Roman"/>
          <w:szCs w:val="24"/>
        </w:rPr>
        <w:t>2</w:t>
      </w:r>
      <w:r w:rsidR="00D57350" w:rsidRPr="001B73D0">
        <w:rPr>
          <w:rFonts w:cs="Times New Roman"/>
          <w:szCs w:val="24"/>
          <w:vertAlign w:val="superscript"/>
        </w:rPr>
        <w:t>1</w:t>
      </w:r>
      <w:r w:rsidR="00D57350" w:rsidRPr="001B73D0">
        <w:rPr>
          <w:rFonts w:cs="Times New Roman"/>
          <w:szCs w:val="24"/>
        </w:rPr>
        <w:t xml:space="preserve"> järgmises sõnastuses:</w:t>
      </w:r>
    </w:p>
    <w:p w14:paraId="126FCDFA" w14:textId="476D4D46" w:rsidR="00D57350" w:rsidRPr="001B73D0" w:rsidDel="00375D91" w:rsidRDefault="00D57350" w:rsidP="00A27724">
      <w:pPr>
        <w:rPr>
          <w:del w:id="182" w:author="Aili Sandre" w:date="2024-02-28T13:27:00Z"/>
          <w:rFonts w:cs="Times New Roman"/>
          <w:szCs w:val="24"/>
        </w:rPr>
      </w:pPr>
    </w:p>
    <w:p w14:paraId="663DBC78" w14:textId="2C970BDF" w:rsidR="00D57350" w:rsidRPr="001B73D0" w:rsidRDefault="00D5735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</w:t>
      </w:r>
      <w:r w:rsidR="0087676F">
        <w:rPr>
          <w:rFonts w:cs="Times New Roman"/>
          <w:szCs w:val="24"/>
        </w:rPr>
        <w:t>2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) </w:t>
      </w:r>
      <w:bookmarkStart w:id="183" w:name="_Hlk145073979"/>
      <w:r w:rsidRPr="001B73D0">
        <w:rPr>
          <w:rFonts w:cs="Times New Roman"/>
          <w:szCs w:val="24"/>
        </w:rPr>
        <w:t xml:space="preserve">investeeringud jätkusuutlikkuse ja </w:t>
      </w:r>
      <w:r w:rsidR="006164DC" w:rsidRPr="001B73D0">
        <w:rPr>
          <w:rFonts w:cs="Times New Roman"/>
          <w:szCs w:val="24"/>
        </w:rPr>
        <w:t xml:space="preserve">elutähtsa teenuse </w:t>
      </w:r>
      <w:r w:rsidRPr="001B73D0">
        <w:rPr>
          <w:rFonts w:cs="Times New Roman"/>
          <w:szCs w:val="24"/>
        </w:rPr>
        <w:t>toimepidevuse nõuete täitmiseks</w:t>
      </w:r>
      <w:bookmarkEnd w:id="183"/>
      <w:r w:rsidR="00C35E63" w:rsidRPr="001B73D0">
        <w:rPr>
          <w:rFonts w:cs="Times New Roman"/>
          <w:szCs w:val="24"/>
        </w:rPr>
        <w:t>;“;</w:t>
      </w:r>
    </w:p>
    <w:p w14:paraId="79E81D7E" w14:textId="77777777" w:rsidR="00C35E63" w:rsidRPr="001B73D0" w:rsidRDefault="00C35E63" w:rsidP="00360B08">
      <w:pPr>
        <w:rPr>
          <w:rFonts w:cs="Times New Roman"/>
          <w:szCs w:val="24"/>
        </w:rPr>
      </w:pPr>
    </w:p>
    <w:p w14:paraId="125446B2" w14:textId="4D461261" w:rsidR="00C35E63" w:rsidRPr="001B73D0" w:rsidRDefault="00C35E63" w:rsidP="00360B08">
      <w:pPr>
        <w:rPr>
          <w:rFonts w:cs="Times New Roman"/>
          <w:szCs w:val="24"/>
        </w:rPr>
      </w:pPr>
      <w:bookmarkStart w:id="184" w:name="_Hlk151845366"/>
      <w:r w:rsidRPr="001B73D0">
        <w:rPr>
          <w:rFonts w:cs="Times New Roman"/>
          <w:b/>
          <w:bCs/>
          <w:szCs w:val="24"/>
        </w:rPr>
        <w:t>3)</w:t>
      </w:r>
      <w:r w:rsidRPr="001B73D0">
        <w:rPr>
          <w:rFonts w:cs="Times New Roman"/>
          <w:szCs w:val="24"/>
        </w:rPr>
        <w:t xml:space="preserve"> seaduse normitehnilist märkust täiendatakse tekstiosaga:</w:t>
      </w:r>
    </w:p>
    <w:p w14:paraId="4628D76E" w14:textId="65367CA0" w:rsidR="00C35E63" w:rsidRPr="001B73D0" w:rsidDel="00375D91" w:rsidRDefault="00C35E63" w:rsidP="00A27724">
      <w:pPr>
        <w:rPr>
          <w:del w:id="185" w:author="Aili Sandre" w:date="2024-02-28T13:27:00Z"/>
          <w:rFonts w:cs="Times New Roman"/>
          <w:szCs w:val="24"/>
        </w:rPr>
      </w:pPr>
    </w:p>
    <w:p w14:paraId="6E9CD70F" w14:textId="27DD7CB7" w:rsidR="00C35E63" w:rsidRPr="001B73D0" w:rsidRDefault="00C35E63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1819CB3C" w14:textId="77777777" w:rsidR="00EC024C" w:rsidRPr="001B73D0" w:rsidRDefault="00EC024C" w:rsidP="00360B08">
      <w:pPr>
        <w:rPr>
          <w:rFonts w:cs="Times New Roman"/>
          <w:szCs w:val="24"/>
        </w:rPr>
      </w:pPr>
    </w:p>
    <w:p w14:paraId="5C16737B" w14:textId="18FDEE7B" w:rsidR="00EC024C" w:rsidRPr="001B73D0" w:rsidRDefault="00EC024C" w:rsidP="00360B08">
      <w:pPr>
        <w:rPr>
          <w:rFonts w:cs="Times New Roman"/>
          <w:b/>
          <w:bCs/>
          <w:szCs w:val="24"/>
        </w:rPr>
      </w:pPr>
      <w:r w:rsidRPr="001B73D0">
        <w:rPr>
          <w:rFonts w:cs="Times New Roman"/>
          <w:b/>
          <w:bCs/>
          <w:szCs w:val="24"/>
        </w:rPr>
        <w:lastRenderedPageBreak/>
        <w:t>§ 4. Finantsinspektsiooni seadus</w:t>
      </w:r>
      <w:r w:rsidR="0087676F">
        <w:rPr>
          <w:rFonts w:cs="Times New Roman"/>
          <w:b/>
          <w:bCs/>
          <w:szCs w:val="24"/>
        </w:rPr>
        <w:t>e muutmine</w:t>
      </w:r>
    </w:p>
    <w:p w14:paraId="4E7C5142" w14:textId="77777777" w:rsidR="00EC024C" w:rsidRPr="001B73D0" w:rsidRDefault="00EC024C" w:rsidP="00360B08">
      <w:pPr>
        <w:rPr>
          <w:rFonts w:cs="Times New Roman"/>
          <w:szCs w:val="24"/>
        </w:rPr>
      </w:pPr>
    </w:p>
    <w:p w14:paraId="678DE684" w14:textId="24719DC7" w:rsidR="00EC024C" w:rsidRPr="001B73D0" w:rsidRDefault="00EC024C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Finantsinspektsiooni seaduses tehakse järgmised muudatused:</w:t>
      </w:r>
    </w:p>
    <w:p w14:paraId="6F039CB7" w14:textId="77777777" w:rsidR="00EC024C" w:rsidRPr="001B73D0" w:rsidRDefault="00EC024C" w:rsidP="00360B08">
      <w:pPr>
        <w:rPr>
          <w:rFonts w:cs="Times New Roman"/>
          <w:szCs w:val="24"/>
        </w:rPr>
      </w:pPr>
    </w:p>
    <w:p w14:paraId="68B91ABD" w14:textId="5B64DEBA" w:rsidR="00EC024C" w:rsidRPr="001B73D0" w:rsidRDefault="00EC024C" w:rsidP="00360B08">
      <w:r w:rsidRPr="001B73D0">
        <w:rPr>
          <w:b/>
          <w:bCs/>
        </w:rPr>
        <w:t>1)</w:t>
      </w:r>
      <w:r w:rsidRPr="001B73D0">
        <w:t xml:space="preserve"> paragrahvi 54 täiendatakse lõikega 4</w:t>
      </w:r>
      <w:r w:rsidRPr="001B73D0">
        <w:rPr>
          <w:vertAlign w:val="superscript"/>
        </w:rPr>
        <w:t>7</w:t>
      </w:r>
      <w:r w:rsidRPr="001B73D0">
        <w:t xml:space="preserve"> järgmises sõnastuses:</w:t>
      </w:r>
    </w:p>
    <w:p w14:paraId="44821952" w14:textId="453487B5" w:rsidR="00EC024C" w:rsidRPr="001B73D0" w:rsidDel="00375D91" w:rsidRDefault="00EC024C" w:rsidP="00A27724">
      <w:pPr>
        <w:rPr>
          <w:del w:id="186" w:author="Aili Sandre" w:date="2024-02-28T13:28:00Z"/>
        </w:rPr>
      </w:pPr>
    </w:p>
    <w:p w14:paraId="6A0D9F07" w14:textId="0E18E292" w:rsidR="00EC024C" w:rsidRPr="001B73D0" w:rsidRDefault="00EC024C" w:rsidP="00360B08">
      <w:r w:rsidRPr="001B73D0">
        <w:t>„(4</w:t>
      </w:r>
      <w:r w:rsidRPr="001B73D0">
        <w:rPr>
          <w:vertAlign w:val="superscript"/>
        </w:rPr>
        <w:t>7</w:t>
      </w:r>
      <w:r w:rsidRPr="001B73D0">
        <w:t>)</w:t>
      </w:r>
      <w:bookmarkStart w:id="187" w:name="_Hlk152943750"/>
      <w:r w:rsidR="00F42D50" w:rsidRPr="001B73D0">
        <w:t xml:space="preserve"> </w:t>
      </w:r>
      <w:r w:rsidRPr="001B73D0">
        <w:t xml:space="preserve">Käesoleva paragrahvi lõikes 2 nimetatud konfidentsiaalse teabe ja finantsjärelevalve tulemusi kajastavate dokumentide avaldamine hädaolukorra seaduse alusel tegutsevatele asutustele ja isikutele on lubatud, kui see on vajalik nimetatud seadusest tulenevate ülesannete täitmiseks, kusjuures </w:t>
      </w:r>
      <w:del w:id="188" w:author="Aili Sandre" w:date="2024-02-28T13:28:00Z">
        <w:r w:rsidRPr="001B73D0" w:rsidDel="00375D91">
          <w:delText xml:space="preserve">vastavad </w:delText>
        </w:r>
      </w:del>
      <w:ins w:id="189" w:author="Aili Sandre" w:date="2024-02-28T13:28:00Z">
        <w:r w:rsidR="00375D91">
          <w:t>need</w:t>
        </w:r>
        <w:r w:rsidR="00375D91" w:rsidRPr="001B73D0">
          <w:t xml:space="preserve"> </w:t>
        </w:r>
      </w:ins>
      <w:r w:rsidRPr="001B73D0">
        <w:t xml:space="preserve">asutused või isikud peavad hoidma järelevalvelise </w:t>
      </w:r>
      <w:r w:rsidR="00A35F93">
        <w:t>teabe</w:t>
      </w:r>
      <w:r w:rsidRPr="001B73D0">
        <w:t xml:space="preserve"> konfidentsiaalsust käesoleva seaduse § 34 kohaselt</w:t>
      </w:r>
      <w:bookmarkEnd w:id="187"/>
      <w:r w:rsidRPr="001B73D0">
        <w:t>.“;</w:t>
      </w:r>
    </w:p>
    <w:p w14:paraId="71823FE8" w14:textId="77777777" w:rsidR="00BD62B3" w:rsidRPr="001B73D0" w:rsidRDefault="00BD62B3" w:rsidP="00360B08"/>
    <w:p w14:paraId="414C41BD" w14:textId="51F59486" w:rsidR="00BD62B3" w:rsidRPr="001B73D0" w:rsidRDefault="00BD62B3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</w:rPr>
        <w:t>2)</w:t>
      </w:r>
      <w:r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  <w:lang w:eastAsia="et-EE"/>
        </w:rPr>
        <w:t>seaduse normitehnilist märkust täiendatakse tekstiosaga:</w:t>
      </w:r>
    </w:p>
    <w:p w14:paraId="2582D09F" w14:textId="1009EB8B" w:rsidR="00BD62B3" w:rsidRPr="001B73D0" w:rsidRDefault="00BD62B3" w:rsidP="00360B08">
      <w:pPr>
        <w:rPr>
          <w:rFonts w:cs="Times New Roman"/>
          <w:szCs w:val="24"/>
        </w:rPr>
      </w:pPr>
      <w:del w:id="190" w:author="Aili Sandre" w:date="2024-02-28T13:28:00Z">
        <w:r w:rsidRPr="001B73D0" w:rsidDel="00375D91">
          <w:rPr>
            <w:rFonts w:cs="Times New Roman"/>
            <w:szCs w:val="24"/>
            <w:lang w:eastAsia="et-EE"/>
          </w:rPr>
          <w:br/>
        </w:r>
      </w:del>
      <w:r w:rsidRPr="001B73D0">
        <w:rPr>
          <w:rFonts w:cs="Times New Roman"/>
          <w:szCs w:val="24"/>
          <w:lang w:eastAsia="et-EE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bookmarkEnd w:id="176"/>
    <w:bookmarkEnd w:id="184"/>
    <w:p w14:paraId="50358324" w14:textId="77777777" w:rsidR="00562D07" w:rsidRPr="001B73D0" w:rsidRDefault="00562D07" w:rsidP="00360B08">
      <w:pPr>
        <w:rPr>
          <w:rFonts w:cs="Times New Roman"/>
          <w:b/>
          <w:szCs w:val="24"/>
        </w:rPr>
      </w:pPr>
    </w:p>
    <w:p w14:paraId="6DDC0E77" w14:textId="54465460" w:rsidR="00D61260" w:rsidRPr="001B73D0" w:rsidRDefault="00D61260" w:rsidP="00360B08">
      <w:pPr>
        <w:rPr>
          <w:rFonts w:cs="Times New Roman"/>
          <w:b/>
          <w:szCs w:val="24"/>
        </w:rPr>
      </w:pPr>
      <w:r w:rsidRPr="001B73D0">
        <w:rPr>
          <w:rFonts w:cs="Times New Roman"/>
          <w:b/>
          <w:szCs w:val="24"/>
        </w:rPr>
        <w:t xml:space="preserve">§ </w:t>
      </w:r>
      <w:r w:rsidR="00E3511B" w:rsidRPr="001B73D0">
        <w:rPr>
          <w:rFonts w:cs="Times New Roman"/>
          <w:b/>
          <w:szCs w:val="24"/>
        </w:rPr>
        <w:t>5</w:t>
      </w:r>
      <w:r w:rsidRPr="001B73D0">
        <w:rPr>
          <w:rFonts w:cs="Times New Roman"/>
          <w:b/>
          <w:szCs w:val="24"/>
        </w:rPr>
        <w:t>. Kaugkütteseaduse muutmine</w:t>
      </w:r>
    </w:p>
    <w:p w14:paraId="7AEFF315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2E23CF7C" w14:textId="57B94DF1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Kaugkütteseaduses tehakse järgmised muudatused:</w:t>
      </w:r>
    </w:p>
    <w:p w14:paraId="3D0F5421" w14:textId="77777777" w:rsidR="00937157" w:rsidRPr="001B73D0" w:rsidRDefault="00937157" w:rsidP="00360B08">
      <w:pPr>
        <w:rPr>
          <w:rFonts w:cs="Times New Roman"/>
          <w:szCs w:val="24"/>
        </w:rPr>
      </w:pPr>
    </w:p>
    <w:p w14:paraId="35E3558F" w14:textId="006CC90A" w:rsidR="00937157" w:rsidRPr="001B73D0" w:rsidRDefault="00937157" w:rsidP="00360B08">
      <w:pPr>
        <w:rPr>
          <w:sz w:val="22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</w:t>
      </w:r>
      <w:bookmarkStart w:id="191" w:name="_Hlk158900280"/>
      <w:r w:rsidR="0087676F">
        <w:t>p</w:t>
      </w:r>
      <w:r w:rsidRPr="001B73D0">
        <w:t>aragrahvi 4 täiendatakse lõikega 1</w:t>
      </w:r>
      <w:r w:rsidRPr="001B73D0">
        <w:rPr>
          <w:vertAlign w:val="superscript"/>
        </w:rPr>
        <w:t>1</w:t>
      </w:r>
      <w:r w:rsidRPr="001B73D0">
        <w:t xml:space="preserve"> järgmises sõnastuses:</w:t>
      </w:r>
    </w:p>
    <w:p w14:paraId="6D563021" w14:textId="247541AB" w:rsidR="00937157" w:rsidRPr="001B73D0" w:rsidDel="00375D91" w:rsidRDefault="00937157" w:rsidP="00A27724">
      <w:pPr>
        <w:rPr>
          <w:del w:id="192" w:author="Aili Sandre" w:date="2024-02-28T13:29:00Z"/>
        </w:rPr>
      </w:pPr>
    </w:p>
    <w:p w14:paraId="1E815262" w14:textId="24B8EAC9" w:rsidR="00937157" w:rsidRPr="001B73D0" w:rsidRDefault="00937157" w:rsidP="00360B08">
      <w:r w:rsidRPr="001B73D0">
        <w:t>„(1</w:t>
      </w:r>
      <w:r w:rsidRPr="001B73D0">
        <w:rPr>
          <w:vertAlign w:val="superscript"/>
        </w:rPr>
        <w:t>1</w:t>
      </w:r>
      <w:r w:rsidRPr="001B73D0">
        <w:t>) Heitsoojuse tootja on soojusettevõtja, kes toodab kõrvalsaadusena vältimatut soojusenergiat tööstus- või elektritootmiskäitises või teenindussektoris.“</w:t>
      </w:r>
      <w:r w:rsidR="0087676F">
        <w:t>;</w:t>
      </w:r>
    </w:p>
    <w:bookmarkEnd w:id="191"/>
    <w:p w14:paraId="3E17E26A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2EDBA363" w14:textId="05CDD4F0" w:rsidR="00D61260" w:rsidRPr="001B73D0" w:rsidRDefault="00937157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</w:t>
      </w:r>
      <w:r w:rsidR="00D61260" w:rsidRPr="001B73D0">
        <w:rPr>
          <w:rFonts w:cs="Times New Roman"/>
          <w:b/>
          <w:bCs/>
          <w:szCs w:val="24"/>
        </w:rPr>
        <w:t>)</w:t>
      </w:r>
      <w:r w:rsidR="00D61260" w:rsidRPr="001B73D0">
        <w:rPr>
          <w:rFonts w:cs="Times New Roman"/>
          <w:szCs w:val="24"/>
        </w:rPr>
        <w:t xml:space="preserve"> paragrahvi 7 lõige 3 muudetakse ja sõnastatakse järgmiselt:</w:t>
      </w:r>
    </w:p>
    <w:p w14:paraId="23FA67A0" w14:textId="1A816BDB" w:rsidR="00562D07" w:rsidRPr="001B73D0" w:rsidDel="00426179" w:rsidRDefault="00562D07" w:rsidP="00A27724">
      <w:pPr>
        <w:rPr>
          <w:del w:id="193" w:author="Aili Sandre" w:date="2024-02-28T13:30:00Z"/>
          <w:rFonts w:cs="Times New Roman"/>
          <w:szCs w:val="24"/>
        </w:rPr>
      </w:pPr>
    </w:p>
    <w:p w14:paraId="3B17D08D" w14:textId="27529F8F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„(3) </w:t>
      </w:r>
      <w:r w:rsidR="006D5C79" w:rsidRPr="001B73D0">
        <w:rPr>
          <w:rFonts w:cs="Times New Roman"/>
          <w:szCs w:val="24"/>
        </w:rPr>
        <w:t xml:space="preserve">Võrgupiirkonnas </w:t>
      </w:r>
      <w:r w:rsidRPr="001B73D0">
        <w:rPr>
          <w:rFonts w:cs="Times New Roman"/>
          <w:szCs w:val="24"/>
        </w:rPr>
        <w:t>tegutsev soojuse tootja ja võrguettevõtja</w:t>
      </w:r>
      <w:r w:rsidR="008671F9" w:rsidRPr="001B73D0">
        <w:rPr>
          <w:rFonts w:cs="Times New Roman"/>
          <w:szCs w:val="24"/>
        </w:rPr>
        <w:t>st soojusettevõtja</w:t>
      </w:r>
      <w:r w:rsidR="006D5C79" w:rsidRPr="001B73D0">
        <w:rPr>
          <w:rFonts w:cs="Times New Roman"/>
          <w:szCs w:val="24"/>
        </w:rPr>
        <w:t xml:space="preserve"> on hädaolukorra seaduse § 36 lõike 4 punktis 1 nimetatud elutähtsa teenuse osutaja</w:t>
      </w:r>
      <w:r w:rsidRPr="001B73D0">
        <w:rPr>
          <w:rFonts w:cs="Times New Roman"/>
          <w:szCs w:val="24"/>
        </w:rPr>
        <w:t>.</w:t>
      </w:r>
      <w:r w:rsidR="00937157" w:rsidRPr="001B73D0">
        <w:rPr>
          <w:rFonts w:cs="Times New Roman"/>
          <w:szCs w:val="24"/>
        </w:rPr>
        <w:t xml:space="preserve"> </w:t>
      </w:r>
      <w:bookmarkStart w:id="194" w:name="_Hlk158900106"/>
      <w:r w:rsidR="00937157" w:rsidRPr="001B73D0">
        <w:rPr>
          <w:rFonts w:cs="Times New Roman"/>
          <w:szCs w:val="24"/>
        </w:rPr>
        <w:t>Heitsoojuse tootja</w:t>
      </w:r>
      <w:r w:rsidR="00A004AB" w:rsidRPr="001B73D0">
        <w:rPr>
          <w:rFonts w:cs="Times New Roman"/>
          <w:szCs w:val="24"/>
        </w:rPr>
        <w:t>,</w:t>
      </w:r>
      <w:r w:rsidR="00937157" w:rsidRPr="001B73D0">
        <w:rPr>
          <w:rFonts w:cs="Times New Roman"/>
          <w:szCs w:val="24"/>
        </w:rPr>
        <w:t xml:space="preserve"> </w:t>
      </w:r>
      <w:r w:rsidR="0087676F">
        <w:rPr>
          <w:rFonts w:cs="Times New Roman"/>
          <w:szCs w:val="24"/>
        </w:rPr>
        <w:t>ke</w:t>
      </w:r>
      <w:r w:rsidR="00A004AB" w:rsidRPr="001B73D0">
        <w:t xml:space="preserve">s ei tooda heitsoojust koostootmise protsessis, </w:t>
      </w:r>
      <w:r w:rsidR="00937157" w:rsidRPr="001B73D0">
        <w:rPr>
          <w:rFonts w:cs="Times New Roman"/>
          <w:szCs w:val="24"/>
        </w:rPr>
        <w:t>on hädaolukorra seaduse § 36 lõike 4 punktis 1 nimetatud elutähtsa teenuse osutaja, kui ta on peamine võrgupiirkonnas tegutsev soojuse tootja.</w:t>
      </w:r>
      <w:bookmarkEnd w:id="194"/>
      <w:r w:rsidRPr="001B73D0">
        <w:rPr>
          <w:rFonts w:cs="Times New Roman"/>
          <w:szCs w:val="24"/>
        </w:rPr>
        <w:t>“;</w:t>
      </w:r>
    </w:p>
    <w:p w14:paraId="13396596" w14:textId="77777777" w:rsidR="005E6509" w:rsidRPr="001B73D0" w:rsidRDefault="005E6509" w:rsidP="00360B08">
      <w:pPr>
        <w:rPr>
          <w:rFonts w:cs="Times New Roman"/>
          <w:szCs w:val="24"/>
        </w:rPr>
      </w:pPr>
    </w:p>
    <w:p w14:paraId="5C79A18E" w14:textId="69816269" w:rsidR="005E6509" w:rsidRPr="001B73D0" w:rsidRDefault="00937157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3</w:t>
      </w:r>
      <w:r w:rsidR="005E6509" w:rsidRPr="001B73D0">
        <w:rPr>
          <w:rFonts w:cs="Times New Roman"/>
          <w:b/>
          <w:bCs/>
          <w:szCs w:val="24"/>
        </w:rPr>
        <w:t>)</w:t>
      </w:r>
      <w:r w:rsidR="005E6509" w:rsidRPr="001B73D0">
        <w:rPr>
          <w:rFonts w:cs="Times New Roman"/>
          <w:szCs w:val="24"/>
        </w:rPr>
        <w:t xml:space="preserve"> paragrahvi 7 lõige 3</w:t>
      </w:r>
      <w:r w:rsidR="005E6509" w:rsidRPr="001B73D0">
        <w:rPr>
          <w:rFonts w:cs="Times New Roman"/>
          <w:szCs w:val="24"/>
          <w:vertAlign w:val="superscript"/>
        </w:rPr>
        <w:t>1</w:t>
      </w:r>
      <w:r w:rsidR="005E6509" w:rsidRPr="001B73D0">
        <w:rPr>
          <w:rFonts w:cs="Times New Roman"/>
          <w:szCs w:val="24"/>
        </w:rPr>
        <w:t xml:space="preserve"> muudetakse ja sõnastatakse järgmiselt:</w:t>
      </w:r>
    </w:p>
    <w:p w14:paraId="31FB865A" w14:textId="34D89C9C" w:rsidR="004556E9" w:rsidRPr="001B73D0" w:rsidDel="00426179" w:rsidRDefault="004556E9" w:rsidP="00A27724">
      <w:pPr>
        <w:rPr>
          <w:del w:id="195" w:author="Aili Sandre" w:date="2024-02-28T13:31:00Z"/>
          <w:rFonts w:cs="Times New Roman"/>
          <w:szCs w:val="24"/>
        </w:rPr>
      </w:pPr>
    </w:p>
    <w:p w14:paraId="564CBAD7" w14:textId="04FE98F4" w:rsidR="005E6509" w:rsidRPr="001B73D0" w:rsidRDefault="005E6509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„(3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) Soojusettevõtja, kelle tootmise prognoositav maht aastas on vähemalt 10 000 MWh võrgupiirkonna kohta, on kohustatud soojuse tootmiseks tagama niisuguse koguse reservkütuse kasutamise võimaluse, mis </w:t>
      </w:r>
      <w:ins w:id="196" w:author="Aili Sandre" w:date="2024-02-28T13:31:00Z">
        <w:r w:rsidR="00426179">
          <w:rPr>
            <w:rFonts w:cs="Times New Roman"/>
            <w:szCs w:val="24"/>
          </w:rPr>
          <w:t>tagab</w:t>
        </w:r>
      </w:ins>
      <w:del w:id="197" w:author="Aili Sandre" w:date="2024-02-28T13:31:00Z">
        <w:r w:rsidRPr="001B73D0" w:rsidDel="00426179">
          <w:rPr>
            <w:rFonts w:cs="Times New Roman"/>
            <w:szCs w:val="24"/>
          </w:rPr>
          <w:delText>kindlustab</w:delText>
        </w:r>
      </w:del>
      <w:r w:rsidRPr="001B73D0">
        <w:rPr>
          <w:rFonts w:cs="Times New Roman"/>
          <w:szCs w:val="24"/>
        </w:rPr>
        <w:t xml:space="preserve"> soojusvarustuse seitsme ööpäeva </w:t>
      </w:r>
      <w:commentRangeStart w:id="198"/>
      <w:r w:rsidRPr="001B73D0">
        <w:rPr>
          <w:rFonts w:cs="Times New Roman"/>
          <w:szCs w:val="24"/>
        </w:rPr>
        <w:t>jooksul</w:t>
      </w:r>
      <w:commentRangeEnd w:id="198"/>
      <w:r w:rsidR="00426179">
        <w:rPr>
          <w:rStyle w:val="Kommentaariviide"/>
          <w:rFonts w:eastAsia="Times New Roman" w:cs="Times New Roman"/>
          <w:lang w:eastAsia="da-DK"/>
        </w:rPr>
        <w:commentReference w:id="198"/>
      </w:r>
      <w:r w:rsidRPr="001B73D0">
        <w:rPr>
          <w:rFonts w:cs="Times New Roman"/>
          <w:szCs w:val="24"/>
        </w:rPr>
        <w:t>.“;</w:t>
      </w:r>
      <w:del w:id="199" w:author="Aili Sandre" w:date="2024-02-28T13:31:00Z">
        <w:r w:rsidRPr="001B73D0" w:rsidDel="00426179">
          <w:rPr>
            <w:rFonts w:cs="Times New Roman"/>
            <w:szCs w:val="24"/>
          </w:rPr>
          <w:delText xml:space="preserve"> </w:delText>
        </w:r>
      </w:del>
    </w:p>
    <w:p w14:paraId="512E1258" w14:textId="77777777" w:rsidR="004556E9" w:rsidRPr="001B73D0" w:rsidRDefault="004556E9" w:rsidP="00360B08">
      <w:pPr>
        <w:rPr>
          <w:rFonts w:cs="Times New Roman"/>
          <w:b/>
          <w:bCs/>
          <w:szCs w:val="24"/>
        </w:rPr>
      </w:pPr>
    </w:p>
    <w:p w14:paraId="2B000117" w14:textId="22914DD8" w:rsidR="00D61260" w:rsidRPr="001B73D0" w:rsidRDefault="00937157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4</w:t>
      </w:r>
      <w:r w:rsidR="003677C8" w:rsidRPr="001B73D0">
        <w:rPr>
          <w:rFonts w:cs="Times New Roman"/>
          <w:b/>
          <w:bCs/>
          <w:szCs w:val="24"/>
        </w:rPr>
        <w:t>)</w:t>
      </w:r>
      <w:r w:rsidR="003677C8" w:rsidRPr="001B73D0">
        <w:rPr>
          <w:rFonts w:cs="Times New Roman"/>
          <w:szCs w:val="24"/>
        </w:rPr>
        <w:t xml:space="preserve"> paragrahvi 8 lõiget 3 täiendatakse punktiga </w:t>
      </w:r>
      <w:r w:rsidR="005A3D08" w:rsidRPr="001B73D0">
        <w:rPr>
          <w:rFonts w:cs="Times New Roman"/>
          <w:szCs w:val="24"/>
        </w:rPr>
        <w:t>2</w:t>
      </w:r>
      <w:r w:rsidR="003677C8" w:rsidRPr="001B73D0">
        <w:rPr>
          <w:rFonts w:cs="Times New Roman"/>
          <w:szCs w:val="24"/>
          <w:vertAlign w:val="superscript"/>
        </w:rPr>
        <w:t>1</w:t>
      </w:r>
      <w:r w:rsidR="003677C8" w:rsidRPr="001B73D0">
        <w:rPr>
          <w:rFonts w:cs="Times New Roman"/>
          <w:szCs w:val="24"/>
        </w:rPr>
        <w:t xml:space="preserve"> järgmises sõnastuses:</w:t>
      </w:r>
    </w:p>
    <w:p w14:paraId="5E94DE23" w14:textId="78256848" w:rsidR="003677C8" w:rsidRPr="001B73D0" w:rsidDel="00426179" w:rsidRDefault="003677C8" w:rsidP="00A27724">
      <w:pPr>
        <w:rPr>
          <w:del w:id="200" w:author="Aili Sandre" w:date="2024-02-28T13:31:00Z"/>
          <w:rFonts w:cs="Times New Roman"/>
          <w:szCs w:val="24"/>
        </w:rPr>
      </w:pPr>
    </w:p>
    <w:p w14:paraId="4E84A22A" w14:textId="0BDEE3C2" w:rsidR="009C5AE6" w:rsidRPr="001B73D0" w:rsidRDefault="003677C8" w:rsidP="00360B08">
      <w:r w:rsidRPr="001B73D0">
        <w:t>„</w:t>
      </w:r>
      <w:r w:rsidR="0087676F">
        <w:t>2</w:t>
      </w:r>
      <w:r w:rsidRPr="001B73D0">
        <w:rPr>
          <w:vertAlign w:val="superscript"/>
        </w:rPr>
        <w:t>1</w:t>
      </w:r>
      <w:r w:rsidRPr="001B73D0">
        <w:t xml:space="preserve">) investeeringud jätkusuutlikkuse ja </w:t>
      </w:r>
      <w:r w:rsidR="009C5AE6" w:rsidRPr="001B73D0">
        <w:t xml:space="preserve">elutähtsa teenuse </w:t>
      </w:r>
      <w:r w:rsidRPr="001B73D0">
        <w:t>toimepidevuse nõuete täitmiseks</w:t>
      </w:r>
      <w:r w:rsidR="004556E9" w:rsidRPr="001B73D0">
        <w:t>;“;</w:t>
      </w:r>
    </w:p>
    <w:p w14:paraId="538073C4" w14:textId="77777777" w:rsidR="004556E9" w:rsidRPr="001B73D0" w:rsidRDefault="004556E9" w:rsidP="00360B08"/>
    <w:p w14:paraId="29EBC334" w14:textId="45578EA2" w:rsidR="004556E9" w:rsidRPr="001B73D0" w:rsidRDefault="00937157" w:rsidP="00360B08">
      <w:r w:rsidRPr="001B73D0">
        <w:rPr>
          <w:b/>
          <w:bCs/>
        </w:rPr>
        <w:t>5</w:t>
      </w:r>
      <w:r w:rsidR="004556E9" w:rsidRPr="001B73D0">
        <w:rPr>
          <w:b/>
          <w:bCs/>
        </w:rPr>
        <w:t>)</w:t>
      </w:r>
      <w:r w:rsidR="004556E9" w:rsidRPr="001B73D0">
        <w:t xml:space="preserve"> seaduse normitehnilist märkust täiendatakse tekstiosaga:</w:t>
      </w:r>
    </w:p>
    <w:p w14:paraId="54AC7E5A" w14:textId="197B73FF" w:rsidR="004556E9" w:rsidRPr="001B73D0" w:rsidDel="00426179" w:rsidRDefault="004556E9" w:rsidP="00A27724">
      <w:pPr>
        <w:rPr>
          <w:del w:id="201" w:author="Aili Sandre" w:date="2024-02-28T13:34:00Z"/>
        </w:rPr>
      </w:pPr>
    </w:p>
    <w:p w14:paraId="45CDE7CC" w14:textId="78782213" w:rsidR="004556E9" w:rsidRPr="001B73D0" w:rsidRDefault="004556E9" w:rsidP="00360B08">
      <w:r w:rsidRPr="001B73D0"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18CAAD99" w14:textId="77777777" w:rsidR="00BB153B" w:rsidRPr="001B73D0" w:rsidRDefault="00BB153B" w:rsidP="00360B08">
      <w:pPr>
        <w:rPr>
          <w:rFonts w:cs="Times New Roman"/>
          <w:szCs w:val="24"/>
        </w:rPr>
      </w:pPr>
    </w:p>
    <w:p w14:paraId="2AB4E8D6" w14:textId="0DCD724A" w:rsidR="00BB153B" w:rsidRPr="001B73D0" w:rsidRDefault="00BB153B" w:rsidP="00360B08">
      <w:pPr>
        <w:rPr>
          <w:rFonts w:cs="Times New Roman"/>
          <w:b/>
          <w:bCs/>
          <w:szCs w:val="24"/>
        </w:rPr>
      </w:pPr>
      <w:r w:rsidRPr="001B73D0">
        <w:rPr>
          <w:rFonts w:cs="Times New Roman"/>
          <w:b/>
          <w:bCs/>
          <w:szCs w:val="24"/>
        </w:rPr>
        <w:t xml:space="preserve">§ </w:t>
      </w:r>
      <w:r w:rsidR="00E3511B" w:rsidRPr="001B73D0">
        <w:rPr>
          <w:rFonts w:cs="Times New Roman"/>
          <w:b/>
          <w:bCs/>
          <w:szCs w:val="24"/>
        </w:rPr>
        <w:t>6</w:t>
      </w:r>
      <w:r w:rsidRPr="001B73D0">
        <w:rPr>
          <w:rFonts w:cs="Times New Roman"/>
          <w:b/>
          <w:bCs/>
          <w:szCs w:val="24"/>
        </w:rPr>
        <w:t>. Karistusregistri seaduse muutmine</w:t>
      </w:r>
    </w:p>
    <w:p w14:paraId="11036BF9" w14:textId="77777777" w:rsidR="00BB153B" w:rsidRPr="001B73D0" w:rsidRDefault="00BB153B" w:rsidP="00360B08">
      <w:pPr>
        <w:rPr>
          <w:rFonts w:cs="Times New Roman"/>
          <w:szCs w:val="24"/>
        </w:rPr>
      </w:pPr>
    </w:p>
    <w:p w14:paraId="0EE2BC01" w14:textId="01C30577" w:rsidR="00BB153B" w:rsidRPr="001B73D0" w:rsidRDefault="00BB153B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Karistusregistri seaduses tehakse järgmised muudatused:</w:t>
      </w:r>
    </w:p>
    <w:p w14:paraId="1DCD0DBC" w14:textId="77777777" w:rsidR="00BB153B" w:rsidRPr="001B73D0" w:rsidRDefault="00BB153B" w:rsidP="00360B08">
      <w:pPr>
        <w:rPr>
          <w:rFonts w:cs="Times New Roman"/>
          <w:szCs w:val="24"/>
        </w:rPr>
      </w:pPr>
    </w:p>
    <w:p w14:paraId="1C70CEAB" w14:textId="3598B1DA" w:rsidR="00BB153B" w:rsidRPr="001B73D0" w:rsidRDefault="00BB153B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paragrahvi 23 lõige 2 muudetakse ja sõnastatakse järgmiselt:</w:t>
      </w:r>
    </w:p>
    <w:p w14:paraId="43B3E731" w14:textId="7F5E7290" w:rsidR="00BB153B" w:rsidRPr="001B73D0" w:rsidDel="00426179" w:rsidRDefault="00BB153B" w:rsidP="00A27724">
      <w:pPr>
        <w:rPr>
          <w:del w:id="202" w:author="Aili Sandre" w:date="2024-02-28T13:35:00Z"/>
          <w:rFonts w:cs="Times New Roman"/>
          <w:szCs w:val="24"/>
        </w:rPr>
      </w:pPr>
    </w:p>
    <w:p w14:paraId="49646EFB" w14:textId="77777777" w:rsidR="00426179" w:rsidRDefault="00BB153B" w:rsidP="00360B08">
      <w:pPr>
        <w:rPr>
          <w:ins w:id="203" w:author="Aili Sandre" w:date="2024-02-28T13:36:00Z"/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„(2) Elektroonilise päringu tasu maksmisest on vabastatud isik enda ja teda volitanud isiku kohta päringu tegemise korral, käesoleva seaduse § 19 lõikes 1 ja § 20 lõike 1 punktides 3–11 ja 13 nimetatud isikud, hankijad riigihangete seaduse § 5 tähenduses riigihangete seaduse </w:t>
      </w:r>
    </w:p>
    <w:p w14:paraId="0F35E3D6" w14:textId="267AA04D" w:rsidR="003306FC" w:rsidRPr="001B73D0" w:rsidRDefault="00BB153B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§-s 95 sätestatud kõrvaldamise aluste kontrollimise korral ning elutähtsa teenuse osutajad hädaolukorra seaduse §</w:t>
      </w:r>
      <w:r w:rsidR="00192C19" w:rsidRPr="001B73D0">
        <w:rPr>
          <w:rFonts w:cs="Times New Roman"/>
          <w:szCs w:val="24"/>
        </w:rPr>
        <w:t>-s 41</w:t>
      </w:r>
      <w:r w:rsidR="00192C19" w:rsidRPr="001B73D0">
        <w:rPr>
          <w:rFonts w:cs="Times New Roman"/>
          <w:szCs w:val="24"/>
          <w:vertAlign w:val="superscript"/>
        </w:rPr>
        <w:t>1</w:t>
      </w:r>
      <w:r w:rsidR="00192C19" w:rsidRPr="001B73D0">
        <w:rPr>
          <w:rFonts w:cs="Times New Roman"/>
          <w:szCs w:val="24"/>
        </w:rPr>
        <w:t xml:space="preserve"> sätestatud taustakontrolli tegemisel</w:t>
      </w:r>
      <w:r w:rsidR="005E6F54" w:rsidRPr="001B73D0">
        <w:rPr>
          <w:rFonts w:cs="Times New Roman"/>
          <w:szCs w:val="24"/>
        </w:rPr>
        <w:t>.</w:t>
      </w:r>
      <w:r w:rsidR="00FB6C41" w:rsidRPr="001B73D0">
        <w:rPr>
          <w:rFonts w:cs="Times New Roman"/>
          <w:szCs w:val="24"/>
        </w:rPr>
        <w:t>“</w:t>
      </w:r>
      <w:r w:rsidR="00135D0C" w:rsidRPr="001B73D0">
        <w:rPr>
          <w:rFonts w:cs="Times New Roman"/>
          <w:szCs w:val="24"/>
        </w:rPr>
        <w:t>;</w:t>
      </w:r>
    </w:p>
    <w:p w14:paraId="12078178" w14:textId="77777777" w:rsidR="00D73885" w:rsidRPr="001B73D0" w:rsidRDefault="00D73885" w:rsidP="00360B08">
      <w:pPr>
        <w:rPr>
          <w:b/>
          <w:bCs/>
        </w:rPr>
      </w:pPr>
    </w:p>
    <w:p w14:paraId="561DBF14" w14:textId="260691E0" w:rsidR="00135D0C" w:rsidRPr="001B73D0" w:rsidRDefault="00964D91" w:rsidP="00360B08">
      <w:r w:rsidRPr="001B73D0">
        <w:rPr>
          <w:b/>
          <w:bCs/>
        </w:rPr>
        <w:t>2</w:t>
      </w:r>
      <w:r w:rsidR="00135D0C" w:rsidRPr="001B73D0">
        <w:rPr>
          <w:b/>
          <w:bCs/>
        </w:rPr>
        <w:t>)</w:t>
      </w:r>
      <w:r w:rsidR="00135D0C" w:rsidRPr="001B73D0">
        <w:t xml:space="preserve"> seaduse normitehnilist märkust täiendatakse tekstiosaga:</w:t>
      </w:r>
    </w:p>
    <w:p w14:paraId="4E385787" w14:textId="14443C9F" w:rsidR="00135D0C" w:rsidRPr="001B73D0" w:rsidDel="00426179" w:rsidRDefault="00135D0C" w:rsidP="00A27724">
      <w:pPr>
        <w:rPr>
          <w:del w:id="204" w:author="Aili Sandre" w:date="2024-02-28T13:36:00Z"/>
        </w:rPr>
      </w:pPr>
    </w:p>
    <w:p w14:paraId="6282BA25" w14:textId="77777777" w:rsidR="00135D0C" w:rsidRPr="001B73D0" w:rsidRDefault="00135D0C" w:rsidP="00360B08">
      <w:r w:rsidRPr="001B73D0"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1D9AB4E3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1B443C82" w14:textId="667EA689" w:rsidR="00D61260" w:rsidRPr="001B73D0" w:rsidRDefault="00D61260" w:rsidP="00360B08">
      <w:pPr>
        <w:rPr>
          <w:rFonts w:cs="Times New Roman"/>
          <w:b/>
          <w:bCs/>
          <w:szCs w:val="24"/>
        </w:rPr>
      </w:pPr>
      <w:bookmarkStart w:id="205" w:name="_Hlk143084994"/>
      <w:r w:rsidRPr="001B73D0">
        <w:rPr>
          <w:rFonts w:cs="Times New Roman"/>
          <w:b/>
          <w:bCs/>
          <w:szCs w:val="24"/>
        </w:rPr>
        <w:t xml:space="preserve">§ </w:t>
      </w:r>
      <w:r w:rsidR="00E3511B" w:rsidRPr="001B73D0">
        <w:rPr>
          <w:rFonts w:cs="Times New Roman"/>
          <w:b/>
          <w:bCs/>
          <w:szCs w:val="24"/>
        </w:rPr>
        <w:t>7</w:t>
      </w:r>
      <w:r w:rsidRPr="001B73D0">
        <w:rPr>
          <w:rFonts w:cs="Times New Roman"/>
          <w:b/>
          <w:bCs/>
          <w:szCs w:val="24"/>
        </w:rPr>
        <w:t>. Lennundusseaduse muutmine</w:t>
      </w:r>
    </w:p>
    <w:p w14:paraId="72AC6F8F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23D201E6" w14:textId="7FDD950F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Lennundusseaduses tehakse järgmised muudatused:</w:t>
      </w:r>
    </w:p>
    <w:p w14:paraId="1E26D305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6313C002" w14:textId="5B0E7092" w:rsidR="00D61260" w:rsidRPr="001B73D0" w:rsidRDefault="00377559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</w:t>
      </w:r>
      <w:r w:rsidR="00D61260" w:rsidRPr="001B73D0">
        <w:rPr>
          <w:rFonts w:cs="Times New Roman"/>
          <w:b/>
          <w:bCs/>
          <w:szCs w:val="24"/>
        </w:rPr>
        <w:t>)</w:t>
      </w:r>
      <w:r w:rsidR="00D61260" w:rsidRPr="001B73D0">
        <w:rPr>
          <w:rFonts w:cs="Times New Roman"/>
          <w:szCs w:val="24"/>
        </w:rPr>
        <w:t xml:space="preserve"> seadust täiendatakse §-ga 58</w:t>
      </w:r>
      <w:r w:rsidR="00D61260" w:rsidRPr="001B73D0">
        <w:rPr>
          <w:rFonts w:cs="Times New Roman"/>
          <w:szCs w:val="24"/>
          <w:vertAlign w:val="superscript"/>
        </w:rPr>
        <w:t>9</w:t>
      </w:r>
      <w:r w:rsidR="00D61260" w:rsidRPr="001B73D0">
        <w:rPr>
          <w:rFonts w:cs="Times New Roman"/>
          <w:szCs w:val="24"/>
        </w:rPr>
        <w:t xml:space="preserve"> järgmises sõnastuses:</w:t>
      </w:r>
    </w:p>
    <w:p w14:paraId="3CDEFAD4" w14:textId="0603931A" w:rsidR="00562D07" w:rsidRPr="001B73D0" w:rsidDel="00426179" w:rsidRDefault="00562D07" w:rsidP="00A27724">
      <w:pPr>
        <w:rPr>
          <w:del w:id="206" w:author="Aili Sandre" w:date="2024-02-28T13:37:00Z"/>
          <w:rFonts w:cs="Times New Roman"/>
          <w:szCs w:val="24"/>
        </w:rPr>
      </w:pPr>
    </w:p>
    <w:p w14:paraId="07B9FB1A" w14:textId="3FFF369D" w:rsidR="00D61260" w:rsidRPr="001B73D0" w:rsidRDefault="00D61260" w:rsidP="00360B08">
      <w:pPr>
        <w:rPr>
          <w:rFonts w:cs="Times New Roman"/>
          <w:b/>
          <w:bCs/>
          <w:szCs w:val="24"/>
        </w:rPr>
      </w:pPr>
      <w:r w:rsidRPr="001B73D0">
        <w:rPr>
          <w:rFonts w:cs="Times New Roman"/>
          <w:szCs w:val="24"/>
        </w:rPr>
        <w:t>„</w:t>
      </w:r>
      <w:r w:rsidRPr="001B73D0">
        <w:rPr>
          <w:rFonts w:cs="Times New Roman"/>
          <w:b/>
          <w:bCs/>
          <w:szCs w:val="24"/>
        </w:rPr>
        <w:t>§ 58</w:t>
      </w:r>
      <w:r w:rsidRPr="001B73D0">
        <w:rPr>
          <w:rFonts w:cs="Times New Roman"/>
          <w:b/>
          <w:bCs/>
          <w:szCs w:val="24"/>
          <w:vertAlign w:val="superscript"/>
        </w:rPr>
        <w:t>9</w:t>
      </w:r>
      <w:r w:rsidRPr="001B73D0">
        <w:rPr>
          <w:rFonts w:cs="Times New Roman"/>
          <w:b/>
          <w:bCs/>
          <w:szCs w:val="24"/>
        </w:rPr>
        <w:t>. Elutähtsa teenuse osutaja</w:t>
      </w:r>
    </w:p>
    <w:p w14:paraId="095BB4A8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04E2B6EB" w14:textId="644E6690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(1) Sertifitseeritud aeronavigatsiooniteenust osutav äriühing, kes osutab lennuliikluse korraldamise teenust ja aeronavigatsiooniteenust</w:t>
      </w:r>
      <w:r w:rsidR="00A83FAB" w:rsidRPr="001B73D0">
        <w:rPr>
          <w:rFonts w:cs="Times New Roman"/>
          <w:szCs w:val="24"/>
        </w:rPr>
        <w:t>,</w:t>
      </w:r>
      <w:r w:rsidRPr="001B73D0">
        <w:rPr>
          <w:rFonts w:cs="Times New Roman"/>
          <w:szCs w:val="24"/>
        </w:rPr>
        <w:t xml:space="preserve"> on </w:t>
      </w:r>
      <w:r w:rsidR="00B65E92" w:rsidRPr="001B73D0">
        <w:rPr>
          <w:rFonts w:cs="Times New Roman"/>
          <w:szCs w:val="24"/>
        </w:rPr>
        <w:t>hädaolukorra</w:t>
      </w:r>
      <w:r w:rsidRPr="001B73D0">
        <w:rPr>
          <w:rFonts w:cs="Times New Roman"/>
          <w:szCs w:val="24"/>
        </w:rPr>
        <w:t xml:space="preserve"> seaduse § </w:t>
      </w:r>
      <w:r w:rsidR="00B65E92" w:rsidRPr="001B73D0">
        <w:rPr>
          <w:rFonts w:cs="Times New Roman"/>
          <w:szCs w:val="24"/>
        </w:rPr>
        <w:t>36</w:t>
      </w:r>
      <w:r w:rsidRPr="001B73D0">
        <w:rPr>
          <w:rFonts w:cs="Times New Roman"/>
          <w:szCs w:val="24"/>
        </w:rPr>
        <w:t xml:space="preserve"> lõike </w:t>
      </w:r>
      <w:r w:rsidR="00B65E92" w:rsidRPr="001B73D0">
        <w:rPr>
          <w:rFonts w:cs="Times New Roman"/>
          <w:szCs w:val="24"/>
        </w:rPr>
        <w:t>1</w:t>
      </w:r>
      <w:r w:rsidR="00B65E92"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punktis</w:t>
      </w:r>
      <w:ins w:id="207" w:author="Aili Sandre" w:date="2024-02-28T13:38:00Z">
        <w:r w:rsidR="00426179">
          <w:rPr>
            <w:rFonts w:cs="Times New Roman"/>
            <w:szCs w:val="24"/>
          </w:rPr>
          <w:t> </w:t>
        </w:r>
      </w:ins>
      <w:del w:id="208" w:author="Aili Sandre" w:date="2024-02-28T13:38:00Z">
        <w:r w:rsidRPr="001B73D0" w:rsidDel="00426179">
          <w:rPr>
            <w:rFonts w:cs="Times New Roman"/>
            <w:szCs w:val="24"/>
          </w:rPr>
          <w:delText xml:space="preserve"> </w:delText>
        </w:r>
      </w:del>
      <w:r w:rsidRPr="001B73D0">
        <w:rPr>
          <w:rFonts w:cs="Times New Roman"/>
          <w:szCs w:val="24"/>
        </w:rPr>
        <w:t>6 nimetatud elutähtsa teenuse osutaja.</w:t>
      </w:r>
    </w:p>
    <w:p w14:paraId="710115A5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329DEB3B" w14:textId="41018A51" w:rsidR="00D61260" w:rsidRPr="001B73D0" w:rsidRDefault="00D61260" w:rsidP="00360B08">
      <w:pPr>
        <w:rPr>
          <w:rFonts w:cs="Times New Roman"/>
          <w:szCs w:val="24"/>
        </w:rPr>
      </w:pPr>
      <w:bookmarkStart w:id="209" w:name="_Hlk153202924"/>
      <w:r w:rsidRPr="001B73D0">
        <w:rPr>
          <w:rFonts w:cs="Times New Roman"/>
          <w:szCs w:val="24"/>
        </w:rPr>
        <w:t xml:space="preserve">(2) </w:t>
      </w:r>
      <w:r w:rsidR="002828F6" w:rsidRPr="001B73D0">
        <w:rPr>
          <w:rFonts w:cs="Times New Roman"/>
          <w:szCs w:val="24"/>
        </w:rPr>
        <w:t xml:space="preserve">Tallinna lennuvälja </w:t>
      </w:r>
      <w:r w:rsidRPr="001B73D0">
        <w:rPr>
          <w:rFonts w:cs="Times New Roman"/>
          <w:szCs w:val="24"/>
        </w:rPr>
        <w:t>käitaja on hädaolukorra seaduse § 36 lõike 1</w:t>
      </w:r>
      <w:r w:rsidR="00B65E92"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punktis </w:t>
      </w:r>
      <w:r w:rsidR="00B65E92" w:rsidRPr="001B73D0">
        <w:rPr>
          <w:rFonts w:cs="Times New Roman"/>
          <w:szCs w:val="24"/>
        </w:rPr>
        <w:t>5</w:t>
      </w:r>
      <w:r w:rsidRPr="001B73D0">
        <w:rPr>
          <w:rFonts w:cs="Times New Roman"/>
          <w:szCs w:val="24"/>
        </w:rPr>
        <w:t xml:space="preserve"> nimetatud elutähtsa teenuse osutaja</w:t>
      </w:r>
      <w:r w:rsidR="00DD4238" w:rsidRPr="001B73D0">
        <w:rPr>
          <w:rFonts w:cs="Times New Roman"/>
          <w:szCs w:val="24"/>
        </w:rPr>
        <w:t>.“;</w:t>
      </w:r>
    </w:p>
    <w:bookmarkEnd w:id="209"/>
    <w:p w14:paraId="189EB224" w14:textId="35E590F1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299D7BE6" w14:textId="485FE53E" w:rsidR="00DD4238" w:rsidRPr="001B73D0" w:rsidRDefault="00DD4238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 xml:space="preserve">2) </w:t>
      </w:r>
      <w:r w:rsidRPr="001B73D0">
        <w:rPr>
          <w:rFonts w:cs="Times New Roman"/>
          <w:szCs w:val="24"/>
        </w:rPr>
        <w:t>seaduse normitehnilist märkust täiendatakse tekstiosaga:</w:t>
      </w:r>
    </w:p>
    <w:p w14:paraId="19A6F0A9" w14:textId="1DC9C26D" w:rsidR="00DD4238" w:rsidRPr="001B73D0" w:rsidDel="00426179" w:rsidRDefault="00DD4238" w:rsidP="00A27724">
      <w:pPr>
        <w:rPr>
          <w:del w:id="210" w:author="Aili Sandre" w:date="2024-02-28T13:38:00Z"/>
          <w:rFonts w:cs="Times New Roman"/>
          <w:szCs w:val="24"/>
        </w:rPr>
      </w:pPr>
    </w:p>
    <w:p w14:paraId="3C9532C6" w14:textId="7F2CF6D1" w:rsidR="00562D07" w:rsidRPr="001B73D0" w:rsidRDefault="00DD4238" w:rsidP="00360B08">
      <w:pPr>
        <w:rPr>
          <w:rFonts w:cs="Times New Roman"/>
          <w:b/>
          <w:szCs w:val="24"/>
        </w:rPr>
      </w:pPr>
      <w:r w:rsidRPr="001B73D0">
        <w:rPr>
          <w:rFonts w:cs="Times New Roman"/>
          <w:szCs w:val="24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26259E03" w14:textId="77777777" w:rsidR="00DD4238" w:rsidRPr="001B73D0" w:rsidRDefault="00DD4238" w:rsidP="00360B08">
      <w:pPr>
        <w:rPr>
          <w:rFonts w:cs="Times New Roman"/>
          <w:b/>
          <w:szCs w:val="24"/>
        </w:rPr>
      </w:pPr>
    </w:p>
    <w:p w14:paraId="7FCBC2FD" w14:textId="73240D81" w:rsidR="00D61260" w:rsidRPr="001B73D0" w:rsidRDefault="00D61260" w:rsidP="00360B08">
      <w:pPr>
        <w:rPr>
          <w:rFonts w:cs="Times New Roman"/>
          <w:b/>
          <w:szCs w:val="24"/>
        </w:rPr>
      </w:pPr>
      <w:r w:rsidRPr="001B73D0">
        <w:rPr>
          <w:rFonts w:cs="Times New Roman"/>
          <w:b/>
          <w:szCs w:val="24"/>
        </w:rPr>
        <w:t xml:space="preserve">§ </w:t>
      </w:r>
      <w:r w:rsidR="00E3511B" w:rsidRPr="001B73D0">
        <w:rPr>
          <w:rFonts w:cs="Times New Roman"/>
          <w:b/>
          <w:szCs w:val="24"/>
        </w:rPr>
        <w:t>8</w:t>
      </w:r>
      <w:r w:rsidRPr="001B73D0">
        <w:rPr>
          <w:rFonts w:cs="Times New Roman"/>
          <w:b/>
          <w:szCs w:val="24"/>
        </w:rPr>
        <w:t>. Maagaasiseaduse muutmine</w:t>
      </w:r>
    </w:p>
    <w:p w14:paraId="4ADF72FA" w14:textId="77777777" w:rsidR="00562D07" w:rsidRPr="001B73D0" w:rsidRDefault="00562D07" w:rsidP="00360B08">
      <w:pPr>
        <w:rPr>
          <w:rFonts w:cs="Times New Roman"/>
          <w:szCs w:val="24"/>
          <w:lang w:eastAsia="et-EE"/>
        </w:rPr>
      </w:pPr>
    </w:p>
    <w:p w14:paraId="4704623D" w14:textId="42C9982B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>Maagaasiseaduses tehakse järgmised muudatused:</w:t>
      </w:r>
    </w:p>
    <w:p w14:paraId="2CEC1CEB" w14:textId="2586511F" w:rsidR="003677C8" w:rsidRPr="001B73D0" w:rsidRDefault="003677C8" w:rsidP="00360B08">
      <w:pPr>
        <w:rPr>
          <w:rFonts w:cs="Times New Roman"/>
          <w:b/>
          <w:szCs w:val="24"/>
        </w:rPr>
      </w:pPr>
    </w:p>
    <w:p w14:paraId="0E39A198" w14:textId="0F406C6B" w:rsidR="00D61260" w:rsidRPr="001B73D0" w:rsidRDefault="00FA57CE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szCs w:val="24"/>
        </w:rPr>
        <w:t>1</w:t>
      </w:r>
      <w:r w:rsidR="00D61260" w:rsidRPr="001B73D0">
        <w:rPr>
          <w:rFonts w:cs="Times New Roman"/>
          <w:b/>
          <w:szCs w:val="24"/>
        </w:rPr>
        <w:t>)</w:t>
      </w:r>
      <w:r w:rsidR="00D61260" w:rsidRPr="001B73D0">
        <w:rPr>
          <w:rFonts w:cs="Times New Roman"/>
          <w:szCs w:val="24"/>
        </w:rPr>
        <w:t xml:space="preserve"> paragrahvi 22 lõi</w:t>
      </w:r>
      <w:r w:rsidR="004E7C33" w:rsidRPr="001B73D0">
        <w:rPr>
          <w:rFonts w:cs="Times New Roman"/>
          <w:szCs w:val="24"/>
        </w:rPr>
        <w:t>ke</w:t>
      </w:r>
      <w:r w:rsidR="00D61260" w:rsidRPr="001B73D0">
        <w:rPr>
          <w:rFonts w:cs="Times New Roman"/>
          <w:szCs w:val="24"/>
        </w:rPr>
        <w:t xml:space="preserve"> 15 </w:t>
      </w:r>
      <w:r w:rsidR="004E7C33" w:rsidRPr="001B73D0">
        <w:rPr>
          <w:rFonts w:cs="Times New Roman"/>
          <w:szCs w:val="24"/>
        </w:rPr>
        <w:t xml:space="preserve">punkt 2 </w:t>
      </w:r>
      <w:r w:rsidR="00D61260" w:rsidRPr="001B73D0">
        <w:rPr>
          <w:rFonts w:cs="Times New Roman"/>
          <w:szCs w:val="24"/>
        </w:rPr>
        <w:t>muudetakse ja sõnastatakse järgmiselt:</w:t>
      </w:r>
      <w:del w:id="211" w:author="Aili Sandre" w:date="2024-02-28T13:38:00Z">
        <w:r w:rsidR="00D61260" w:rsidRPr="001B73D0" w:rsidDel="00426179">
          <w:rPr>
            <w:rFonts w:cs="Times New Roman"/>
            <w:szCs w:val="24"/>
          </w:rPr>
          <w:delText xml:space="preserve"> </w:delText>
        </w:r>
      </w:del>
    </w:p>
    <w:p w14:paraId="1179D6E2" w14:textId="774DA44B" w:rsidR="00D61260" w:rsidRPr="001B73D0" w:rsidDel="00426179" w:rsidRDefault="00D61260" w:rsidP="00A27724">
      <w:pPr>
        <w:rPr>
          <w:del w:id="212" w:author="Aili Sandre" w:date="2024-02-28T13:38:00Z"/>
          <w:rFonts w:cs="Times New Roman"/>
          <w:szCs w:val="24"/>
        </w:rPr>
      </w:pPr>
      <w:bookmarkStart w:id="213" w:name="para22lg15p2"/>
    </w:p>
    <w:bookmarkEnd w:id="213"/>
    <w:p w14:paraId="0A354D8F" w14:textId="3F277925" w:rsidR="00D61260" w:rsidRPr="001B73D0" w:rsidRDefault="004E7C33" w:rsidP="00360B08">
      <w:pPr>
        <w:rPr>
          <w:rFonts w:cs="Times New Roman"/>
          <w:szCs w:val="24"/>
          <w:shd w:val="clear" w:color="auto" w:fill="FFFFFF"/>
        </w:rPr>
      </w:pPr>
      <w:r w:rsidRPr="001B73D0">
        <w:rPr>
          <w:rFonts w:cs="Times New Roman"/>
          <w:szCs w:val="24"/>
          <w:shd w:val="clear" w:color="auto" w:fill="FFFFFF"/>
        </w:rPr>
        <w:t>„</w:t>
      </w:r>
      <w:r w:rsidR="00D61260" w:rsidRPr="001B73D0">
        <w:rPr>
          <w:rFonts w:cs="Times New Roman"/>
          <w:szCs w:val="24"/>
          <w:shd w:val="clear" w:color="auto" w:fill="FFFFFF"/>
        </w:rPr>
        <w:t>2)</w:t>
      </w:r>
      <w:r w:rsidR="00D61260" w:rsidRPr="001B73D0">
        <w:rPr>
          <w:rFonts w:cs="Times New Roman"/>
          <w:szCs w:val="24"/>
          <w:bdr w:val="none" w:sz="0" w:space="0" w:color="auto" w:frame="1"/>
          <w:shd w:val="clear" w:color="auto" w:fill="FFFFFF"/>
        </w:rPr>
        <w:t> </w:t>
      </w:r>
      <w:r w:rsidR="00D61260" w:rsidRPr="001B73D0">
        <w:rPr>
          <w:rFonts w:cs="Times New Roman"/>
          <w:szCs w:val="24"/>
          <w:shd w:val="clear" w:color="auto" w:fill="FFFFFF"/>
        </w:rPr>
        <w:t>ettevõtja, kelle jaotusvõrguga on ühendatud üle 1000 tarbija.“</w:t>
      </w:r>
      <w:r w:rsidRPr="001B73D0">
        <w:rPr>
          <w:rFonts w:cs="Times New Roman"/>
          <w:szCs w:val="24"/>
          <w:shd w:val="clear" w:color="auto" w:fill="FFFFFF"/>
        </w:rPr>
        <w:t>;</w:t>
      </w:r>
    </w:p>
    <w:p w14:paraId="70340C83" w14:textId="77777777" w:rsidR="004E7C33" w:rsidRPr="001B73D0" w:rsidRDefault="004E7C33" w:rsidP="00360B08">
      <w:pPr>
        <w:rPr>
          <w:rFonts w:cs="Times New Roman"/>
          <w:szCs w:val="24"/>
          <w:shd w:val="clear" w:color="auto" w:fill="FFFFFF"/>
        </w:rPr>
      </w:pPr>
    </w:p>
    <w:p w14:paraId="04A44F6A" w14:textId="46837FDE" w:rsidR="00FA57CE" w:rsidRPr="001B73D0" w:rsidRDefault="00964D91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</w:t>
      </w:r>
      <w:r w:rsidR="00FA57CE" w:rsidRPr="001B73D0">
        <w:rPr>
          <w:rFonts w:cs="Times New Roman"/>
          <w:b/>
          <w:bCs/>
          <w:szCs w:val="24"/>
        </w:rPr>
        <w:t>)</w:t>
      </w:r>
      <w:r w:rsidR="00FA57CE" w:rsidRPr="001B73D0">
        <w:rPr>
          <w:rFonts w:cs="Times New Roman"/>
          <w:szCs w:val="24"/>
        </w:rPr>
        <w:t xml:space="preserve"> paragrahvi 23 lõiget 3 täiendatakse punktiga 2</w:t>
      </w:r>
      <w:r w:rsidR="00FA57CE" w:rsidRPr="001B73D0">
        <w:rPr>
          <w:rFonts w:cs="Times New Roman"/>
          <w:szCs w:val="24"/>
          <w:vertAlign w:val="superscript"/>
        </w:rPr>
        <w:t>1</w:t>
      </w:r>
      <w:r w:rsidR="00FA57CE" w:rsidRPr="001B73D0">
        <w:rPr>
          <w:rFonts w:cs="Times New Roman"/>
          <w:szCs w:val="24"/>
        </w:rPr>
        <w:t xml:space="preserve"> järgmises sõnastuses:</w:t>
      </w:r>
    </w:p>
    <w:p w14:paraId="2E873F8B" w14:textId="0B2B4164" w:rsidR="00FA57CE" w:rsidRPr="001B73D0" w:rsidDel="00426179" w:rsidRDefault="00FA57CE" w:rsidP="00A27724">
      <w:pPr>
        <w:rPr>
          <w:del w:id="214" w:author="Aili Sandre" w:date="2024-02-28T13:38:00Z"/>
          <w:rFonts w:cs="Times New Roman"/>
          <w:szCs w:val="24"/>
        </w:rPr>
      </w:pPr>
    </w:p>
    <w:p w14:paraId="159D8D84" w14:textId="3DCD3114" w:rsidR="00FA57CE" w:rsidRPr="001B73D0" w:rsidRDefault="00FA57CE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„2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>) investeeringud jätkusuutlikkuse ja toimepidevuse nõuete täitmiseks;“;</w:t>
      </w:r>
    </w:p>
    <w:p w14:paraId="363CE6BA" w14:textId="4F7212F2" w:rsidR="00562D07" w:rsidRPr="001B73D0" w:rsidRDefault="00562D07" w:rsidP="00360B08">
      <w:pPr>
        <w:rPr>
          <w:rFonts w:cs="Times New Roman"/>
          <w:b/>
          <w:bCs/>
          <w:szCs w:val="24"/>
        </w:rPr>
      </w:pPr>
      <w:bookmarkStart w:id="215" w:name="_Hlk114134508"/>
      <w:bookmarkStart w:id="216" w:name="_Hlk126517470"/>
      <w:bookmarkEnd w:id="205"/>
    </w:p>
    <w:p w14:paraId="0C3AD519" w14:textId="2DEA89CC" w:rsidR="00DD4238" w:rsidRPr="001B73D0" w:rsidRDefault="00964D91" w:rsidP="00360B08">
      <w:pPr>
        <w:rPr>
          <w:rFonts w:cs="Times New Roman"/>
          <w:szCs w:val="24"/>
        </w:rPr>
      </w:pPr>
      <w:bookmarkStart w:id="217" w:name="_Hlk143085174"/>
      <w:bookmarkEnd w:id="215"/>
      <w:bookmarkEnd w:id="216"/>
      <w:r w:rsidRPr="001B73D0">
        <w:rPr>
          <w:rFonts w:cs="Times New Roman"/>
          <w:b/>
          <w:bCs/>
          <w:szCs w:val="24"/>
        </w:rPr>
        <w:t>3</w:t>
      </w:r>
      <w:r w:rsidR="00DD4238" w:rsidRPr="001B73D0">
        <w:rPr>
          <w:rFonts w:cs="Times New Roman"/>
          <w:b/>
          <w:bCs/>
          <w:szCs w:val="24"/>
        </w:rPr>
        <w:t>)</w:t>
      </w:r>
      <w:r w:rsidR="00DD4238" w:rsidRPr="001B73D0">
        <w:rPr>
          <w:rFonts w:cs="Times New Roman"/>
          <w:szCs w:val="24"/>
        </w:rPr>
        <w:t xml:space="preserve"> seaduse normitehnilist märkust täiendatakse tekstiosaga:</w:t>
      </w:r>
    </w:p>
    <w:p w14:paraId="480DC76B" w14:textId="53C71D7C" w:rsidR="00DD4238" w:rsidRPr="001B73D0" w:rsidDel="00426179" w:rsidRDefault="00DD4238" w:rsidP="00A27724">
      <w:pPr>
        <w:rPr>
          <w:del w:id="218" w:author="Aili Sandre" w:date="2024-02-28T13:39:00Z"/>
          <w:rFonts w:cs="Times New Roman"/>
          <w:szCs w:val="24"/>
        </w:rPr>
      </w:pPr>
    </w:p>
    <w:p w14:paraId="53A83B92" w14:textId="77777777" w:rsidR="00DD4238" w:rsidRPr="001B73D0" w:rsidRDefault="00DD4238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lastRenderedPageBreak/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25953BA7" w14:textId="77777777" w:rsidR="004A0731" w:rsidRPr="001B73D0" w:rsidRDefault="004A0731" w:rsidP="00360B08">
      <w:pPr>
        <w:rPr>
          <w:rFonts w:cs="Times New Roman"/>
          <w:szCs w:val="24"/>
        </w:rPr>
      </w:pPr>
    </w:p>
    <w:p w14:paraId="587B2A65" w14:textId="2B3DAA22" w:rsidR="004A0731" w:rsidRPr="001B73D0" w:rsidRDefault="004A0731" w:rsidP="00360B08">
      <w:pPr>
        <w:rPr>
          <w:rFonts w:cs="Times New Roman"/>
          <w:b/>
          <w:bCs/>
          <w:szCs w:val="24"/>
        </w:rPr>
      </w:pPr>
      <w:bookmarkStart w:id="219" w:name="_Hlk159416399"/>
      <w:r w:rsidRPr="001B73D0">
        <w:rPr>
          <w:rFonts w:cs="Times New Roman"/>
          <w:b/>
          <w:bCs/>
          <w:szCs w:val="24"/>
        </w:rPr>
        <w:t>§ 9. Maksukorralduse seaduse muutmine</w:t>
      </w:r>
    </w:p>
    <w:p w14:paraId="2294151A" w14:textId="77777777" w:rsidR="004A0731" w:rsidRPr="001B73D0" w:rsidRDefault="004A0731" w:rsidP="00360B08">
      <w:pPr>
        <w:rPr>
          <w:rFonts w:cs="Times New Roman"/>
          <w:szCs w:val="24"/>
        </w:rPr>
      </w:pPr>
    </w:p>
    <w:p w14:paraId="1438E4FE" w14:textId="14E54C91" w:rsidR="004A0731" w:rsidRPr="001B73D0" w:rsidRDefault="004A0731" w:rsidP="00360B08">
      <w:pPr>
        <w:pStyle w:val="Normaallaadveeb"/>
        <w:rPr>
          <w:lang w:eastAsia="et-EE"/>
        </w:rPr>
      </w:pPr>
      <w:r w:rsidRPr="001B73D0">
        <w:t xml:space="preserve">Maksukorralduse seaduse </w:t>
      </w:r>
      <w:r w:rsidR="0006026F" w:rsidRPr="004A0731">
        <w:rPr>
          <w:lang w:eastAsia="et-EE"/>
        </w:rPr>
        <w:t>§</w:t>
      </w:r>
      <w:r w:rsidR="0006026F">
        <w:rPr>
          <w:lang w:eastAsia="et-EE"/>
        </w:rPr>
        <w:t xml:space="preserve"> </w:t>
      </w:r>
      <w:r w:rsidRPr="001B73D0">
        <w:rPr>
          <w:lang w:eastAsia="et-EE"/>
        </w:rPr>
        <w:t xml:space="preserve">29 täiendatakse punktiga </w:t>
      </w:r>
      <w:commentRangeStart w:id="220"/>
      <w:r w:rsidRPr="001B73D0">
        <w:rPr>
          <w:lang w:eastAsia="et-EE"/>
        </w:rPr>
        <w:t>65</w:t>
      </w:r>
      <w:commentRangeEnd w:id="220"/>
      <w:r w:rsidR="00F91776">
        <w:rPr>
          <w:rStyle w:val="Kommentaariviide"/>
        </w:rPr>
        <w:commentReference w:id="220"/>
      </w:r>
      <w:r w:rsidRPr="001B73D0">
        <w:rPr>
          <w:lang w:eastAsia="et-EE"/>
        </w:rPr>
        <w:t xml:space="preserve"> järgmises sõnastuses:</w:t>
      </w:r>
    </w:p>
    <w:p w14:paraId="495D7838" w14:textId="0A3B6B37" w:rsidR="0006026F" w:rsidDel="00426179" w:rsidRDefault="0006026F" w:rsidP="00A27724">
      <w:pPr>
        <w:jc w:val="left"/>
        <w:rPr>
          <w:del w:id="221" w:author="Aili Sandre" w:date="2024-02-28T13:39:00Z"/>
          <w:rFonts w:eastAsia="Times New Roman" w:cs="Times New Roman"/>
          <w:szCs w:val="24"/>
          <w:lang w:eastAsia="et-EE"/>
        </w:rPr>
      </w:pPr>
    </w:p>
    <w:p w14:paraId="57662D02" w14:textId="26348EF8" w:rsidR="004A0731" w:rsidRPr="001B73D0" w:rsidRDefault="004A0731" w:rsidP="00360B08">
      <w:pPr>
        <w:jc w:val="left"/>
        <w:rPr>
          <w:rFonts w:cs="Times New Roman"/>
          <w:szCs w:val="24"/>
        </w:rPr>
      </w:pPr>
      <w:r w:rsidRPr="001B73D0">
        <w:rPr>
          <w:rFonts w:eastAsia="Times New Roman" w:cs="Times New Roman"/>
          <w:szCs w:val="24"/>
          <w:lang w:eastAsia="et-EE"/>
        </w:rPr>
        <w:t>„</w:t>
      </w:r>
      <w:r w:rsidRPr="004A0731">
        <w:rPr>
          <w:rFonts w:eastAsia="Times New Roman" w:cs="Times New Roman"/>
          <w:szCs w:val="24"/>
          <w:lang w:eastAsia="et-EE"/>
        </w:rPr>
        <w:t>65) Justiitsministeeriumile isiku karistusandmete väljastamiseks elutähtsa teenuse osutajatele hädaolukorra seaduse § 4</w:t>
      </w:r>
      <w:r w:rsidRPr="001B73D0">
        <w:rPr>
          <w:rFonts w:eastAsia="Times New Roman" w:cs="Times New Roman"/>
          <w:szCs w:val="24"/>
          <w:lang w:eastAsia="et-EE"/>
        </w:rPr>
        <w:t>1</w:t>
      </w:r>
      <w:r w:rsidRPr="001B73D0">
        <w:rPr>
          <w:rFonts w:eastAsia="Times New Roman" w:cs="Times New Roman"/>
          <w:szCs w:val="24"/>
          <w:vertAlign w:val="superscript"/>
          <w:lang w:eastAsia="et-EE"/>
        </w:rPr>
        <w:t>1</w:t>
      </w:r>
      <w:r w:rsidRPr="004A0731">
        <w:rPr>
          <w:rFonts w:eastAsia="Times New Roman" w:cs="Times New Roman"/>
          <w:szCs w:val="24"/>
          <w:lang w:eastAsia="et-EE"/>
        </w:rPr>
        <w:t xml:space="preserve"> lõikes 1 nimetatud taustakontrolli eesmärgil.</w:t>
      </w:r>
      <w:r w:rsidRPr="001B73D0">
        <w:rPr>
          <w:rFonts w:eastAsia="Times New Roman" w:cs="Times New Roman"/>
          <w:szCs w:val="24"/>
          <w:lang w:eastAsia="et-EE"/>
        </w:rPr>
        <w:t>“.</w:t>
      </w:r>
    </w:p>
    <w:bookmarkEnd w:id="219"/>
    <w:p w14:paraId="1A64E024" w14:textId="77777777" w:rsidR="00DD4238" w:rsidRPr="00766BF1" w:rsidRDefault="00DD4238" w:rsidP="00360B08">
      <w:pPr>
        <w:rPr>
          <w:rFonts w:cs="Times New Roman"/>
          <w:bCs/>
          <w:szCs w:val="24"/>
          <w:rPrChange w:id="222" w:author="Aili Sandre" w:date="2024-02-28T13:40:00Z">
            <w:rPr>
              <w:rFonts w:cs="Times New Roman"/>
              <w:b/>
              <w:szCs w:val="24"/>
            </w:rPr>
          </w:rPrChange>
        </w:rPr>
      </w:pPr>
    </w:p>
    <w:p w14:paraId="72785357" w14:textId="4FA3E986" w:rsidR="00D61260" w:rsidRPr="001B73D0" w:rsidRDefault="00D61260" w:rsidP="00360B08">
      <w:pPr>
        <w:rPr>
          <w:rFonts w:cs="Times New Roman"/>
          <w:b/>
          <w:szCs w:val="24"/>
        </w:rPr>
      </w:pPr>
      <w:r w:rsidRPr="001B73D0">
        <w:rPr>
          <w:rFonts w:cs="Times New Roman"/>
          <w:b/>
          <w:szCs w:val="24"/>
        </w:rPr>
        <w:t xml:space="preserve">§ </w:t>
      </w:r>
      <w:r w:rsidR="004A0731" w:rsidRPr="001B73D0">
        <w:rPr>
          <w:rFonts w:cs="Times New Roman"/>
          <w:b/>
          <w:szCs w:val="24"/>
        </w:rPr>
        <w:t>10</w:t>
      </w:r>
      <w:r w:rsidRPr="001B73D0">
        <w:rPr>
          <w:rFonts w:cs="Times New Roman"/>
          <w:b/>
          <w:szCs w:val="24"/>
        </w:rPr>
        <w:t>. Raudteeseaduse muutmine</w:t>
      </w:r>
    </w:p>
    <w:p w14:paraId="1952618B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0D2224E6" w14:textId="7A909FE1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Raudteeseaduses tehakse järgmised muudatused:</w:t>
      </w:r>
    </w:p>
    <w:p w14:paraId="03EBC82A" w14:textId="77777777" w:rsidR="00562D07" w:rsidRPr="00766BF1" w:rsidRDefault="00562D07" w:rsidP="00360B08">
      <w:pPr>
        <w:rPr>
          <w:rFonts w:cs="Times New Roman"/>
          <w:szCs w:val="24"/>
          <w:rPrChange w:id="223" w:author="Aili Sandre" w:date="2024-02-28T13:40:00Z">
            <w:rPr>
              <w:rFonts w:cs="Times New Roman"/>
              <w:b/>
              <w:bCs/>
              <w:szCs w:val="24"/>
            </w:rPr>
          </w:rPrChange>
        </w:rPr>
      </w:pPr>
      <w:bookmarkStart w:id="224" w:name="_Hlk112338850"/>
    </w:p>
    <w:p w14:paraId="71EE3B6E" w14:textId="20A88A0A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seadus</w:t>
      </w:r>
      <w:r w:rsidR="00F42D50" w:rsidRPr="001B73D0">
        <w:rPr>
          <w:rFonts w:cs="Times New Roman"/>
          <w:szCs w:val="24"/>
        </w:rPr>
        <w:t>t</w:t>
      </w:r>
      <w:r w:rsidRPr="001B73D0">
        <w:rPr>
          <w:rFonts w:cs="Times New Roman"/>
          <w:szCs w:val="24"/>
        </w:rPr>
        <w:t xml:space="preserve"> täiendatakse §-ga </w:t>
      </w:r>
      <w:r w:rsidR="005A3D08" w:rsidRPr="001B73D0">
        <w:rPr>
          <w:rFonts w:cs="Times New Roman"/>
          <w:szCs w:val="24"/>
        </w:rPr>
        <w:t>6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järgmises sõnastuses:</w:t>
      </w:r>
    </w:p>
    <w:p w14:paraId="23C4725D" w14:textId="41C20194" w:rsidR="00562D07" w:rsidRPr="001B73D0" w:rsidDel="00426179" w:rsidRDefault="00562D07" w:rsidP="00A27724">
      <w:pPr>
        <w:rPr>
          <w:del w:id="225" w:author="Aili Sandre" w:date="2024-02-28T13:39:00Z"/>
          <w:rFonts w:cs="Times New Roman"/>
          <w:szCs w:val="24"/>
        </w:rPr>
      </w:pPr>
    </w:p>
    <w:p w14:paraId="5B6AEDC9" w14:textId="6E43526C" w:rsidR="00D61260" w:rsidRPr="001B73D0" w:rsidRDefault="00D61260" w:rsidP="00360B08">
      <w:pPr>
        <w:rPr>
          <w:rFonts w:cs="Times New Roman"/>
          <w:b/>
          <w:bCs/>
          <w:szCs w:val="24"/>
        </w:rPr>
      </w:pPr>
      <w:bookmarkStart w:id="226" w:name="_Hlk145604853"/>
      <w:r w:rsidRPr="001B73D0">
        <w:rPr>
          <w:rFonts w:cs="Times New Roman"/>
          <w:szCs w:val="24"/>
        </w:rPr>
        <w:t>„</w:t>
      </w:r>
      <w:r w:rsidRPr="001B73D0">
        <w:rPr>
          <w:rFonts w:cs="Times New Roman"/>
          <w:b/>
          <w:bCs/>
          <w:szCs w:val="24"/>
        </w:rPr>
        <w:t xml:space="preserve">§ </w:t>
      </w:r>
      <w:r w:rsidR="00145BA0">
        <w:rPr>
          <w:rFonts w:cs="Times New Roman"/>
          <w:b/>
          <w:bCs/>
          <w:szCs w:val="24"/>
        </w:rPr>
        <w:t>6</w:t>
      </w:r>
      <w:r w:rsidRPr="001B73D0">
        <w:rPr>
          <w:rFonts w:cs="Times New Roman"/>
          <w:b/>
          <w:bCs/>
          <w:szCs w:val="24"/>
          <w:vertAlign w:val="superscript"/>
        </w:rPr>
        <w:t>1</w:t>
      </w:r>
      <w:bookmarkEnd w:id="226"/>
      <w:r w:rsidRPr="001B73D0">
        <w:rPr>
          <w:rFonts w:cs="Times New Roman"/>
          <w:b/>
          <w:bCs/>
          <w:szCs w:val="24"/>
        </w:rPr>
        <w:t>. Elutähtsa teenuse osutaja</w:t>
      </w:r>
    </w:p>
    <w:p w14:paraId="177F656C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3031178E" w14:textId="3ACCA61A" w:rsidR="00D61260" w:rsidRPr="001B73D0" w:rsidRDefault="00D61260" w:rsidP="00360B08">
      <w:pPr>
        <w:rPr>
          <w:rFonts w:cs="Times New Roman"/>
          <w:szCs w:val="24"/>
        </w:rPr>
      </w:pPr>
      <w:bookmarkStart w:id="227" w:name="_Hlk145604755"/>
      <w:r w:rsidRPr="001B73D0">
        <w:rPr>
          <w:rFonts w:cs="Times New Roman"/>
          <w:szCs w:val="24"/>
        </w:rPr>
        <w:t>Raudteeinfrastruktuuriettevõtja</w:t>
      </w:r>
      <w:bookmarkEnd w:id="227"/>
      <w:r w:rsidRPr="001B73D0">
        <w:rPr>
          <w:rFonts w:cs="Times New Roman"/>
          <w:szCs w:val="24"/>
        </w:rPr>
        <w:t>, kes majandab avalikku raudteeinfrastruktuuri, on hädaolukorra seaduse § 36 lõike 1</w:t>
      </w:r>
      <w:r w:rsidR="00B65E92"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punktis </w:t>
      </w:r>
      <w:r w:rsidR="00B65E92" w:rsidRPr="001B73D0">
        <w:rPr>
          <w:rFonts w:cs="Times New Roman"/>
          <w:szCs w:val="24"/>
        </w:rPr>
        <w:t>7</w:t>
      </w:r>
      <w:r w:rsidRPr="001B73D0">
        <w:rPr>
          <w:rFonts w:cs="Times New Roman"/>
          <w:szCs w:val="24"/>
        </w:rPr>
        <w:t xml:space="preserve"> nimetatud elutähtsa teenuse osutaja.</w:t>
      </w:r>
      <w:r w:rsidR="00377559" w:rsidRPr="001B73D0">
        <w:rPr>
          <w:rFonts w:cs="Times New Roman"/>
          <w:szCs w:val="24"/>
        </w:rPr>
        <w:t>“</w:t>
      </w:r>
      <w:r w:rsidR="00DD4238" w:rsidRPr="001B73D0">
        <w:rPr>
          <w:rFonts w:cs="Times New Roman"/>
          <w:szCs w:val="24"/>
        </w:rPr>
        <w:t>;</w:t>
      </w:r>
    </w:p>
    <w:p w14:paraId="66B1F2D3" w14:textId="77777777" w:rsidR="00DD4238" w:rsidRPr="001B73D0" w:rsidRDefault="00DD4238" w:rsidP="00360B08">
      <w:pPr>
        <w:rPr>
          <w:rFonts w:cs="Times New Roman"/>
          <w:szCs w:val="24"/>
        </w:rPr>
      </w:pPr>
    </w:p>
    <w:p w14:paraId="7ED33BDF" w14:textId="32FB6C11" w:rsidR="00DD4238" w:rsidRPr="001B73D0" w:rsidRDefault="00DD4238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2)</w:t>
      </w:r>
      <w:r w:rsidRPr="001B73D0">
        <w:rPr>
          <w:rFonts w:cs="Times New Roman"/>
          <w:szCs w:val="24"/>
        </w:rPr>
        <w:t xml:space="preserve"> seaduse normitehnilist märkust täiendatakse tekstiosaga:</w:t>
      </w:r>
    </w:p>
    <w:p w14:paraId="08ACE30F" w14:textId="39E065D9" w:rsidR="00DD4238" w:rsidRPr="001B73D0" w:rsidDel="00766BF1" w:rsidRDefault="00DD4238" w:rsidP="00A27724">
      <w:pPr>
        <w:rPr>
          <w:del w:id="228" w:author="Aili Sandre" w:date="2024-02-28T13:40:00Z"/>
          <w:rFonts w:cs="Times New Roman"/>
          <w:szCs w:val="24"/>
        </w:rPr>
      </w:pPr>
    </w:p>
    <w:p w14:paraId="0ED76916" w14:textId="6B8F7277" w:rsidR="00DD4238" w:rsidRPr="001B73D0" w:rsidRDefault="00DD4238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3891522F" w14:textId="77777777" w:rsidR="00DD4238" w:rsidRPr="00766BF1" w:rsidRDefault="00DD4238" w:rsidP="00360B08">
      <w:pPr>
        <w:rPr>
          <w:rFonts w:cs="Times New Roman"/>
          <w:szCs w:val="24"/>
          <w:rPrChange w:id="229" w:author="Aili Sandre" w:date="2024-02-28T13:40:00Z">
            <w:rPr>
              <w:rFonts w:cs="Times New Roman"/>
              <w:b/>
              <w:bCs/>
              <w:szCs w:val="24"/>
            </w:rPr>
          </w:rPrChange>
        </w:rPr>
      </w:pPr>
      <w:bookmarkStart w:id="230" w:name="_Hlk120547429"/>
      <w:bookmarkEnd w:id="217"/>
      <w:bookmarkEnd w:id="224"/>
    </w:p>
    <w:p w14:paraId="66616CC3" w14:textId="5E42A400" w:rsidR="00D61260" w:rsidRPr="001B73D0" w:rsidRDefault="00D61260" w:rsidP="00360B08">
      <w:pPr>
        <w:rPr>
          <w:rFonts w:cs="Times New Roman"/>
          <w:b/>
          <w:bCs/>
          <w:szCs w:val="24"/>
        </w:rPr>
      </w:pPr>
      <w:bookmarkStart w:id="231" w:name="_Hlk143087907"/>
      <w:r w:rsidRPr="001B73D0">
        <w:rPr>
          <w:rFonts w:cs="Times New Roman"/>
          <w:b/>
          <w:bCs/>
          <w:szCs w:val="24"/>
        </w:rPr>
        <w:t xml:space="preserve">§ </w:t>
      </w:r>
      <w:r w:rsidR="00E3511B" w:rsidRPr="001B73D0">
        <w:rPr>
          <w:rFonts w:cs="Times New Roman"/>
          <w:b/>
          <w:bCs/>
          <w:szCs w:val="24"/>
        </w:rPr>
        <w:t>1</w:t>
      </w:r>
      <w:r w:rsidR="004A0731" w:rsidRPr="001B73D0">
        <w:rPr>
          <w:rFonts w:cs="Times New Roman"/>
          <w:b/>
          <w:bCs/>
          <w:szCs w:val="24"/>
        </w:rPr>
        <w:t>1</w:t>
      </w:r>
      <w:r w:rsidRPr="001B73D0">
        <w:rPr>
          <w:rFonts w:cs="Times New Roman"/>
          <w:b/>
          <w:bCs/>
          <w:szCs w:val="24"/>
        </w:rPr>
        <w:t>. Ravimiseaduse muutmine</w:t>
      </w:r>
    </w:p>
    <w:bookmarkEnd w:id="230"/>
    <w:p w14:paraId="67439D9A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42966E4C" w14:textId="2E6EAF30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Ravimiseaduses tehakse järgmised muudatused:</w:t>
      </w:r>
    </w:p>
    <w:p w14:paraId="6F45849A" w14:textId="77777777" w:rsidR="00562D07" w:rsidRPr="00766BF1" w:rsidRDefault="00562D07" w:rsidP="00360B08">
      <w:pPr>
        <w:rPr>
          <w:rFonts w:cs="Times New Roman"/>
          <w:szCs w:val="24"/>
          <w:rPrChange w:id="232" w:author="Aili Sandre" w:date="2024-02-28T13:40:00Z">
            <w:rPr>
              <w:rFonts w:cs="Times New Roman"/>
              <w:b/>
              <w:bCs/>
              <w:szCs w:val="24"/>
            </w:rPr>
          </w:rPrChange>
        </w:rPr>
      </w:pPr>
      <w:bookmarkStart w:id="233" w:name="_Hlk125625826"/>
    </w:p>
    <w:p w14:paraId="2012444F" w14:textId="462459B0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paragrahvi 26 täiendatakse lõigetega 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>–</w:t>
      </w:r>
      <w:r w:rsidR="00562D07" w:rsidRPr="001B73D0">
        <w:rPr>
          <w:rFonts w:cs="Times New Roman"/>
          <w:szCs w:val="24"/>
        </w:rPr>
        <w:t>1</w:t>
      </w:r>
      <w:r w:rsidR="00562D07" w:rsidRPr="001B73D0">
        <w:rPr>
          <w:rFonts w:cs="Times New Roman"/>
          <w:szCs w:val="24"/>
          <w:vertAlign w:val="superscript"/>
        </w:rPr>
        <w:t>4</w:t>
      </w:r>
      <w:r w:rsidR="00562D07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</w:rPr>
        <w:t>järgmises sõnastuses:</w:t>
      </w:r>
    </w:p>
    <w:p w14:paraId="7BEF856A" w14:textId="30B6A7C6" w:rsidR="00562D07" w:rsidRPr="001B73D0" w:rsidDel="00766BF1" w:rsidRDefault="00562D07" w:rsidP="00A27724">
      <w:pPr>
        <w:rPr>
          <w:del w:id="234" w:author="Aili Sandre" w:date="2024-02-28T13:40:00Z"/>
          <w:rFonts w:cs="Times New Roman"/>
          <w:szCs w:val="24"/>
        </w:rPr>
      </w:pPr>
    </w:p>
    <w:p w14:paraId="01CAEA92" w14:textId="48CDBDD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„(1</w:t>
      </w:r>
      <w:r w:rsidR="0041128E"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) </w:t>
      </w:r>
      <w:r w:rsidR="0041128E" w:rsidRPr="001B73D0">
        <w:rPr>
          <w:rFonts w:cs="Times New Roman"/>
          <w:szCs w:val="24"/>
        </w:rPr>
        <w:t>R</w:t>
      </w:r>
      <w:r w:rsidRPr="001B73D0">
        <w:rPr>
          <w:rFonts w:cs="Times New Roman"/>
          <w:szCs w:val="24"/>
        </w:rPr>
        <w:t>avimite hulgimüügi tegevusloa omaja</w:t>
      </w:r>
      <w:r w:rsidR="004712EA" w:rsidRPr="001B73D0">
        <w:rPr>
          <w:rFonts w:cs="Times New Roman"/>
          <w:szCs w:val="24"/>
        </w:rPr>
        <w:t xml:space="preserve">, </w:t>
      </w:r>
      <w:r w:rsidR="00145BA0">
        <w:rPr>
          <w:rFonts w:cs="Times New Roman"/>
          <w:szCs w:val="24"/>
        </w:rPr>
        <w:t>ke</w:t>
      </w:r>
      <w:r w:rsidR="00B32360" w:rsidRPr="001B73D0">
        <w:rPr>
          <w:rFonts w:cs="Times New Roman"/>
          <w:szCs w:val="24"/>
        </w:rPr>
        <w:t xml:space="preserve">lle </w:t>
      </w:r>
      <w:r w:rsidR="004712EA" w:rsidRPr="001B73D0">
        <w:rPr>
          <w:rFonts w:cs="Times New Roman"/>
          <w:szCs w:val="24"/>
        </w:rPr>
        <w:t>kaudu tagatakse ravimite hulgimüük ravimite varustuskindluse tagamiseks ja hädaolukorra</w:t>
      </w:r>
      <w:r w:rsidR="00546284" w:rsidRPr="001B73D0">
        <w:rPr>
          <w:rFonts w:cs="Times New Roman"/>
          <w:szCs w:val="24"/>
        </w:rPr>
        <w:t xml:space="preserve">, </w:t>
      </w:r>
      <w:r w:rsidR="00B32360" w:rsidRPr="001B73D0">
        <w:rPr>
          <w:rFonts w:cs="Times New Roman"/>
          <w:szCs w:val="24"/>
        </w:rPr>
        <w:t xml:space="preserve">eriolukorra, </w:t>
      </w:r>
      <w:r w:rsidR="00546284" w:rsidRPr="001B73D0">
        <w:rPr>
          <w:rFonts w:cs="Times New Roman"/>
          <w:szCs w:val="24"/>
        </w:rPr>
        <w:t>erakorralise seisukorra, kõrgendatud kaitsevalmiduse või sõjaseisukorra</w:t>
      </w:r>
      <w:r w:rsidR="004712EA" w:rsidRPr="001B73D0">
        <w:rPr>
          <w:rFonts w:cs="Times New Roman"/>
          <w:szCs w:val="24"/>
        </w:rPr>
        <w:t xml:space="preserve"> lahendamiseks ja kes vastab käesoleva paragrahvi </w:t>
      </w:r>
      <w:r w:rsidR="00E95EB5" w:rsidRPr="001B73D0">
        <w:rPr>
          <w:rFonts w:cs="Times New Roman"/>
          <w:szCs w:val="24"/>
        </w:rPr>
        <w:t>lõikes 1</w:t>
      </w:r>
      <w:r w:rsidR="00E95EB5" w:rsidRPr="001B73D0">
        <w:rPr>
          <w:rFonts w:cs="Times New Roman"/>
          <w:szCs w:val="24"/>
          <w:vertAlign w:val="superscript"/>
        </w:rPr>
        <w:t>2</w:t>
      </w:r>
      <w:r w:rsidR="00E95EB5" w:rsidRPr="001B73D0">
        <w:rPr>
          <w:rFonts w:cs="Times New Roman"/>
          <w:szCs w:val="24"/>
        </w:rPr>
        <w:t xml:space="preserve"> sätestatud ja </w:t>
      </w:r>
      <w:r w:rsidR="00636C94" w:rsidRPr="001B73D0">
        <w:rPr>
          <w:rFonts w:cs="Times New Roman"/>
          <w:szCs w:val="24"/>
        </w:rPr>
        <w:t xml:space="preserve">lõike </w:t>
      </w:r>
      <w:r w:rsidR="00E95EB5" w:rsidRPr="001B73D0">
        <w:rPr>
          <w:rFonts w:cs="Times New Roman"/>
          <w:szCs w:val="24"/>
        </w:rPr>
        <w:t>1</w:t>
      </w:r>
      <w:r w:rsidR="00E95EB5" w:rsidRPr="001B73D0">
        <w:rPr>
          <w:rFonts w:cs="Times New Roman"/>
          <w:szCs w:val="24"/>
          <w:vertAlign w:val="superscript"/>
        </w:rPr>
        <w:t>3</w:t>
      </w:r>
      <w:r w:rsidR="00E95EB5" w:rsidRPr="001B73D0">
        <w:rPr>
          <w:rFonts w:cs="Times New Roman"/>
          <w:szCs w:val="24"/>
        </w:rPr>
        <w:t xml:space="preserve"> alusel kehtestatud tingimustele</w:t>
      </w:r>
      <w:r w:rsidR="008F1C73" w:rsidRPr="001B73D0">
        <w:rPr>
          <w:rFonts w:cs="Times New Roman"/>
          <w:szCs w:val="24"/>
        </w:rPr>
        <w:t xml:space="preserve"> ning kelle elutähtsa teenuse osutajaks määramise kohta on Ravimiamet teinud ettepaneku</w:t>
      </w:r>
      <w:r w:rsidR="00A83FAB" w:rsidRPr="001B73D0">
        <w:rPr>
          <w:rFonts w:cs="Times New Roman"/>
          <w:szCs w:val="24"/>
        </w:rPr>
        <w:t>,</w:t>
      </w:r>
      <w:r w:rsidR="0041128E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</w:rPr>
        <w:t xml:space="preserve">on </w:t>
      </w:r>
      <w:bookmarkStart w:id="235" w:name="_Hlk126838851"/>
      <w:r w:rsidRPr="001B73D0">
        <w:rPr>
          <w:rFonts w:cs="Times New Roman"/>
          <w:szCs w:val="24"/>
        </w:rPr>
        <w:t xml:space="preserve">hädaolukorra seaduse </w:t>
      </w:r>
      <w:bookmarkEnd w:id="235"/>
      <w:r w:rsidRPr="001B73D0">
        <w:rPr>
          <w:rFonts w:cs="Times New Roman"/>
          <w:szCs w:val="24"/>
        </w:rPr>
        <w:t>§ 36 lõike 2 punktis 2 nimetatud elutähtsa teenuse osutaja.</w:t>
      </w:r>
    </w:p>
    <w:p w14:paraId="14B5CE0D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6095929E" w14:textId="57023EF9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</w:t>
      </w:r>
      <w:r w:rsidR="0041128E" w:rsidRPr="001B73D0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>) Käesoleva paragrahvi lõikes 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nimetatud </w:t>
      </w:r>
      <w:r w:rsidR="0041128E" w:rsidRPr="001B73D0">
        <w:rPr>
          <w:rFonts w:cs="Times New Roman"/>
          <w:szCs w:val="24"/>
        </w:rPr>
        <w:t>elutähtsa teenuse osutaja määramisel lähtutakse</w:t>
      </w:r>
      <w:r w:rsidRPr="001B73D0">
        <w:rPr>
          <w:rFonts w:cs="Times New Roman"/>
          <w:szCs w:val="24"/>
        </w:rPr>
        <w:t>:</w:t>
      </w:r>
    </w:p>
    <w:p w14:paraId="65269E5A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1) turustatavate ravimite nomenklatuurist;</w:t>
      </w:r>
    </w:p>
    <w:p w14:paraId="1595C335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2) turustatavate ravimite osakaalust ravimite turumahus;</w:t>
      </w:r>
    </w:p>
    <w:p w14:paraId="2D6E79EF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3) võimest tagada koostöös lepingupartneritega ravimite varustuskindlus.</w:t>
      </w:r>
    </w:p>
    <w:p w14:paraId="494CE8CB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2CB393E0" w14:textId="1767E8FD" w:rsidR="0041128E" w:rsidRPr="001B73D0" w:rsidRDefault="0041128E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cs="Times New Roman"/>
          <w:szCs w:val="24"/>
        </w:rPr>
        <w:t>(1</w:t>
      </w:r>
      <w:r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cs="Times New Roman"/>
          <w:szCs w:val="24"/>
        </w:rPr>
        <w:t xml:space="preserve">) Käesoleva </w:t>
      </w:r>
      <w:r w:rsidR="00510336" w:rsidRPr="001B73D0">
        <w:rPr>
          <w:rFonts w:cs="Times New Roman"/>
          <w:szCs w:val="24"/>
        </w:rPr>
        <w:t>paragrahvi</w:t>
      </w:r>
      <w:r w:rsidRPr="001B73D0">
        <w:rPr>
          <w:rFonts w:cs="Times New Roman"/>
          <w:szCs w:val="24"/>
        </w:rPr>
        <w:t xml:space="preserve"> lõikes 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nimetatud </w:t>
      </w:r>
      <w:r w:rsidRPr="001B73D0">
        <w:rPr>
          <w:rFonts w:eastAsia="Calibri" w:cs="Times New Roman"/>
          <w:szCs w:val="24"/>
          <w:lang w:eastAsia="et-EE"/>
        </w:rPr>
        <w:t xml:space="preserve">elutähtsa teenuse osutaja määramise </w:t>
      </w:r>
      <w:r w:rsidRPr="001B73D0">
        <w:rPr>
          <w:rFonts w:eastAsia="Times New Roman" w:cs="Times New Roman"/>
          <w:szCs w:val="24"/>
        </w:rPr>
        <w:t>täpsemad tingimused ja korra</w:t>
      </w:r>
      <w:r w:rsidRPr="001B73D0">
        <w:rPr>
          <w:rFonts w:eastAsia="Calibri" w:cs="Times New Roman"/>
          <w:szCs w:val="24"/>
          <w:lang w:eastAsia="et-EE"/>
        </w:rPr>
        <w:t xml:space="preserve"> kehtestab valdkonna eest vastutav minister määrusega.</w:t>
      </w:r>
    </w:p>
    <w:p w14:paraId="748AA2F7" w14:textId="77777777" w:rsidR="0041128E" w:rsidRPr="001B73D0" w:rsidRDefault="0041128E" w:rsidP="00360B08">
      <w:pPr>
        <w:rPr>
          <w:rFonts w:cs="Times New Roman"/>
          <w:szCs w:val="24"/>
        </w:rPr>
      </w:pPr>
    </w:p>
    <w:p w14:paraId="024889B7" w14:textId="6F50960C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</w:t>
      </w:r>
      <w:r w:rsidRPr="001B73D0">
        <w:rPr>
          <w:rFonts w:cs="Times New Roman"/>
          <w:szCs w:val="24"/>
          <w:vertAlign w:val="superscript"/>
        </w:rPr>
        <w:t>4</w:t>
      </w:r>
      <w:r w:rsidRPr="001B73D0">
        <w:rPr>
          <w:rFonts w:cs="Times New Roman"/>
          <w:szCs w:val="24"/>
        </w:rPr>
        <w:t xml:space="preserve">) Ravimiamet </w:t>
      </w:r>
      <w:r w:rsidR="0041128E" w:rsidRPr="001B73D0">
        <w:rPr>
          <w:rFonts w:cs="Times New Roman"/>
          <w:szCs w:val="24"/>
        </w:rPr>
        <w:t>hindab perioodiliselt elutähtsa teenuse osutajate vastavust käesoleva paragrahvi lõi</w:t>
      </w:r>
      <w:r w:rsidR="004C4C4A" w:rsidRPr="001B73D0">
        <w:rPr>
          <w:rFonts w:cs="Times New Roman"/>
          <w:szCs w:val="24"/>
        </w:rPr>
        <w:t>kes</w:t>
      </w:r>
      <w:r w:rsidR="0041128E" w:rsidRPr="001B73D0">
        <w:rPr>
          <w:rFonts w:cs="Times New Roman"/>
          <w:szCs w:val="24"/>
        </w:rPr>
        <w:t xml:space="preserve"> 1</w:t>
      </w:r>
      <w:r w:rsidR="0041128E" w:rsidRPr="001B73D0">
        <w:rPr>
          <w:rFonts w:cs="Times New Roman"/>
          <w:szCs w:val="24"/>
          <w:vertAlign w:val="superscript"/>
        </w:rPr>
        <w:t>2</w:t>
      </w:r>
      <w:r w:rsidR="0041128E" w:rsidRPr="001B73D0">
        <w:rPr>
          <w:rFonts w:cs="Times New Roman"/>
          <w:szCs w:val="24"/>
        </w:rPr>
        <w:t xml:space="preserve"> </w:t>
      </w:r>
      <w:r w:rsidR="004C4C4A" w:rsidRPr="001B73D0">
        <w:rPr>
          <w:rFonts w:cs="Times New Roman"/>
          <w:szCs w:val="24"/>
        </w:rPr>
        <w:t xml:space="preserve">sätestatud </w:t>
      </w:r>
      <w:r w:rsidR="0041128E" w:rsidRPr="001B73D0">
        <w:rPr>
          <w:rFonts w:cs="Times New Roman"/>
          <w:szCs w:val="24"/>
        </w:rPr>
        <w:t xml:space="preserve">ja </w:t>
      </w:r>
      <w:r w:rsidR="004C4C4A" w:rsidRPr="001B73D0">
        <w:rPr>
          <w:rFonts w:cs="Times New Roman"/>
          <w:szCs w:val="24"/>
        </w:rPr>
        <w:t xml:space="preserve">lõike </w:t>
      </w:r>
      <w:r w:rsidR="0041128E" w:rsidRPr="001B73D0">
        <w:rPr>
          <w:rFonts w:cs="Times New Roman"/>
          <w:szCs w:val="24"/>
        </w:rPr>
        <w:t>1</w:t>
      </w:r>
      <w:r w:rsidR="0041128E" w:rsidRPr="001B73D0">
        <w:rPr>
          <w:rFonts w:cs="Times New Roman"/>
          <w:szCs w:val="24"/>
          <w:vertAlign w:val="superscript"/>
        </w:rPr>
        <w:t>3</w:t>
      </w:r>
      <w:r w:rsidR="0041128E" w:rsidRPr="001B73D0">
        <w:rPr>
          <w:rFonts w:cs="Times New Roman"/>
          <w:szCs w:val="24"/>
        </w:rPr>
        <w:t xml:space="preserve"> alusel </w:t>
      </w:r>
      <w:r w:rsidR="004C4C4A" w:rsidRPr="001B73D0">
        <w:rPr>
          <w:rFonts w:cs="Times New Roman"/>
          <w:szCs w:val="24"/>
        </w:rPr>
        <w:t xml:space="preserve">kehtestatud </w:t>
      </w:r>
      <w:r w:rsidR="0041128E" w:rsidRPr="001B73D0">
        <w:rPr>
          <w:rFonts w:cs="Times New Roman"/>
          <w:szCs w:val="24"/>
        </w:rPr>
        <w:t xml:space="preserve">tingimustele ja esitab vajaduse korral ettepaneku elutähtsa teenuse osutajate määramise või </w:t>
      </w:r>
      <w:r w:rsidR="007D0A0D" w:rsidRPr="001B73D0">
        <w:rPr>
          <w:rFonts w:cs="Times New Roman"/>
          <w:szCs w:val="24"/>
        </w:rPr>
        <w:t>väljaarvamise</w:t>
      </w:r>
      <w:r w:rsidR="0041128E" w:rsidRPr="001B73D0">
        <w:rPr>
          <w:rFonts w:cs="Times New Roman"/>
          <w:szCs w:val="24"/>
        </w:rPr>
        <w:t xml:space="preserve"> kohta.“;</w:t>
      </w:r>
    </w:p>
    <w:p w14:paraId="55728641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33D7D453" w14:textId="43D16AC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2)</w:t>
      </w:r>
      <w:r w:rsidRPr="001B73D0">
        <w:rPr>
          <w:rFonts w:cs="Times New Roman"/>
          <w:szCs w:val="24"/>
        </w:rPr>
        <w:t xml:space="preserve"> paragrahvi 29 täiendatakse lõigetega 1</w:t>
      </w:r>
      <w:r w:rsidRPr="001B73D0">
        <w:rPr>
          <w:rFonts w:cs="Times New Roman"/>
          <w:szCs w:val="24"/>
          <w:vertAlign w:val="superscript"/>
        </w:rPr>
        <w:t>1</w:t>
      </w:r>
      <w:bookmarkStart w:id="236" w:name="_Hlk127453767"/>
      <w:r w:rsidRPr="001B73D0">
        <w:rPr>
          <w:rFonts w:cs="Times New Roman"/>
          <w:szCs w:val="24"/>
        </w:rPr>
        <w:t>–</w:t>
      </w:r>
      <w:bookmarkEnd w:id="236"/>
      <w:r w:rsidR="00562D07" w:rsidRPr="001B73D0">
        <w:rPr>
          <w:rFonts w:cs="Times New Roman"/>
          <w:szCs w:val="24"/>
        </w:rPr>
        <w:t>1</w:t>
      </w:r>
      <w:r w:rsidR="00562D07" w:rsidRPr="001B73D0">
        <w:rPr>
          <w:rFonts w:cs="Times New Roman"/>
          <w:szCs w:val="24"/>
          <w:vertAlign w:val="superscript"/>
        </w:rPr>
        <w:t>4</w:t>
      </w:r>
      <w:r w:rsidR="00562D07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</w:rPr>
        <w:t>järgmises sõnastuses:</w:t>
      </w:r>
    </w:p>
    <w:p w14:paraId="14E045EF" w14:textId="1DD7CDED" w:rsidR="00562D07" w:rsidRPr="001B73D0" w:rsidDel="00766BF1" w:rsidRDefault="00562D07" w:rsidP="00A27724">
      <w:pPr>
        <w:rPr>
          <w:del w:id="237" w:author="Aili Sandre" w:date="2024-02-28T13:42:00Z"/>
          <w:rFonts w:cs="Times New Roman"/>
          <w:szCs w:val="24"/>
        </w:rPr>
      </w:pPr>
    </w:p>
    <w:p w14:paraId="691B7583" w14:textId="49EAD057" w:rsidR="00D61260" w:rsidRPr="001B73D0" w:rsidRDefault="0041128E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</w:t>
      </w:r>
      <w:r w:rsidR="00D61260" w:rsidRPr="001B73D0">
        <w:rPr>
          <w:rFonts w:cs="Times New Roman"/>
          <w:szCs w:val="24"/>
        </w:rPr>
        <w:t>(1</w:t>
      </w:r>
      <w:r w:rsidRPr="001B73D0">
        <w:rPr>
          <w:rFonts w:cs="Times New Roman"/>
          <w:szCs w:val="24"/>
          <w:vertAlign w:val="superscript"/>
        </w:rPr>
        <w:t>1</w:t>
      </w:r>
      <w:r w:rsidR="00D61260" w:rsidRPr="001B73D0">
        <w:rPr>
          <w:rFonts w:cs="Times New Roman"/>
          <w:szCs w:val="24"/>
        </w:rPr>
        <w:t xml:space="preserve">) </w:t>
      </w:r>
      <w:r w:rsidR="00C16275" w:rsidRPr="001B73D0">
        <w:t xml:space="preserve">Üldapteegi tegevusloa omaja selle üldapteegi </w:t>
      </w:r>
      <w:r w:rsidR="00FA30D4">
        <w:t>puhul</w:t>
      </w:r>
      <w:r w:rsidR="00C16275" w:rsidRPr="001B73D0">
        <w:t xml:space="preserve">, mille </w:t>
      </w:r>
      <w:r w:rsidRPr="001B73D0">
        <w:rPr>
          <w:rFonts w:cs="Times New Roman"/>
          <w:szCs w:val="24"/>
        </w:rPr>
        <w:t>kaudu tagatakse ravimite jaemüük ravimite varustuskindluse tagamiseks ja hädaolukorra</w:t>
      </w:r>
      <w:r w:rsidR="00546284" w:rsidRPr="001B73D0">
        <w:rPr>
          <w:rFonts w:cs="Times New Roman"/>
          <w:szCs w:val="24"/>
        </w:rPr>
        <w:t xml:space="preserve">, </w:t>
      </w:r>
      <w:r w:rsidR="00B32360" w:rsidRPr="001B73D0">
        <w:rPr>
          <w:rFonts w:cs="Times New Roman"/>
          <w:szCs w:val="24"/>
        </w:rPr>
        <w:t xml:space="preserve">eriolukorra, </w:t>
      </w:r>
      <w:r w:rsidR="00546284" w:rsidRPr="001B73D0">
        <w:rPr>
          <w:rFonts w:cs="Times New Roman"/>
          <w:szCs w:val="24"/>
        </w:rPr>
        <w:t>erakorralise seisukorra, kõrgendatud kaitsevalmiduse või sõjaseisukorra</w:t>
      </w:r>
      <w:r w:rsidRPr="001B73D0">
        <w:rPr>
          <w:rFonts w:cs="Times New Roman"/>
          <w:szCs w:val="24"/>
        </w:rPr>
        <w:t xml:space="preserve"> lahendamiseks ja kes vastab käesoleva paragrahvi lõikes 1</w:t>
      </w:r>
      <w:r w:rsidRPr="001B73D0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 xml:space="preserve"> sätestatud ja </w:t>
      </w:r>
      <w:r w:rsidR="00F515F1" w:rsidRPr="001B73D0">
        <w:rPr>
          <w:rFonts w:cs="Times New Roman"/>
          <w:szCs w:val="24"/>
        </w:rPr>
        <w:t xml:space="preserve">lõike </w:t>
      </w:r>
      <w:r w:rsidRPr="001B73D0">
        <w:rPr>
          <w:rFonts w:cs="Times New Roman"/>
          <w:szCs w:val="24"/>
        </w:rPr>
        <w:t>1</w:t>
      </w:r>
      <w:r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cs="Times New Roman"/>
          <w:szCs w:val="24"/>
        </w:rPr>
        <w:t xml:space="preserve"> alusel kehtestatud tingimustele</w:t>
      </w:r>
      <w:r w:rsidR="008F1C73" w:rsidRPr="001B73D0">
        <w:rPr>
          <w:rFonts w:cs="Times New Roman"/>
          <w:szCs w:val="24"/>
        </w:rPr>
        <w:t xml:space="preserve"> ning kelle elutähtsa teenuse osutajaks määramise kohta on Ravimiamet teinud ettepaneku</w:t>
      </w:r>
      <w:r w:rsidR="004C4C4A" w:rsidRPr="001B73D0">
        <w:rPr>
          <w:rFonts w:cs="Times New Roman"/>
          <w:szCs w:val="24"/>
        </w:rPr>
        <w:t>,</w:t>
      </w:r>
      <w:r w:rsidR="00D61260" w:rsidRPr="001B73D0">
        <w:rPr>
          <w:rFonts w:cs="Times New Roman"/>
          <w:szCs w:val="24"/>
        </w:rPr>
        <w:t xml:space="preserve"> on hädaolukorra seaduse § 36 lõike 2 punktis 2 nimetatud elutähtsa teenuse osutaja.</w:t>
      </w:r>
    </w:p>
    <w:p w14:paraId="03DE388B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5D7807D1" w14:textId="44B07C6D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</w:t>
      </w:r>
      <w:r w:rsidR="0041128E" w:rsidRPr="001B73D0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>) Käesoleva paragrahvi lõikes 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nimetatud </w:t>
      </w:r>
      <w:r w:rsidR="0041128E" w:rsidRPr="001B73D0">
        <w:rPr>
          <w:rFonts w:cs="Times New Roman"/>
          <w:szCs w:val="24"/>
        </w:rPr>
        <w:t>elutähtsa teenuse osutaja määramisel lähtutakse</w:t>
      </w:r>
      <w:r w:rsidRPr="001B73D0">
        <w:rPr>
          <w:rFonts w:cs="Times New Roman"/>
          <w:szCs w:val="24"/>
        </w:rPr>
        <w:t>:</w:t>
      </w:r>
    </w:p>
    <w:p w14:paraId="60D0C5F9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1) rahvastiku paiknemisest;</w:t>
      </w:r>
    </w:p>
    <w:p w14:paraId="4447D49F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2) elutähtsa teenuse osutajate paiknemisest;</w:t>
      </w:r>
    </w:p>
    <w:p w14:paraId="12B4B892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3) üldapteegi käibe, personali, ruumide ja seadmete sobivusest ravimite varustuskindluse tagamiseks võrreldes teiste sama asustusüksuse üldapteekidega.</w:t>
      </w:r>
    </w:p>
    <w:p w14:paraId="212E371C" w14:textId="77777777" w:rsidR="0041128E" w:rsidRPr="001B73D0" w:rsidRDefault="0041128E" w:rsidP="00360B08">
      <w:pPr>
        <w:rPr>
          <w:rFonts w:cs="Times New Roman"/>
          <w:szCs w:val="24"/>
        </w:rPr>
      </w:pPr>
    </w:p>
    <w:p w14:paraId="3FC6D4FE" w14:textId="77FEDA18" w:rsidR="0041128E" w:rsidRPr="001B73D0" w:rsidRDefault="0041128E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cs="Times New Roman"/>
          <w:szCs w:val="24"/>
        </w:rPr>
        <w:t>(1</w:t>
      </w:r>
      <w:r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cs="Times New Roman"/>
          <w:szCs w:val="24"/>
        </w:rPr>
        <w:t xml:space="preserve">) Käesoleva </w:t>
      </w:r>
      <w:r w:rsidR="00510336" w:rsidRPr="001B73D0">
        <w:rPr>
          <w:rFonts w:cs="Times New Roman"/>
          <w:szCs w:val="24"/>
        </w:rPr>
        <w:t>paragrahvi</w:t>
      </w:r>
      <w:r w:rsidRPr="001B73D0">
        <w:rPr>
          <w:rFonts w:cs="Times New Roman"/>
          <w:szCs w:val="24"/>
        </w:rPr>
        <w:t xml:space="preserve"> lõikes 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nimetatud </w:t>
      </w:r>
      <w:r w:rsidRPr="001B73D0">
        <w:rPr>
          <w:rFonts w:eastAsia="Calibri" w:cs="Times New Roman"/>
          <w:szCs w:val="24"/>
          <w:lang w:eastAsia="et-EE"/>
        </w:rPr>
        <w:t xml:space="preserve">elutähtsa teenuse osutaja määramise </w:t>
      </w:r>
      <w:r w:rsidRPr="001B73D0">
        <w:rPr>
          <w:rFonts w:eastAsia="Times New Roman" w:cs="Times New Roman"/>
          <w:szCs w:val="24"/>
        </w:rPr>
        <w:t>täpsemad tingimused ja korra</w:t>
      </w:r>
      <w:r w:rsidRPr="001B73D0">
        <w:rPr>
          <w:rFonts w:eastAsia="Calibri" w:cs="Times New Roman"/>
          <w:szCs w:val="24"/>
          <w:lang w:eastAsia="et-EE"/>
        </w:rPr>
        <w:t xml:space="preserve"> kehtestab valdkonna eest vastutav minister määrusega.</w:t>
      </w:r>
    </w:p>
    <w:p w14:paraId="49E5EC8A" w14:textId="77777777" w:rsidR="0041128E" w:rsidRPr="001B73D0" w:rsidRDefault="0041128E" w:rsidP="00360B08">
      <w:pPr>
        <w:rPr>
          <w:rFonts w:cs="Times New Roman"/>
          <w:szCs w:val="24"/>
        </w:rPr>
      </w:pPr>
    </w:p>
    <w:p w14:paraId="14B042ED" w14:textId="65C614A0" w:rsidR="0041128E" w:rsidRPr="001B73D0" w:rsidRDefault="0041128E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</w:t>
      </w:r>
      <w:r w:rsidRPr="001B73D0">
        <w:rPr>
          <w:rFonts w:cs="Times New Roman"/>
          <w:szCs w:val="24"/>
          <w:vertAlign w:val="superscript"/>
        </w:rPr>
        <w:t>4</w:t>
      </w:r>
      <w:r w:rsidRPr="001B73D0">
        <w:rPr>
          <w:rFonts w:cs="Times New Roman"/>
          <w:szCs w:val="24"/>
        </w:rPr>
        <w:t>) Ravimiamet hindab perioodiliselt elutähtsa teenuse osutajate vastavust käesoleva paragrahvi lõi</w:t>
      </w:r>
      <w:r w:rsidR="004C4C4A" w:rsidRPr="001B73D0">
        <w:rPr>
          <w:rFonts w:cs="Times New Roman"/>
          <w:szCs w:val="24"/>
        </w:rPr>
        <w:t>kes</w:t>
      </w:r>
      <w:r w:rsidRPr="001B73D0">
        <w:rPr>
          <w:rFonts w:cs="Times New Roman"/>
          <w:szCs w:val="24"/>
        </w:rPr>
        <w:t xml:space="preserve"> 1</w:t>
      </w:r>
      <w:r w:rsidRPr="001B73D0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 xml:space="preserve"> </w:t>
      </w:r>
      <w:r w:rsidR="004C4C4A" w:rsidRPr="001B73D0">
        <w:rPr>
          <w:rFonts w:cs="Times New Roman"/>
          <w:szCs w:val="24"/>
        </w:rPr>
        <w:t xml:space="preserve">sätestatud </w:t>
      </w:r>
      <w:r w:rsidRPr="001B73D0">
        <w:rPr>
          <w:rFonts w:cs="Times New Roman"/>
          <w:szCs w:val="24"/>
        </w:rPr>
        <w:t xml:space="preserve">ja </w:t>
      </w:r>
      <w:r w:rsidR="004C4C4A" w:rsidRPr="001B73D0">
        <w:rPr>
          <w:rFonts w:cs="Times New Roman"/>
          <w:szCs w:val="24"/>
        </w:rPr>
        <w:t xml:space="preserve">lõike </w:t>
      </w:r>
      <w:r w:rsidRPr="001B73D0">
        <w:rPr>
          <w:rFonts w:cs="Times New Roman"/>
          <w:szCs w:val="24"/>
        </w:rPr>
        <w:t>1</w:t>
      </w:r>
      <w:r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cs="Times New Roman"/>
          <w:szCs w:val="24"/>
        </w:rPr>
        <w:t xml:space="preserve"> alusel </w:t>
      </w:r>
      <w:r w:rsidR="004C4C4A" w:rsidRPr="001B73D0">
        <w:rPr>
          <w:rFonts w:cs="Times New Roman"/>
          <w:szCs w:val="24"/>
        </w:rPr>
        <w:t xml:space="preserve">kehtestatud </w:t>
      </w:r>
      <w:r w:rsidRPr="001B73D0">
        <w:rPr>
          <w:rFonts w:cs="Times New Roman"/>
          <w:szCs w:val="24"/>
        </w:rPr>
        <w:t xml:space="preserve">tingimustele ja esitab vajaduse korral ettepaneku elutähtsa teenuse osutajate määramise või </w:t>
      </w:r>
      <w:r w:rsidR="007D0A0D" w:rsidRPr="001B73D0">
        <w:rPr>
          <w:rFonts w:cs="Times New Roman"/>
          <w:szCs w:val="24"/>
        </w:rPr>
        <w:t>väljaarvamise</w:t>
      </w:r>
      <w:r w:rsidRPr="001B73D0">
        <w:rPr>
          <w:rFonts w:cs="Times New Roman"/>
          <w:szCs w:val="24"/>
        </w:rPr>
        <w:t xml:space="preserve"> kohta.“</w:t>
      </w:r>
      <w:r w:rsidR="005F0547" w:rsidRPr="001B73D0">
        <w:rPr>
          <w:rFonts w:cs="Times New Roman"/>
          <w:szCs w:val="24"/>
        </w:rPr>
        <w:t>;</w:t>
      </w:r>
    </w:p>
    <w:p w14:paraId="78580826" w14:textId="77777777" w:rsidR="00954E9D" w:rsidRPr="001B73D0" w:rsidRDefault="00954E9D" w:rsidP="00360B08">
      <w:pPr>
        <w:rPr>
          <w:rFonts w:cs="Times New Roman"/>
          <w:szCs w:val="24"/>
        </w:rPr>
      </w:pPr>
    </w:p>
    <w:p w14:paraId="1D465E1D" w14:textId="39DB93DB" w:rsidR="005F0547" w:rsidRPr="001B73D0" w:rsidRDefault="005F0547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3)</w:t>
      </w:r>
      <w:r w:rsidRPr="001B73D0">
        <w:rPr>
          <w:rFonts w:cs="Times New Roman"/>
          <w:szCs w:val="24"/>
        </w:rPr>
        <w:t xml:space="preserve"> seaduse normitehnilist märkust täiendatakse tekstiosaga:</w:t>
      </w:r>
    </w:p>
    <w:p w14:paraId="2F9534DC" w14:textId="596BCCFC" w:rsidR="005F0547" w:rsidRPr="001B73D0" w:rsidDel="00766BF1" w:rsidRDefault="005F0547" w:rsidP="00A27724">
      <w:pPr>
        <w:rPr>
          <w:del w:id="238" w:author="Aili Sandre" w:date="2024-02-28T13:46:00Z"/>
          <w:rFonts w:cs="Times New Roman"/>
          <w:szCs w:val="24"/>
        </w:rPr>
      </w:pPr>
    </w:p>
    <w:p w14:paraId="33EB49DA" w14:textId="73534DAF" w:rsidR="005F0547" w:rsidRPr="001B73D0" w:rsidRDefault="005F0547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bookmarkEnd w:id="231"/>
    <w:bookmarkEnd w:id="233"/>
    <w:p w14:paraId="12F3AF4D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004D28A0" w14:textId="3B625676" w:rsidR="00D61260" w:rsidRPr="001B73D0" w:rsidRDefault="00D61260" w:rsidP="00360B08">
      <w:pPr>
        <w:rPr>
          <w:rFonts w:cs="Times New Roman"/>
          <w:b/>
          <w:bCs/>
          <w:szCs w:val="24"/>
        </w:rPr>
      </w:pPr>
      <w:bookmarkStart w:id="239" w:name="_Hlk143084788"/>
      <w:r w:rsidRPr="001B73D0">
        <w:rPr>
          <w:rFonts w:cs="Times New Roman"/>
          <w:b/>
          <w:bCs/>
          <w:szCs w:val="24"/>
        </w:rPr>
        <w:t>§ 1</w:t>
      </w:r>
      <w:r w:rsidR="004A0731" w:rsidRPr="001B73D0">
        <w:rPr>
          <w:rFonts w:cs="Times New Roman"/>
          <w:b/>
          <w:bCs/>
          <w:szCs w:val="24"/>
        </w:rPr>
        <w:t>2</w:t>
      </w:r>
      <w:r w:rsidRPr="001B73D0">
        <w:rPr>
          <w:rFonts w:cs="Times New Roman"/>
          <w:b/>
          <w:bCs/>
          <w:szCs w:val="24"/>
        </w:rPr>
        <w:t xml:space="preserve">. </w:t>
      </w:r>
      <w:bookmarkStart w:id="240" w:name="_Hlk108628083"/>
      <w:r w:rsidRPr="001B73D0">
        <w:rPr>
          <w:rFonts w:cs="Times New Roman"/>
          <w:b/>
          <w:bCs/>
          <w:szCs w:val="24"/>
        </w:rPr>
        <w:t>Sadamaseaduse muutmine</w:t>
      </w:r>
    </w:p>
    <w:p w14:paraId="0FA55BCA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2B1C2678" w14:textId="2E6FBCA9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Sadamaseaduses tehakse järgmised muudatused:</w:t>
      </w:r>
    </w:p>
    <w:p w14:paraId="1EED79F4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71FC80BD" w14:textId="62457175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seaduse 1. peatükki täiendatakse §-ga 3</w:t>
      </w:r>
      <w:r w:rsidRPr="001B73D0">
        <w:rPr>
          <w:rFonts w:cs="Times New Roman"/>
          <w:szCs w:val="24"/>
          <w:vertAlign w:val="superscript"/>
        </w:rPr>
        <w:t>1</w:t>
      </w:r>
      <w:r w:rsidR="00C86711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</w:rPr>
        <w:t>järgmises sõnastuses:</w:t>
      </w:r>
      <w:del w:id="241" w:author="Aili Sandre" w:date="2024-02-28T13:46:00Z">
        <w:r w:rsidRPr="001B73D0" w:rsidDel="00766BF1">
          <w:rPr>
            <w:rFonts w:cs="Times New Roman"/>
            <w:szCs w:val="24"/>
          </w:rPr>
          <w:delText xml:space="preserve"> </w:delText>
        </w:r>
      </w:del>
    </w:p>
    <w:p w14:paraId="32C8CCAB" w14:textId="0D6AC8CD" w:rsidR="00562D07" w:rsidRPr="001B73D0" w:rsidDel="00766BF1" w:rsidRDefault="00562D07" w:rsidP="00A27724">
      <w:pPr>
        <w:rPr>
          <w:del w:id="242" w:author="Aili Sandre" w:date="2024-02-28T13:46:00Z"/>
          <w:rFonts w:cs="Times New Roman"/>
          <w:szCs w:val="24"/>
        </w:rPr>
      </w:pPr>
    </w:p>
    <w:p w14:paraId="7EE3D542" w14:textId="176C5A16" w:rsidR="00D61260" w:rsidRPr="001B73D0" w:rsidRDefault="00D61260" w:rsidP="00360B08">
      <w:pPr>
        <w:rPr>
          <w:rFonts w:cs="Times New Roman"/>
          <w:b/>
          <w:bCs/>
          <w:szCs w:val="24"/>
        </w:rPr>
      </w:pPr>
      <w:r w:rsidRPr="001B73D0">
        <w:rPr>
          <w:rFonts w:cs="Times New Roman"/>
          <w:szCs w:val="24"/>
        </w:rPr>
        <w:t>„</w:t>
      </w:r>
      <w:r w:rsidRPr="001B73D0">
        <w:rPr>
          <w:rFonts w:cs="Times New Roman"/>
          <w:b/>
          <w:bCs/>
          <w:szCs w:val="24"/>
        </w:rPr>
        <w:t>§ 3</w:t>
      </w:r>
      <w:r w:rsidRPr="001B73D0">
        <w:rPr>
          <w:rFonts w:cs="Times New Roman"/>
          <w:b/>
          <w:bCs/>
          <w:szCs w:val="24"/>
          <w:vertAlign w:val="superscript"/>
        </w:rPr>
        <w:t>1</w:t>
      </w:r>
      <w:r w:rsidRPr="001B73D0">
        <w:rPr>
          <w:rFonts w:cs="Times New Roman"/>
          <w:b/>
          <w:bCs/>
          <w:szCs w:val="24"/>
        </w:rPr>
        <w:t>. Elutähtsa teenuse osutaja</w:t>
      </w:r>
    </w:p>
    <w:p w14:paraId="7ECDA266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057935E6" w14:textId="5C608B52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(1) Sadama pidaja on hädaolukorra seaduse § 36 lõike 1</w:t>
      </w:r>
      <w:r w:rsidR="00B65E92"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punktis </w:t>
      </w:r>
      <w:r w:rsidR="00B65E92" w:rsidRPr="001B73D0">
        <w:rPr>
          <w:rFonts w:cs="Times New Roman"/>
          <w:szCs w:val="24"/>
        </w:rPr>
        <w:t>8</w:t>
      </w:r>
      <w:r w:rsidRPr="001B73D0">
        <w:rPr>
          <w:rFonts w:cs="Times New Roman"/>
          <w:szCs w:val="24"/>
        </w:rPr>
        <w:t xml:space="preserve"> nimetatud elutähtsa teenuse osutaja, kui on täidetud vähemalt üks järgmistest tingimustest:</w:t>
      </w:r>
    </w:p>
    <w:p w14:paraId="161561D8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1) tema sadama toimimine mõjutab teise elutähtsa teenuse toimepidevuse või riigikaitse tagamist;</w:t>
      </w:r>
    </w:p>
    <w:p w14:paraId="4D57522A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2) tema sadamat läbivate reisijate arv moodustab märkimisväärse osa Eestis </w:t>
      </w:r>
      <w:r w:rsidRPr="00553C8E">
        <w:rPr>
          <w:rFonts w:cs="Times New Roman"/>
          <w:szCs w:val="24"/>
        </w:rPr>
        <w:t>rahvusvaheliste</w:t>
      </w:r>
      <w:r w:rsidRPr="001B73D0">
        <w:rPr>
          <w:rFonts w:cs="Times New Roman"/>
          <w:szCs w:val="24"/>
        </w:rPr>
        <w:t xml:space="preserve"> reisijate arvust;</w:t>
      </w:r>
    </w:p>
    <w:p w14:paraId="29F80607" w14:textId="77777777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3) tema sadama kaudu veetava kauba maht moodustab märkimisväärse osa Eestis sadamate kaudu veetavate kaupade kogumahust.</w:t>
      </w:r>
    </w:p>
    <w:p w14:paraId="66A5DCAF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778EFCDC" w14:textId="6AD7DFBE" w:rsidR="00C86711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(2) Käesoleva paragrahvi lõikes 1 sätestatud elutähtsat teenust osutavate sadama</w:t>
      </w:r>
      <w:del w:id="243" w:author="Aili Sandre" w:date="2024-02-28T13:49:00Z">
        <w:r w:rsidRPr="001B73D0" w:rsidDel="00766BF1">
          <w:rPr>
            <w:rFonts w:cs="Times New Roman"/>
            <w:szCs w:val="24"/>
          </w:rPr>
          <w:delText xml:space="preserve"> </w:delText>
        </w:r>
      </w:del>
      <w:r w:rsidRPr="001B73D0">
        <w:rPr>
          <w:rFonts w:cs="Times New Roman"/>
          <w:szCs w:val="24"/>
        </w:rPr>
        <w:t>pidajate ja nende hallatavate elutähtsa teenuse osutamiseks kasutatavate sadamate määramise metoodika kehtestab valdkonna eest vastutav minister määrusega.</w:t>
      </w:r>
      <w:r w:rsidR="00C86711" w:rsidRPr="001B73D0">
        <w:rPr>
          <w:rFonts w:cs="Times New Roman"/>
          <w:szCs w:val="24"/>
        </w:rPr>
        <w:t>“;</w:t>
      </w:r>
    </w:p>
    <w:p w14:paraId="5AB384EC" w14:textId="77777777" w:rsidR="00C86711" w:rsidRPr="001B73D0" w:rsidRDefault="00C86711" w:rsidP="00360B08">
      <w:pPr>
        <w:rPr>
          <w:rFonts w:cs="Times New Roman"/>
          <w:szCs w:val="24"/>
        </w:rPr>
      </w:pPr>
    </w:p>
    <w:p w14:paraId="6E319CCB" w14:textId="6387C4D8" w:rsidR="00C86711" w:rsidRPr="001B73D0" w:rsidRDefault="00C86711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2)</w:t>
      </w:r>
      <w:r w:rsidRPr="001B73D0">
        <w:rPr>
          <w:rFonts w:cs="Times New Roman"/>
          <w:szCs w:val="24"/>
        </w:rPr>
        <w:t xml:space="preserve"> </w:t>
      </w:r>
      <w:bookmarkStart w:id="244" w:name="_Hlk151848303"/>
      <w:r w:rsidRPr="001B73D0">
        <w:rPr>
          <w:rFonts w:cs="Times New Roman"/>
          <w:szCs w:val="24"/>
        </w:rPr>
        <w:t>seaduse normitehnilist märkust täiendatakse tekstiosaga:</w:t>
      </w:r>
    </w:p>
    <w:p w14:paraId="00590333" w14:textId="4E3F4337" w:rsidR="00C86711" w:rsidRPr="001B73D0" w:rsidDel="00766BF1" w:rsidRDefault="00C86711" w:rsidP="00A27724">
      <w:pPr>
        <w:rPr>
          <w:del w:id="245" w:author="Aili Sandre" w:date="2024-02-28T13:49:00Z"/>
          <w:rFonts w:cs="Times New Roman"/>
          <w:szCs w:val="24"/>
        </w:rPr>
      </w:pPr>
    </w:p>
    <w:p w14:paraId="05D64F0D" w14:textId="71DC71D9" w:rsidR="00D61260" w:rsidRPr="001B73D0" w:rsidRDefault="00C86711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lastRenderedPageBreak/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33BB5D43" w14:textId="1201E60C" w:rsidR="00562D07" w:rsidRPr="001B73D0" w:rsidRDefault="00562D07" w:rsidP="00360B08">
      <w:pPr>
        <w:rPr>
          <w:rFonts w:cs="Times New Roman"/>
          <w:b/>
          <w:bCs/>
          <w:szCs w:val="24"/>
        </w:rPr>
      </w:pPr>
      <w:bookmarkStart w:id="246" w:name="_Hlk120547521"/>
      <w:bookmarkEnd w:id="239"/>
      <w:bookmarkEnd w:id="240"/>
      <w:bookmarkEnd w:id="244"/>
    </w:p>
    <w:p w14:paraId="68B81519" w14:textId="469BB28D" w:rsidR="00D61260" w:rsidRPr="001B73D0" w:rsidRDefault="00D61260" w:rsidP="00360B08">
      <w:pPr>
        <w:rPr>
          <w:rFonts w:cs="Times New Roman"/>
          <w:b/>
          <w:bCs/>
          <w:szCs w:val="24"/>
        </w:rPr>
      </w:pPr>
      <w:r w:rsidRPr="001B73D0">
        <w:rPr>
          <w:rFonts w:cs="Times New Roman"/>
          <w:b/>
          <w:bCs/>
          <w:szCs w:val="24"/>
        </w:rPr>
        <w:t>§ 1</w:t>
      </w:r>
      <w:r w:rsidR="004A0731" w:rsidRPr="001B73D0">
        <w:rPr>
          <w:rFonts w:cs="Times New Roman"/>
          <w:b/>
          <w:bCs/>
          <w:szCs w:val="24"/>
        </w:rPr>
        <w:t>3</w:t>
      </w:r>
      <w:r w:rsidRPr="001B73D0">
        <w:rPr>
          <w:rFonts w:cs="Times New Roman"/>
          <w:b/>
          <w:bCs/>
          <w:szCs w:val="24"/>
        </w:rPr>
        <w:t xml:space="preserve">. </w:t>
      </w:r>
      <w:bookmarkStart w:id="247" w:name="_Hlk135904191"/>
      <w:r w:rsidRPr="001B73D0">
        <w:rPr>
          <w:rFonts w:cs="Times New Roman"/>
          <w:b/>
          <w:bCs/>
          <w:szCs w:val="24"/>
        </w:rPr>
        <w:t xml:space="preserve">Tervishoiuteenuste korraldamise seaduse </w:t>
      </w:r>
      <w:bookmarkEnd w:id="247"/>
      <w:r w:rsidRPr="001B73D0">
        <w:rPr>
          <w:rFonts w:cs="Times New Roman"/>
          <w:b/>
          <w:bCs/>
          <w:szCs w:val="24"/>
        </w:rPr>
        <w:t>muutmine</w:t>
      </w:r>
    </w:p>
    <w:p w14:paraId="2B1EA51C" w14:textId="77777777" w:rsidR="00562D07" w:rsidRPr="001B73D0" w:rsidRDefault="00562D07" w:rsidP="00360B08">
      <w:pPr>
        <w:rPr>
          <w:rFonts w:cs="Times New Roman"/>
          <w:szCs w:val="24"/>
          <w:lang w:eastAsia="et-EE"/>
        </w:rPr>
      </w:pPr>
    </w:p>
    <w:p w14:paraId="790E4EBF" w14:textId="35F5A098" w:rsidR="00D61260" w:rsidRPr="001B73D0" w:rsidRDefault="00D61260" w:rsidP="00360B08">
      <w:pPr>
        <w:rPr>
          <w:rFonts w:cs="Times New Roman"/>
          <w:szCs w:val="24"/>
          <w:lang w:eastAsia="et-EE"/>
        </w:rPr>
      </w:pPr>
      <w:bookmarkStart w:id="248" w:name="_Hlk143086946"/>
      <w:r w:rsidRPr="001B73D0">
        <w:rPr>
          <w:rFonts w:cs="Times New Roman"/>
          <w:szCs w:val="24"/>
          <w:lang w:eastAsia="et-EE"/>
        </w:rPr>
        <w:t>Tervishoiuteenuste korraldamise seaduses tehakse järgmised muudatused:</w:t>
      </w:r>
    </w:p>
    <w:p w14:paraId="0E1AEB70" w14:textId="77777777" w:rsidR="00562D07" w:rsidRPr="001B73D0" w:rsidRDefault="00562D07" w:rsidP="00360B08">
      <w:pPr>
        <w:rPr>
          <w:rFonts w:cs="Times New Roman"/>
          <w:b/>
          <w:bCs/>
          <w:szCs w:val="24"/>
          <w:lang w:eastAsia="et-EE"/>
        </w:rPr>
      </w:pPr>
    </w:p>
    <w:p w14:paraId="34F00074" w14:textId="29C6B663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1)</w:t>
      </w:r>
      <w:r w:rsidRPr="001B73D0">
        <w:rPr>
          <w:rFonts w:cs="Times New Roman"/>
          <w:szCs w:val="24"/>
          <w:lang w:eastAsia="et-EE"/>
        </w:rPr>
        <w:t xml:space="preserve"> </w:t>
      </w:r>
      <w:commentRangeStart w:id="249"/>
      <w:r w:rsidRPr="001B73D0">
        <w:rPr>
          <w:rFonts w:cs="Times New Roman"/>
          <w:szCs w:val="24"/>
          <w:lang w:eastAsia="et-EE"/>
        </w:rPr>
        <w:t xml:space="preserve">paragrahvi 7 </w:t>
      </w:r>
      <w:commentRangeEnd w:id="249"/>
      <w:r w:rsidR="00DA0B4F">
        <w:rPr>
          <w:rStyle w:val="Kommentaariviide"/>
          <w:rFonts w:eastAsia="Times New Roman" w:cs="Times New Roman"/>
          <w:lang w:eastAsia="da-DK"/>
        </w:rPr>
        <w:commentReference w:id="249"/>
      </w:r>
      <w:r w:rsidRPr="001B73D0">
        <w:rPr>
          <w:rFonts w:cs="Times New Roman"/>
          <w:szCs w:val="24"/>
          <w:lang w:eastAsia="et-EE"/>
        </w:rPr>
        <w:t>täiendatakse lõigetega 5</w:t>
      </w:r>
      <w:bookmarkStart w:id="250" w:name="_Hlk127533844"/>
      <w:r w:rsidRPr="001B73D0">
        <w:rPr>
          <w:rFonts w:cs="Times New Roman"/>
          <w:szCs w:val="24"/>
        </w:rPr>
        <w:t>–</w:t>
      </w:r>
      <w:bookmarkEnd w:id="250"/>
      <w:r w:rsidR="00D90FDB" w:rsidRPr="001B73D0">
        <w:rPr>
          <w:rFonts w:cs="Times New Roman"/>
          <w:szCs w:val="24"/>
          <w:lang w:eastAsia="et-EE"/>
        </w:rPr>
        <w:t>9</w:t>
      </w:r>
      <w:r w:rsidR="00562D07" w:rsidRPr="001B73D0">
        <w:rPr>
          <w:rFonts w:cs="Times New Roman"/>
          <w:szCs w:val="24"/>
          <w:lang w:eastAsia="et-EE"/>
        </w:rPr>
        <w:t xml:space="preserve"> </w:t>
      </w:r>
      <w:r w:rsidRPr="001B73D0">
        <w:rPr>
          <w:rFonts w:cs="Times New Roman"/>
          <w:szCs w:val="24"/>
          <w:lang w:eastAsia="et-EE"/>
        </w:rPr>
        <w:t>järgmises sõnastuses:</w:t>
      </w:r>
    </w:p>
    <w:p w14:paraId="1D232850" w14:textId="4E553452" w:rsidR="00562D07" w:rsidRPr="001B73D0" w:rsidDel="00766BF1" w:rsidRDefault="00562D07" w:rsidP="00A27724">
      <w:pPr>
        <w:rPr>
          <w:del w:id="251" w:author="Aili Sandre" w:date="2024-02-28T13:49:00Z"/>
          <w:rFonts w:cs="Times New Roman"/>
          <w:szCs w:val="24"/>
        </w:rPr>
      </w:pPr>
    </w:p>
    <w:p w14:paraId="764E40C6" w14:textId="54898819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</w:rPr>
        <w:t>„</w:t>
      </w:r>
      <w:r w:rsidRPr="001B73D0">
        <w:rPr>
          <w:rFonts w:cs="Times New Roman"/>
          <w:szCs w:val="24"/>
          <w:lang w:eastAsia="et-EE"/>
        </w:rPr>
        <w:t xml:space="preserve">(5) </w:t>
      </w:r>
      <w:bookmarkStart w:id="252" w:name="_Hlk146013233"/>
      <w:r w:rsidR="008C0E70" w:rsidRPr="001B73D0">
        <w:rPr>
          <w:rFonts w:cs="Times New Roman"/>
          <w:szCs w:val="24"/>
        </w:rPr>
        <w:t>Ü</w:t>
      </w:r>
      <w:r w:rsidRPr="001B73D0">
        <w:rPr>
          <w:rFonts w:cs="Times New Roman"/>
          <w:szCs w:val="24"/>
        </w:rPr>
        <w:t>ldarstiabi osutaja</w:t>
      </w:r>
      <w:r w:rsidR="008C0E70" w:rsidRPr="001B73D0">
        <w:rPr>
          <w:rFonts w:cs="Times New Roman"/>
          <w:szCs w:val="24"/>
        </w:rPr>
        <w:t>, kes vastab käesolev</w:t>
      </w:r>
      <w:r w:rsidR="006E4F7B" w:rsidRPr="001B73D0">
        <w:rPr>
          <w:rFonts w:cs="Times New Roman"/>
          <w:szCs w:val="24"/>
        </w:rPr>
        <w:t>a paragrahvi lõi</w:t>
      </w:r>
      <w:r w:rsidR="004712EA" w:rsidRPr="001B73D0">
        <w:rPr>
          <w:rFonts w:cs="Times New Roman"/>
          <w:szCs w:val="24"/>
        </w:rPr>
        <w:t xml:space="preserve">kes </w:t>
      </w:r>
      <w:r w:rsidR="006E4F7B" w:rsidRPr="001B73D0">
        <w:rPr>
          <w:rFonts w:cs="Times New Roman"/>
          <w:szCs w:val="24"/>
        </w:rPr>
        <w:t xml:space="preserve">6 </w:t>
      </w:r>
      <w:r w:rsidR="00510336" w:rsidRPr="001B73D0">
        <w:rPr>
          <w:rFonts w:cs="Times New Roman"/>
          <w:szCs w:val="24"/>
        </w:rPr>
        <w:t>sätestatud</w:t>
      </w:r>
      <w:r w:rsidR="004712EA" w:rsidRPr="001B73D0">
        <w:rPr>
          <w:rFonts w:cs="Times New Roman"/>
          <w:szCs w:val="24"/>
        </w:rPr>
        <w:t xml:space="preserve"> </w:t>
      </w:r>
      <w:r w:rsidR="006E4F7B" w:rsidRPr="001B73D0">
        <w:rPr>
          <w:rFonts w:cs="Times New Roman"/>
          <w:szCs w:val="24"/>
        </w:rPr>
        <w:t>ja</w:t>
      </w:r>
      <w:r w:rsidR="004712EA" w:rsidRPr="001B73D0">
        <w:rPr>
          <w:rFonts w:cs="Times New Roman"/>
          <w:szCs w:val="24"/>
        </w:rPr>
        <w:t xml:space="preserve"> lõike</w:t>
      </w:r>
      <w:r w:rsidR="006E4F7B" w:rsidRPr="001B73D0">
        <w:rPr>
          <w:rFonts w:cs="Times New Roman"/>
          <w:szCs w:val="24"/>
        </w:rPr>
        <w:t xml:space="preserve"> 7 </w:t>
      </w:r>
      <w:r w:rsidR="004712EA" w:rsidRPr="001B73D0">
        <w:rPr>
          <w:rFonts w:cs="Times New Roman"/>
          <w:szCs w:val="24"/>
        </w:rPr>
        <w:t xml:space="preserve">alusel kehtestatud </w:t>
      </w:r>
      <w:r w:rsidR="006E4F7B" w:rsidRPr="001B73D0">
        <w:rPr>
          <w:rFonts w:cs="Times New Roman"/>
          <w:szCs w:val="24"/>
        </w:rPr>
        <w:t xml:space="preserve">tingimustele </w:t>
      </w:r>
      <w:r w:rsidR="008F1C73" w:rsidRPr="001B73D0">
        <w:rPr>
          <w:rFonts w:cs="Times New Roman"/>
          <w:szCs w:val="24"/>
        </w:rPr>
        <w:t>ning</w:t>
      </w:r>
      <w:r w:rsidR="006E4F7B" w:rsidRPr="001B73D0">
        <w:rPr>
          <w:rFonts w:cs="Times New Roman"/>
          <w:szCs w:val="24"/>
        </w:rPr>
        <w:t xml:space="preserve"> </w:t>
      </w:r>
      <w:r w:rsidR="008F1C73" w:rsidRPr="001B73D0">
        <w:rPr>
          <w:rFonts w:cs="Times New Roman"/>
          <w:szCs w:val="24"/>
        </w:rPr>
        <w:t>kelle elutähtsa teenuse osutajaks määramise kohta on Terviseamet</w:t>
      </w:r>
      <w:r w:rsidR="00B32360" w:rsidRPr="001B73D0">
        <w:rPr>
          <w:rFonts w:cs="Times New Roman"/>
          <w:szCs w:val="24"/>
        </w:rPr>
        <w:t xml:space="preserve"> kooskõlastatult Tervisekassaga</w:t>
      </w:r>
      <w:r w:rsidR="008F1C73" w:rsidRPr="001B73D0">
        <w:rPr>
          <w:rFonts w:cs="Times New Roman"/>
          <w:szCs w:val="24"/>
        </w:rPr>
        <w:t xml:space="preserve"> teinud ettepaneku</w:t>
      </w:r>
      <w:r w:rsidR="004C4C4A" w:rsidRPr="001B73D0">
        <w:rPr>
          <w:rFonts w:cs="Times New Roman"/>
          <w:szCs w:val="24"/>
        </w:rPr>
        <w:t>,</w:t>
      </w:r>
      <w:r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  <w:lang w:eastAsia="et-EE"/>
        </w:rPr>
        <w:t>on hädaolukorra seaduse § 36 lõike 2 punktis 1 nimetatud elutähtsa teenuse osutaja</w:t>
      </w:r>
      <w:r w:rsidRPr="001B73D0">
        <w:rPr>
          <w:rFonts w:cs="Times New Roman"/>
          <w:szCs w:val="24"/>
        </w:rPr>
        <w:t>.</w:t>
      </w:r>
    </w:p>
    <w:bookmarkEnd w:id="252"/>
    <w:p w14:paraId="7C32484F" w14:textId="77777777" w:rsidR="008C0E70" w:rsidRPr="001B73D0" w:rsidRDefault="008C0E70" w:rsidP="00360B08">
      <w:pPr>
        <w:rPr>
          <w:rFonts w:cs="Times New Roman"/>
          <w:szCs w:val="24"/>
          <w:lang w:eastAsia="et-EE"/>
        </w:rPr>
      </w:pPr>
    </w:p>
    <w:p w14:paraId="3317D594" w14:textId="68CE37C9" w:rsidR="00D61260" w:rsidRPr="001B73D0" w:rsidRDefault="00D61260" w:rsidP="00360B08">
      <w:r w:rsidRPr="001B73D0">
        <w:rPr>
          <w:rFonts w:cs="Times New Roman"/>
          <w:szCs w:val="24"/>
          <w:lang w:eastAsia="et-EE"/>
        </w:rPr>
        <w:t>(6) Käesolevas paragrahvis nimetatud elutähtsa teenuse osutajate määramisel lähtutakse:</w:t>
      </w:r>
    </w:p>
    <w:p w14:paraId="34696D1A" w14:textId="5047631C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1) </w:t>
      </w:r>
      <w:r w:rsidR="00AA23CC" w:rsidRPr="001B73D0">
        <w:rPr>
          <w:rFonts w:cs="Times New Roman"/>
          <w:szCs w:val="24"/>
          <w:lang w:eastAsia="et-EE"/>
        </w:rPr>
        <w:t xml:space="preserve">maakondades ja linnades </w:t>
      </w:r>
      <w:r w:rsidRPr="001B73D0">
        <w:rPr>
          <w:rFonts w:cs="Times New Roman"/>
          <w:szCs w:val="24"/>
          <w:lang w:eastAsia="et-EE"/>
        </w:rPr>
        <w:t>ühtlase kättesaadavuse põhimõttest;</w:t>
      </w:r>
    </w:p>
    <w:p w14:paraId="4B8B4C38" w14:textId="55B4ADC1" w:rsidR="00D61260" w:rsidRPr="001B73D0" w:rsidRDefault="00D61260" w:rsidP="00360B08">
      <w:pPr>
        <w:rPr>
          <w:rFonts w:eastAsia="Times New Roman" w:cs="Times New Roman"/>
          <w:szCs w:val="24"/>
        </w:rPr>
      </w:pPr>
      <w:r w:rsidRPr="001B73D0">
        <w:rPr>
          <w:rFonts w:cs="Times New Roman"/>
          <w:szCs w:val="24"/>
          <w:lang w:eastAsia="et-EE"/>
        </w:rPr>
        <w:t xml:space="preserve">2) </w:t>
      </w:r>
      <w:r w:rsidRPr="001B73D0">
        <w:rPr>
          <w:rFonts w:eastAsia="Times New Roman" w:cs="Times New Roman"/>
          <w:szCs w:val="24"/>
        </w:rPr>
        <w:t>üldarstiabi osutaja või samal taristul koos ühe keskusena tegutsevate üldarstiabi osutajate toimepidevuse</w:t>
      </w:r>
      <w:r w:rsidR="00DB6F68" w:rsidRPr="001B73D0">
        <w:rPr>
          <w:rFonts w:eastAsia="Times New Roman" w:cs="Times New Roman"/>
          <w:szCs w:val="24"/>
        </w:rPr>
        <w:t>st</w:t>
      </w:r>
      <w:r w:rsidRPr="001B73D0">
        <w:rPr>
          <w:rFonts w:eastAsia="Times New Roman" w:cs="Times New Roman"/>
          <w:szCs w:val="24"/>
        </w:rPr>
        <w:t>;</w:t>
      </w:r>
    </w:p>
    <w:p w14:paraId="39F7EF03" w14:textId="3465D7C0" w:rsidR="00D61260" w:rsidRPr="001B73D0" w:rsidRDefault="00D61260" w:rsidP="00360B08">
      <w:pPr>
        <w:rPr>
          <w:rFonts w:cs="Times New Roman"/>
          <w:szCs w:val="24"/>
          <w:lang w:eastAsia="et-EE"/>
        </w:rPr>
      </w:pPr>
      <w:r w:rsidRPr="001B73D0">
        <w:rPr>
          <w:rFonts w:eastAsia="Times New Roman" w:cs="Times New Roman"/>
          <w:szCs w:val="24"/>
        </w:rPr>
        <w:t xml:space="preserve">3) kõikide osutatavate tervishoiuteenuste, sealhulgas </w:t>
      </w:r>
      <w:r w:rsidR="00B32360" w:rsidRPr="001B73D0">
        <w:rPr>
          <w:rFonts w:eastAsia="Times New Roman" w:cs="Times New Roman"/>
          <w:szCs w:val="24"/>
        </w:rPr>
        <w:t>tervist toetavate teenuste</w:t>
      </w:r>
      <w:r w:rsidRPr="001B73D0">
        <w:rPr>
          <w:rFonts w:eastAsia="Times New Roman" w:cs="Times New Roman"/>
          <w:szCs w:val="24"/>
        </w:rPr>
        <w:t xml:space="preserve"> mahust tervikuna.</w:t>
      </w:r>
      <w:del w:id="253" w:author="Aili Sandre" w:date="2024-02-28T13:51:00Z">
        <w:r w:rsidRPr="001B73D0" w:rsidDel="00702EE5">
          <w:rPr>
            <w:rFonts w:cs="Times New Roman"/>
            <w:szCs w:val="24"/>
            <w:lang w:eastAsia="et-EE"/>
          </w:rPr>
          <w:delText xml:space="preserve"> </w:delText>
        </w:r>
      </w:del>
    </w:p>
    <w:p w14:paraId="0ECF770E" w14:textId="77777777" w:rsidR="008C0E70" w:rsidRPr="001B73D0" w:rsidRDefault="008C0E70" w:rsidP="00360B08">
      <w:pPr>
        <w:rPr>
          <w:rFonts w:eastAsia="Calibri" w:cs="Times New Roman"/>
          <w:szCs w:val="24"/>
          <w:lang w:eastAsia="et-EE"/>
        </w:rPr>
      </w:pPr>
    </w:p>
    <w:p w14:paraId="074724D8" w14:textId="0B5E6183" w:rsidR="008C0E70" w:rsidRPr="001B73D0" w:rsidRDefault="008C0E7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(</w:t>
      </w:r>
      <w:r w:rsidR="006E4F7B" w:rsidRPr="001B73D0">
        <w:rPr>
          <w:rFonts w:eastAsia="Calibri" w:cs="Times New Roman"/>
          <w:szCs w:val="24"/>
          <w:lang w:eastAsia="et-EE"/>
        </w:rPr>
        <w:t>7</w:t>
      </w:r>
      <w:r w:rsidRPr="001B73D0">
        <w:rPr>
          <w:rFonts w:eastAsia="Calibri" w:cs="Times New Roman"/>
          <w:szCs w:val="24"/>
          <w:lang w:eastAsia="et-EE"/>
        </w:rPr>
        <w:t xml:space="preserve">) </w:t>
      </w:r>
      <w:r w:rsidRPr="001B73D0">
        <w:rPr>
          <w:rFonts w:cs="Times New Roman"/>
          <w:szCs w:val="24"/>
        </w:rPr>
        <w:t xml:space="preserve">Käesoleva </w:t>
      </w:r>
      <w:r w:rsidR="00510336" w:rsidRPr="001B73D0">
        <w:rPr>
          <w:rFonts w:cs="Times New Roman"/>
          <w:szCs w:val="24"/>
        </w:rPr>
        <w:t>paragrahvi</w:t>
      </w:r>
      <w:r w:rsidRPr="001B73D0">
        <w:rPr>
          <w:rFonts w:cs="Times New Roman"/>
          <w:szCs w:val="24"/>
        </w:rPr>
        <w:t xml:space="preserve"> lõikes 5 nimetatud </w:t>
      </w:r>
      <w:r w:rsidRPr="001B73D0">
        <w:rPr>
          <w:rFonts w:eastAsia="Calibri" w:cs="Times New Roman"/>
          <w:szCs w:val="24"/>
          <w:lang w:eastAsia="et-EE"/>
        </w:rPr>
        <w:t xml:space="preserve">elutähtsa teenuse osutaja määramise </w:t>
      </w:r>
      <w:r w:rsidRPr="001B73D0">
        <w:rPr>
          <w:rFonts w:eastAsia="Times New Roman" w:cs="Times New Roman"/>
          <w:szCs w:val="24"/>
        </w:rPr>
        <w:t>täpsemad tingimused ja korra</w:t>
      </w:r>
      <w:r w:rsidRPr="001B73D0">
        <w:rPr>
          <w:rFonts w:eastAsia="Calibri" w:cs="Times New Roman"/>
          <w:szCs w:val="24"/>
          <w:lang w:eastAsia="et-EE"/>
        </w:rPr>
        <w:t xml:space="preserve"> kehtestab valdkonna eest vastutav minister määrusega.</w:t>
      </w:r>
    </w:p>
    <w:p w14:paraId="77992ACA" w14:textId="77777777" w:rsidR="00D61260" w:rsidRPr="001B73D0" w:rsidRDefault="00D61260" w:rsidP="00360B08">
      <w:pPr>
        <w:rPr>
          <w:rFonts w:cs="Times New Roman"/>
          <w:szCs w:val="24"/>
        </w:rPr>
      </w:pPr>
    </w:p>
    <w:p w14:paraId="4A0B8C61" w14:textId="35A91937" w:rsidR="00D61260" w:rsidRPr="001B73D0" w:rsidRDefault="00D61260" w:rsidP="00360B08">
      <w:pPr>
        <w:rPr>
          <w:rFonts w:eastAsia="Times New Roman" w:cs="Times New Roman"/>
          <w:szCs w:val="24"/>
        </w:rPr>
      </w:pPr>
      <w:r w:rsidRPr="001B73D0">
        <w:rPr>
          <w:rFonts w:cs="Times New Roman"/>
          <w:szCs w:val="24"/>
        </w:rPr>
        <w:t>(</w:t>
      </w:r>
      <w:r w:rsidR="006E4F7B" w:rsidRPr="001B73D0">
        <w:rPr>
          <w:rFonts w:cs="Times New Roman"/>
          <w:szCs w:val="24"/>
        </w:rPr>
        <w:t>8</w:t>
      </w:r>
      <w:r w:rsidRPr="001B73D0">
        <w:rPr>
          <w:rFonts w:cs="Times New Roman"/>
          <w:szCs w:val="24"/>
        </w:rPr>
        <w:t xml:space="preserve">) Terviseamet hindab </w:t>
      </w:r>
      <w:r w:rsidR="004712EA" w:rsidRPr="001B73D0">
        <w:rPr>
          <w:rFonts w:cs="Times New Roman"/>
          <w:szCs w:val="24"/>
        </w:rPr>
        <w:t xml:space="preserve">perioodiliselt </w:t>
      </w:r>
      <w:r w:rsidRPr="001B73D0">
        <w:rPr>
          <w:rFonts w:cs="Times New Roman"/>
          <w:szCs w:val="24"/>
        </w:rPr>
        <w:t xml:space="preserve">elutähtsa teenuse osutajate </w:t>
      </w:r>
      <w:r w:rsidR="004712EA" w:rsidRPr="001B73D0">
        <w:rPr>
          <w:rFonts w:cs="Times New Roman"/>
          <w:szCs w:val="24"/>
        </w:rPr>
        <w:t>vastavust käesoleva paragrahvi lõi</w:t>
      </w:r>
      <w:r w:rsidR="004C4C4A" w:rsidRPr="001B73D0">
        <w:rPr>
          <w:rFonts w:cs="Times New Roman"/>
          <w:szCs w:val="24"/>
        </w:rPr>
        <w:t>kes</w:t>
      </w:r>
      <w:r w:rsidR="004712EA" w:rsidRPr="001B73D0">
        <w:rPr>
          <w:rFonts w:cs="Times New Roman"/>
          <w:szCs w:val="24"/>
        </w:rPr>
        <w:t xml:space="preserve"> 6 </w:t>
      </w:r>
      <w:r w:rsidR="004C4C4A" w:rsidRPr="001B73D0">
        <w:rPr>
          <w:rFonts w:cs="Times New Roman"/>
          <w:szCs w:val="24"/>
        </w:rPr>
        <w:t xml:space="preserve">sätestatud </w:t>
      </w:r>
      <w:r w:rsidR="004712EA" w:rsidRPr="001B73D0">
        <w:rPr>
          <w:rFonts w:cs="Times New Roman"/>
          <w:szCs w:val="24"/>
        </w:rPr>
        <w:t xml:space="preserve">ja </w:t>
      </w:r>
      <w:r w:rsidR="004C4C4A" w:rsidRPr="001B73D0">
        <w:rPr>
          <w:rFonts w:cs="Times New Roman"/>
          <w:szCs w:val="24"/>
        </w:rPr>
        <w:t xml:space="preserve">lõike </w:t>
      </w:r>
      <w:r w:rsidR="004712EA" w:rsidRPr="001B73D0">
        <w:rPr>
          <w:rFonts w:cs="Times New Roman"/>
          <w:szCs w:val="24"/>
        </w:rPr>
        <w:t xml:space="preserve">7 alusel </w:t>
      </w:r>
      <w:r w:rsidR="004C4C4A" w:rsidRPr="001B73D0">
        <w:rPr>
          <w:rFonts w:cs="Times New Roman"/>
          <w:szCs w:val="24"/>
        </w:rPr>
        <w:t xml:space="preserve">kehtestatud </w:t>
      </w:r>
      <w:r w:rsidR="004712EA" w:rsidRPr="001B73D0">
        <w:rPr>
          <w:rFonts w:cs="Times New Roman"/>
          <w:szCs w:val="24"/>
        </w:rPr>
        <w:t>tingimustele</w:t>
      </w:r>
      <w:r w:rsidRPr="001B73D0">
        <w:rPr>
          <w:rFonts w:cs="Times New Roman"/>
          <w:szCs w:val="24"/>
        </w:rPr>
        <w:t xml:space="preserve"> ja esitab vajaduse korral </w:t>
      </w:r>
      <w:r w:rsidR="00B32360" w:rsidRPr="001B73D0">
        <w:rPr>
          <w:rFonts w:cs="Times New Roman"/>
          <w:szCs w:val="24"/>
        </w:rPr>
        <w:t xml:space="preserve">kooskõlastatult Tervisekassaga </w:t>
      </w:r>
      <w:r w:rsidR="00273C2E" w:rsidRPr="001B73D0">
        <w:rPr>
          <w:rFonts w:cs="Times New Roman"/>
          <w:szCs w:val="24"/>
        </w:rPr>
        <w:t xml:space="preserve">ettepaneku </w:t>
      </w:r>
      <w:r w:rsidR="004712EA" w:rsidRPr="001B73D0">
        <w:rPr>
          <w:rFonts w:cs="Times New Roman"/>
          <w:szCs w:val="24"/>
        </w:rPr>
        <w:t xml:space="preserve">elutähtsa teenuse osutajate määramise või </w:t>
      </w:r>
      <w:r w:rsidR="00273C2E">
        <w:rPr>
          <w:rFonts w:cs="Times New Roman"/>
          <w:szCs w:val="24"/>
        </w:rPr>
        <w:t>välja</w:t>
      </w:r>
      <w:r w:rsidR="004712EA" w:rsidRPr="001B73D0">
        <w:rPr>
          <w:rFonts w:cs="Times New Roman"/>
          <w:szCs w:val="24"/>
        </w:rPr>
        <w:t>arvamise kohta</w:t>
      </w:r>
      <w:r w:rsidRPr="001B73D0">
        <w:rPr>
          <w:rFonts w:cs="Times New Roman"/>
          <w:szCs w:val="24"/>
        </w:rPr>
        <w:t>.</w:t>
      </w:r>
      <w:del w:id="254" w:author="Aili Sandre" w:date="2024-02-28T13:51:00Z">
        <w:r w:rsidRPr="001B73D0" w:rsidDel="00702EE5">
          <w:rPr>
            <w:rFonts w:cs="Times New Roman"/>
            <w:szCs w:val="24"/>
          </w:rPr>
          <w:delText xml:space="preserve"> </w:delText>
        </w:r>
      </w:del>
    </w:p>
    <w:p w14:paraId="38154EF7" w14:textId="77777777" w:rsidR="00D61260" w:rsidRPr="001B73D0" w:rsidRDefault="00D61260" w:rsidP="00360B08">
      <w:pPr>
        <w:rPr>
          <w:rFonts w:cs="Times New Roman"/>
          <w:szCs w:val="24"/>
        </w:rPr>
      </w:pPr>
    </w:p>
    <w:p w14:paraId="24831886" w14:textId="31C743B4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eastAsia="Times New Roman" w:cs="Times New Roman"/>
          <w:szCs w:val="24"/>
          <w:lang w:val="et"/>
        </w:rPr>
        <w:t>(</w:t>
      </w:r>
      <w:r w:rsidR="006E4F7B" w:rsidRPr="001B73D0">
        <w:rPr>
          <w:rFonts w:eastAsia="Times New Roman" w:cs="Times New Roman"/>
          <w:szCs w:val="24"/>
          <w:lang w:val="et"/>
        </w:rPr>
        <w:t>9</w:t>
      </w:r>
      <w:r w:rsidRPr="001B73D0">
        <w:rPr>
          <w:rFonts w:eastAsia="Times New Roman" w:cs="Times New Roman"/>
          <w:szCs w:val="24"/>
          <w:lang w:val="et"/>
        </w:rPr>
        <w:t xml:space="preserve">) </w:t>
      </w:r>
      <w:r w:rsidR="004712EA" w:rsidRPr="001B73D0">
        <w:rPr>
          <w:rFonts w:eastAsia="Times New Roman" w:cs="Times New Roman"/>
          <w:szCs w:val="24"/>
          <w:lang w:val="et"/>
        </w:rPr>
        <w:t>Elutähtsa teenuse osutajast</w:t>
      </w:r>
      <w:r w:rsidRPr="001B73D0">
        <w:rPr>
          <w:rFonts w:eastAsia="Times New Roman" w:cs="Times New Roman"/>
          <w:szCs w:val="24"/>
          <w:lang w:val="et"/>
        </w:rPr>
        <w:t xml:space="preserve"> üldarstiabi osutaja on kohustatud viivitamata teavitama Terviseametit</w:t>
      </w:r>
      <w:r w:rsidR="00C50BBC">
        <w:rPr>
          <w:rFonts w:eastAsia="Times New Roman" w:cs="Times New Roman"/>
          <w:szCs w:val="24"/>
          <w:lang w:val="et"/>
        </w:rPr>
        <w:t>, kui muutuvad</w:t>
      </w:r>
      <w:r w:rsidRPr="001B73D0">
        <w:rPr>
          <w:rFonts w:eastAsia="Times New Roman" w:cs="Times New Roman"/>
          <w:szCs w:val="24"/>
          <w:lang w:val="et"/>
        </w:rPr>
        <w:t xml:space="preserve"> </w:t>
      </w:r>
      <w:r w:rsidR="00510336" w:rsidRPr="001B73D0">
        <w:rPr>
          <w:rFonts w:eastAsia="Times New Roman" w:cs="Times New Roman"/>
          <w:szCs w:val="24"/>
          <w:lang w:val="et"/>
        </w:rPr>
        <w:t>käesoleva paragrahvi lõigete 6 ja 7 alusel arvesse võetud asjaolud, mida võeti arvesse tema elutähtsa teenuse osutajaks määramisel</w:t>
      </w:r>
      <w:r w:rsidRPr="001B73D0">
        <w:rPr>
          <w:rFonts w:cs="Times New Roman"/>
          <w:szCs w:val="24"/>
        </w:rPr>
        <w:t>.</w:t>
      </w:r>
      <w:r w:rsidRPr="001B73D0">
        <w:rPr>
          <w:rFonts w:cs="Times New Roman"/>
          <w:szCs w:val="24"/>
          <w:lang w:eastAsia="et-EE"/>
        </w:rPr>
        <w:t>“;</w:t>
      </w:r>
    </w:p>
    <w:bookmarkEnd w:id="248"/>
    <w:p w14:paraId="6F230444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54508866" w14:textId="71B2B051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2)</w:t>
      </w:r>
      <w:r w:rsidRPr="001B73D0">
        <w:rPr>
          <w:rFonts w:cs="Times New Roman"/>
          <w:szCs w:val="24"/>
        </w:rPr>
        <w:t xml:space="preserve"> paragrahvi 17 lõige 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muudetakse ja sõnastatakse järgmiselt:</w:t>
      </w:r>
    </w:p>
    <w:p w14:paraId="6861C9AC" w14:textId="4AC1F845" w:rsidR="00562D07" w:rsidRPr="001B73D0" w:rsidDel="00702EE5" w:rsidRDefault="00562D07" w:rsidP="00A27724">
      <w:pPr>
        <w:rPr>
          <w:del w:id="255" w:author="Aili Sandre" w:date="2024-02-28T13:52:00Z"/>
          <w:rFonts w:cs="Times New Roman"/>
          <w:szCs w:val="24"/>
        </w:rPr>
      </w:pPr>
    </w:p>
    <w:p w14:paraId="308D81FA" w14:textId="62260A30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„(1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>) Kiirabibrigaadi pidaja on hädaolukorra seaduse § 36 lõike 2 punktis 1 nimetatud elutähtsa teenuse osutaja.“;</w:t>
      </w:r>
    </w:p>
    <w:p w14:paraId="54AAC92E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3FC03441" w14:textId="76CE8CCE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3)</w:t>
      </w:r>
      <w:r w:rsidRPr="001B73D0">
        <w:rPr>
          <w:rFonts w:cs="Times New Roman"/>
          <w:szCs w:val="24"/>
        </w:rPr>
        <w:t xml:space="preserve"> paragrahvi 22 lõige 4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muudetakse ja sõnastatakse järgmiselt:</w:t>
      </w:r>
      <w:del w:id="256" w:author="Aili Sandre" w:date="2024-02-28T13:54:00Z">
        <w:r w:rsidRPr="001B73D0" w:rsidDel="00702EE5">
          <w:rPr>
            <w:rFonts w:cs="Times New Roman"/>
            <w:szCs w:val="24"/>
          </w:rPr>
          <w:delText xml:space="preserve"> </w:delText>
        </w:r>
      </w:del>
    </w:p>
    <w:p w14:paraId="69492F83" w14:textId="7181CE4F" w:rsidR="00562D07" w:rsidRPr="001B73D0" w:rsidDel="00702EE5" w:rsidRDefault="00562D07" w:rsidP="00A27724">
      <w:pPr>
        <w:rPr>
          <w:del w:id="257" w:author="Aili Sandre" w:date="2024-02-28T13:54:00Z"/>
          <w:rFonts w:cs="Times New Roman"/>
          <w:szCs w:val="24"/>
        </w:rPr>
      </w:pPr>
    </w:p>
    <w:p w14:paraId="4BA172AF" w14:textId="55605F1C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„(4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>) Käesoleva seaduse § 55 lõike 1 alusel kehtestatud haiglavõrgu haigla on hädaolukorra seaduse § 36 lõike 2 punktis 1 nimetatud elutähtsa teenuse osutaja.“</w:t>
      </w:r>
      <w:r w:rsidR="0006472E" w:rsidRPr="001B73D0">
        <w:rPr>
          <w:rFonts w:cs="Times New Roman"/>
          <w:szCs w:val="24"/>
        </w:rPr>
        <w:t>;</w:t>
      </w:r>
    </w:p>
    <w:p w14:paraId="62CFED25" w14:textId="77777777" w:rsidR="0006472E" w:rsidRPr="001B73D0" w:rsidRDefault="0006472E" w:rsidP="00360B08">
      <w:pPr>
        <w:rPr>
          <w:rFonts w:cs="Times New Roman"/>
          <w:szCs w:val="24"/>
        </w:rPr>
      </w:pPr>
    </w:p>
    <w:p w14:paraId="076E2110" w14:textId="72D98D8A" w:rsidR="0006472E" w:rsidRPr="001B73D0" w:rsidRDefault="0006472E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 xml:space="preserve">4) </w:t>
      </w:r>
      <w:r w:rsidRPr="001B73D0">
        <w:rPr>
          <w:rFonts w:cs="Times New Roman"/>
          <w:szCs w:val="24"/>
        </w:rPr>
        <w:t>seaduse normitehnilist märkust täiendatakse tekstiosaga:</w:t>
      </w:r>
    </w:p>
    <w:p w14:paraId="26F71D42" w14:textId="418104A9" w:rsidR="0006472E" w:rsidRPr="001B73D0" w:rsidDel="00702EE5" w:rsidRDefault="0006472E" w:rsidP="00A27724">
      <w:pPr>
        <w:rPr>
          <w:del w:id="258" w:author="Aili Sandre" w:date="2024-02-28T13:54:00Z"/>
          <w:rFonts w:cs="Times New Roman"/>
          <w:szCs w:val="24"/>
        </w:rPr>
      </w:pPr>
    </w:p>
    <w:p w14:paraId="712A3A86" w14:textId="77777777" w:rsidR="0006472E" w:rsidRPr="001B73D0" w:rsidRDefault="0006472E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bookmarkEnd w:id="246"/>
    <w:p w14:paraId="0BC21EB9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0BB991F2" w14:textId="24920D36" w:rsidR="00D61260" w:rsidRPr="001B73D0" w:rsidRDefault="00D61260" w:rsidP="00360B08">
      <w:pPr>
        <w:rPr>
          <w:rFonts w:cs="Times New Roman"/>
          <w:b/>
          <w:bCs/>
          <w:szCs w:val="24"/>
        </w:rPr>
      </w:pPr>
      <w:r w:rsidRPr="001B73D0">
        <w:rPr>
          <w:rFonts w:cs="Times New Roman"/>
          <w:b/>
          <w:bCs/>
          <w:szCs w:val="24"/>
        </w:rPr>
        <w:t>§ 1</w:t>
      </w:r>
      <w:r w:rsidR="004A0731" w:rsidRPr="001B73D0">
        <w:rPr>
          <w:rFonts w:cs="Times New Roman"/>
          <w:b/>
          <w:bCs/>
          <w:szCs w:val="24"/>
        </w:rPr>
        <w:t>4</w:t>
      </w:r>
      <w:r w:rsidRPr="001B73D0">
        <w:rPr>
          <w:rFonts w:cs="Times New Roman"/>
          <w:b/>
          <w:bCs/>
          <w:szCs w:val="24"/>
        </w:rPr>
        <w:t>. Toiduseaduse muutmine</w:t>
      </w:r>
    </w:p>
    <w:p w14:paraId="65E3DB74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6920B9BE" w14:textId="31214F16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lastRenderedPageBreak/>
        <w:t>Toiduseaduses tehakse järgmised muudatused:</w:t>
      </w:r>
    </w:p>
    <w:p w14:paraId="105A874A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27829D25" w14:textId="7166D086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paragrahvi 1 lõike 1 esimene lause muudetakse ja sõnastatakse järgmiselt:</w:t>
      </w:r>
    </w:p>
    <w:p w14:paraId="60B37981" w14:textId="7AC861D6" w:rsidR="00562D07" w:rsidRPr="001B73D0" w:rsidDel="00702EE5" w:rsidRDefault="00562D07" w:rsidP="00A27724">
      <w:pPr>
        <w:rPr>
          <w:del w:id="259" w:author="Aili Sandre" w:date="2024-02-28T13:54:00Z"/>
          <w:rFonts w:cs="Times New Roman"/>
          <w:szCs w:val="24"/>
        </w:rPr>
      </w:pPr>
    </w:p>
    <w:p w14:paraId="58D3563A" w14:textId="64E31E73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„Käesolevas seaduses sätestatakse toidu käitlemise alused, käitleja enesekontroll, toidu</w:t>
      </w:r>
      <w:r w:rsidR="00DB6F68" w:rsidRPr="001B73D0">
        <w:rPr>
          <w:rFonts w:cs="Times New Roman"/>
          <w:szCs w:val="24"/>
        </w:rPr>
        <w:t>ga</w:t>
      </w:r>
      <w:r w:rsidRPr="001B73D0">
        <w:rPr>
          <w:rFonts w:cs="Times New Roman"/>
          <w:szCs w:val="24"/>
        </w:rPr>
        <w:t xml:space="preserve"> varust</w:t>
      </w:r>
      <w:r w:rsidR="00DB6F68" w:rsidRPr="001B73D0">
        <w:rPr>
          <w:rFonts w:cs="Times New Roman"/>
          <w:szCs w:val="24"/>
        </w:rPr>
        <w:t>amise</w:t>
      </w:r>
      <w:r w:rsidRPr="001B73D0">
        <w:rPr>
          <w:rFonts w:cs="Times New Roman"/>
          <w:szCs w:val="24"/>
        </w:rPr>
        <w:t xml:space="preserve"> tagamise abinõud</w:t>
      </w:r>
      <w:r w:rsidR="000F042B" w:rsidRPr="001B73D0">
        <w:rPr>
          <w:rFonts w:cs="Times New Roman"/>
          <w:szCs w:val="24"/>
        </w:rPr>
        <w:t xml:space="preserve"> </w:t>
      </w:r>
      <w:r w:rsidRPr="001B73D0">
        <w:rPr>
          <w:rFonts w:cs="Times New Roman"/>
          <w:szCs w:val="24"/>
        </w:rPr>
        <w:t xml:space="preserve">ning riiklik järelevalve toidu ohutuse ja muudele nõuetele vastavuse </w:t>
      </w:r>
      <w:commentRangeStart w:id="260"/>
      <w:r w:rsidRPr="001B73D0">
        <w:rPr>
          <w:rFonts w:cs="Times New Roman"/>
          <w:szCs w:val="24"/>
        </w:rPr>
        <w:t>tagamiseks</w:t>
      </w:r>
      <w:commentRangeEnd w:id="260"/>
      <w:r w:rsidR="00DA0B4F">
        <w:rPr>
          <w:rStyle w:val="Kommentaariviide"/>
          <w:rFonts w:eastAsia="Times New Roman" w:cs="Times New Roman"/>
          <w:lang w:eastAsia="da-DK"/>
        </w:rPr>
        <w:commentReference w:id="260"/>
      </w:r>
      <w:ins w:id="261" w:author="Helen Uustalu" w:date="2024-03-06T16:31:00Z">
        <w:r w:rsidR="00DA0B4F">
          <w:rPr>
            <w:rFonts w:cs="Times New Roman"/>
            <w:szCs w:val="24"/>
          </w:rPr>
          <w:t>R</w:t>
        </w:r>
      </w:ins>
      <w:r w:rsidRPr="001B73D0">
        <w:rPr>
          <w:rFonts w:cs="Times New Roman"/>
          <w:szCs w:val="24"/>
        </w:rPr>
        <w:t>.</w:t>
      </w:r>
      <w:r w:rsidR="00925537" w:rsidRPr="001B73D0">
        <w:rPr>
          <w:rFonts w:cs="Times New Roman"/>
          <w:szCs w:val="24"/>
        </w:rPr>
        <w:t>“</w:t>
      </w:r>
      <w:r w:rsidRPr="001B73D0">
        <w:rPr>
          <w:rFonts w:cs="Times New Roman"/>
          <w:szCs w:val="24"/>
        </w:rPr>
        <w:t>;</w:t>
      </w:r>
    </w:p>
    <w:p w14:paraId="75C54A31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3E9FDB58" w14:textId="60494412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2)</w:t>
      </w:r>
      <w:r w:rsidRPr="001B73D0">
        <w:rPr>
          <w:rFonts w:cs="Times New Roman"/>
          <w:szCs w:val="24"/>
        </w:rPr>
        <w:t xml:space="preserve"> paragrahvi 1 </w:t>
      </w:r>
      <w:commentRangeStart w:id="262"/>
      <w:r w:rsidRPr="001B73D0">
        <w:rPr>
          <w:rFonts w:cs="Times New Roman"/>
          <w:szCs w:val="24"/>
        </w:rPr>
        <w:t xml:space="preserve">lõige </w:t>
      </w:r>
      <w:commentRangeEnd w:id="262"/>
      <w:r w:rsidR="00DA0B4F">
        <w:rPr>
          <w:rStyle w:val="Kommentaariviide"/>
          <w:rFonts w:eastAsia="Times New Roman" w:cs="Times New Roman"/>
          <w:lang w:eastAsia="da-DK"/>
        </w:rPr>
        <w:commentReference w:id="262"/>
      </w:r>
      <w:r w:rsidRPr="001B73D0">
        <w:rPr>
          <w:rFonts w:cs="Times New Roman"/>
          <w:szCs w:val="24"/>
        </w:rPr>
        <w:t>5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loetakse lõikeks 5</w:t>
      </w:r>
      <w:r w:rsidRPr="001B73D0">
        <w:rPr>
          <w:rFonts w:cs="Times New Roman"/>
          <w:szCs w:val="24"/>
          <w:vertAlign w:val="superscript"/>
        </w:rPr>
        <w:t>2</w:t>
      </w:r>
      <w:r w:rsidRPr="001B73D0">
        <w:rPr>
          <w:rFonts w:cs="Times New Roman"/>
          <w:szCs w:val="24"/>
        </w:rPr>
        <w:t xml:space="preserve"> ning paragrahvi täiendatakse lõikega 5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järgmises sõnastuses:</w:t>
      </w:r>
    </w:p>
    <w:p w14:paraId="49A2E5C9" w14:textId="6CD5F912" w:rsidR="00562D07" w:rsidRPr="001B73D0" w:rsidDel="00702EE5" w:rsidRDefault="00562D07" w:rsidP="00A27724">
      <w:pPr>
        <w:rPr>
          <w:del w:id="263" w:author="Aili Sandre" w:date="2024-02-28T13:55:00Z"/>
          <w:rFonts w:cs="Times New Roman"/>
          <w:szCs w:val="24"/>
        </w:rPr>
      </w:pPr>
    </w:p>
    <w:p w14:paraId="15AE8481" w14:textId="2CBC29F8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„(5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>) Käesoleva seaduse 7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>. peatükis sätestatud haldusmenetlusele kohaldatakse haldusmenetluse seaduse sätteid, arvestades käesolevas seaduses ning hädaolukorra seaduses sätestatud erisusi.“;</w:t>
      </w:r>
    </w:p>
    <w:p w14:paraId="4A79841E" w14:textId="77777777" w:rsidR="00562D07" w:rsidRPr="001B73D0" w:rsidRDefault="00562D07" w:rsidP="00360B08">
      <w:pPr>
        <w:rPr>
          <w:rFonts w:cs="Times New Roman"/>
          <w:b/>
          <w:bCs/>
          <w:szCs w:val="24"/>
        </w:rPr>
      </w:pPr>
    </w:p>
    <w:p w14:paraId="631E11EB" w14:textId="09562FEE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3)</w:t>
      </w:r>
      <w:r w:rsidRPr="001B73D0">
        <w:rPr>
          <w:rFonts w:cs="Times New Roman"/>
          <w:szCs w:val="24"/>
        </w:rPr>
        <w:t xml:space="preserve"> seadust täiendatakse 7</w:t>
      </w:r>
      <w:r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>. peatükiga järgmises sõnastuses:</w:t>
      </w:r>
    </w:p>
    <w:p w14:paraId="31094D53" w14:textId="0BD3F2C7" w:rsidR="00562D07" w:rsidRPr="001B73D0" w:rsidDel="00702EE5" w:rsidRDefault="00562D07" w:rsidP="00A27724">
      <w:pPr>
        <w:rPr>
          <w:del w:id="264" w:author="Aili Sandre" w:date="2024-02-28T13:55:00Z"/>
          <w:rFonts w:cs="Times New Roman"/>
          <w:szCs w:val="24"/>
        </w:rPr>
      </w:pPr>
    </w:p>
    <w:p w14:paraId="13A24209" w14:textId="77777777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cs="Times New Roman"/>
          <w:szCs w:val="24"/>
        </w:rPr>
      </w:pPr>
      <w:r w:rsidRPr="001B73D0">
        <w:rPr>
          <w:rFonts w:eastAsia="Times New Roman" w:cs="Times New Roman"/>
          <w:szCs w:val="24"/>
        </w:rPr>
        <w:t>„</w:t>
      </w:r>
      <w:r w:rsidRPr="001B73D0">
        <w:rPr>
          <w:rFonts w:eastAsia="Times New Roman" w:cs="Times New Roman"/>
          <w:b/>
          <w:szCs w:val="24"/>
        </w:rPr>
        <w:t>7</w:t>
      </w:r>
      <w:r w:rsidRPr="001B73D0">
        <w:rPr>
          <w:rFonts w:eastAsia="Times New Roman" w:cs="Times New Roman"/>
          <w:b/>
          <w:szCs w:val="24"/>
          <w:vertAlign w:val="superscript"/>
        </w:rPr>
        <w:t>1</w:t>
      </w:r>
      <w:r w:rsidRPr="001B73D0">
        <w:rPr>
          <w:rFonts w:eastAsia="Times New Roman" w:cs="Times New Roman"/>
          <w:b/>
          <w:szCs w:val="24"/>
        </w:rPr>
        <w:t>. peatükk</w:t>
      </w:r>
    </w:p>
    <w:p w14:paraId="52CC08B1" w14:textId="18D0F5FE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cs="Times New Roman"/>
          <w:szCs w:val="24"/>
        </w:rPr>
      </w:pPr>
      <w:r w:rsidRPr="001B73D0">
        <w:rPr>
          <w:rFonts w:eastAsia="Times New Roman" w:cs="Times New Roman"/>
          <w:b/>
          <w:szCs w:val="24"/>
        </w:rPr>
        <w:t>TOIDU</w:t>
      </w:r>
      <w:r w:rsidR="00CB434F" w:rsidRPr="001B73D0">
        <w:rPr>
          <w:rFonts w:eastAsia="Times New Roman" w:cs="Times New Roman"/>
          <w:b/>
          <w:szCs w:val="24"/>
        </w:rPr>
        <w:t>GA</w:t>
      </w:r>
      <w:r w:rsidRPr="001B73D0">
        <w:rPr>
          <w:rFonts w:eastAsia="Times New Roman" w:cs="Times New Roman"/>
          <w:b/>
          <w:szCs w:val="24"/>
        </w:rPr>
        <w:t xml:space="preserve"> </w:t>
      </w:r>
      <w:r w:rsidR="00CB434F" w:rsidRPr="001B73D0">
        <w:rPr>
          <w:rFonts w:eastAsia="Times New Roman" w:cs="Times New Roman"/>
          <w:b/>
          <w:szCs w:val="24"/>
        </w:rPr>
        <w:t>VARUSTAMINE</w:t>
      </w:r>
    </w:p>
    <w:p w14:paraId="78765BB1" w14:textId="77777777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cs="Times New Roman"/>
          <w:szCs w:val="24"/>
        </w:rPr>
      </w:pPr>
      <w:del w:id="265" w:author="Aili Sandre" w:date="2024-02-28T13:55:00Z">
        <w:r w:rsidRPr="001B73D0" w:rsidDel="00702EE5">
          <w:rPr>
            <w:rFonts w:eastAsia="Times New Roman" w:cs="Times New Roman"/>
            <w:b/>
            <w:szCs w:val="24"/>
          </w:rPr>
          <w:delText> </w:delText>
        </w:r>
      </w:del>
    </w:p>
    <w:p w14:paraId="6FA89CFE" w14:textId="62189CC1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cs="Times New Roman"/>
          <w:szCs w:val="24"/>
        </w:rPr>
      </w:pPr>
      <w:r w:rsidRPr="001B73D0">
        <w:rPr>
          <w:rFonts w:eastAsia="Times New Roman" w:cs="Times New Roman"/>
          <w:b/>
          <w:szCs w:val="24"/>
        </w:rPr>
        <w:t>§ 46</w:t>
      </w:r>
      <w:r w:rsidRPr="001B73D0">
        <w:rPr>
          <w:rFonts w:eastAsia="Times New Roman" w:cs="Times New Roman"/>
          <w:b/>
          <w:szCs w:val="24"/>
          <w:vertAlign w:val="superscript"/>
        </w:rPr>
        <w:t>1</w:t>
      </w:r>
      <w:r w:rsidRPr="001B73D0">
        <w:rPr>
          <w:rFonts w:eastAsia="Times New Roman" w:cs="Times New Roman"/>
          <w:b/>
          <w:szCs w:val="24"/>
        </w:rPr>
        <w:t>. Toidu</w:t>
      </w:r>
      <w:r w:rsidR="00DB6F68" w:rsidRPr="001B73D0">
        <w:rPr>
          <w:rFonts w:eastAsia="Times New Roman" w:cs="Times New Roman"/>
          <w:b/>
          <w:szCs w:val="24"/>
        </w:rPr>
        <w:t>ga</w:t>
      </w:r>
      <w:r w:rsidRPr="001B73D0">
        <w:rPr>
          <w:rFonts w:eastAsia="Times New Roman" w:cs="Times New Roman"/>
          <w:b/>
          <w:szCs w:val="24"/>
        </w:rPr>
        <w:t xml:space="preserve"> varust</w:t>
      </w:r>
      <w:r w:rsidR="00DB6F68" w:rsidRPr="001B73D0">
        <w:rPr>
          <w:rFonts w:eastAsia="Times New Roman" w:cs="Times New Roman"/>
          <w:b/>
          <w:szCs w:val="24"/>
        </w:rPr>
        <w:t>amise</w:t>
      </w:r>
      <w:r w:rsidRPr="001B73D0">
        <w:rPr>
          <w:rFonts w:eastAsia="Times New Roman" w:cs="Times New Roman"/>
          <w:b/>
          <w:szCs w:val="24"/>
        </w:rPr>
        <w:t xml:space="preserve"> tagamine</w:t>
      </w:r>
    </w:p>
    <w:p w14:paraId="329BBAAE" w14:textId="77777777" w:rsidR="00D61260" w:rsidRPr="001B73D0" w:rsidRDefault="00D612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cs="Times New Roman"/>
          <w:szCs w:val="24"/>
        </w:rPr>
        <w:pPrChange w:id="266" w:author="Aili Sandre" w:date="2024-03-01T13:29:00Z">
          <w:pPr>
            <w:pBdr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pBdr>
            <w:ind w:firstLine="708"/>
          </w:pPr>
        </w:pPrChange>
      </w:pPr>
      <w:del w:id="267" w:author="Aili Sandre" w:date="2024-02-28T13:55:00Z">
        <w:r w:rsidRPr="001B73D0" w:rsidDel="00702EE5">
          <w:rPr>
            <w:rFonts w:eastAsia="Times New Roman" w:cs="Times New Roman"/>
            <w:b/>
            <w:szCs w:val="24"/>
          </w:rPr>
          <w:delText> </w:delText>
        </w:r>
      </w:del>
    </w:p>
    <w:p w14:paraId="1B55692C" w14:textId="6458D34B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eastAsia="Times New Roman" w:cs="Times New Roman"/>
          <w:szCs w:val="24"/>
        </w:rPr>
      </w:pPr>
      <w:r w:rsidRPr="001B73D0">
        <w:rPr>
          <w:rFonts w:eastAsia="Times New Roman" w:cs="Times New Roman"/>
          <w:szCs w:val="24"/>
        </w:rPr>
        <w:t>(1) Toidu</w:t>
      </w:r>
      <w:r w:rsidR="00DB6F68" w:rsidRPr="001B73D0">
        <w:rPr>
          <w:rFonts w:eastAsia="Times New Roman" w:cs="Times New Roman"/>
          <w:szCs w:val="24"/>
        </w:rPr>
        <w:t>ga</w:t>
      </w:r>
      <w:r w:rsidRPr="001B73D0">
        <w:rPr>
          <w:rFonts w:eastAsia="Times New Roman" w:cs="Times New Roman"/>
          <w:szCs w:val="24"/>
        </w:rPr>
        <w:t xml:space="preserve"> varust</w:t>
      </w:r>
      <w:r w:rsidR="00DB6F68" w:rsidRPr="001B73D0">
        <w:rPr>
          <w:rFonts w:eastAsia="Times New Roman" w:cs="Times New Roman"/>
          <w:szCs w:val="24"/>
        </w:rPr>
        <w:t>amine</w:t>
      </w:r>
      <w:r w:rsidRPr="001B73D0">
        <w:rPr>
          <w:rFonts w:eastAsia="Times New Roman" w:cs="Times New Roman"/>
          <w:szCs w:val="24"/>
        </w:rPr>
        <w:t xml:space="preserve"> tagatakse</w:t>
      </w:r>
      <w:ins w:id="268" w:author="Aili Sandre" w:date="2024-02-28T13:55:00Z">
        <w:r w:rsidR="00702EE5">
          <w:rPr>
            <w:rFonts w:eastAsia="Times New Roman" w:cs="Times New Roman"/>
            <w:szCs w:val="24"/>
          </w:rPr>
          <w:t>,</w:t>
        </w:r>
      </w:ins>
      <w:r w:rsidRPr="001B73D0">
        <w:rPr>
          <w:rFonts w:eastAsia="Times New Roman" w:cs="Times New Roman"/>
          <w:szCs w:val="24"/>
        </w:rPr>
        <w:t xml:space="preserve"> rakendades käesolevas peatükis ning hädaolukorra seaduses sätestatud meetmeid.</w:t>
      </w:r>
    </w:p>
    <w:p w14:paraId="36B08D29" w14:textId="77777777" w:rsidR="00D61260" w:rsidRPr="001B73D0" w:rsidRDefault="00D612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eastAsia="Times New Roman" w:cs="Times New Roman"/>
          <w:szCs w:val="24"/>
        </w:rPr>
        <w:pPrChange w:id="269" w:author="Aili Sandre" w:date="2024-03-01T13:29:00Z">
          <w:pPr>
            <w:pBdr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pBdr>
            <w:ind w:firstLine="708"/>
          </w:pPr>
        </w:pPrChange>
      </w:pPr>
    </w:p>
    <w:p w14:paraId="2E241F02" w14:textId="4355AFFF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eastAsia="Times New Roman" w:cs="Times New Roman"/>
          <w:szCs w:val="24"/>
        </w:rPr>
      </w:pPr>
      <w:r w:rsidRPr="001B73D0">
        <w:rPr>
          <w:rFonts w:eastAsia="Times New Roman" w:cs="Times New Roman"/>
          <w:szCs w:val="24"/>
        </w:rPr>
        <w:t>(2) Hädaolukorras või selle ohu</w:t>
      </w:r>
      <w:r w:rsidR="00041536" w:rsidRPr="001B73D0">
        <w:rPr>
          <w:rFonts w:eastAsia="Times New Roman" w:cs="Times New Roman"/>
          <w:szCs w:val="24"/>
        </w:rPr>
        <w:t xml:space="preserve">, eriolukorra, erakorralise seisukorra, kõrgendatud kaitsevalmiduse või sõjaseisukorra korral </w:t>
      </w:r>
      <w:r w:rsidRPr="001B73D0">
        <w:rPr>
          <w:rFonts w:eastAsia="Times New Roman" w:cs="Times New Roman"/>
          <w:szCs w:val="24"/>
        </w:rPr>
        <w:t>tagatakse elanikkonna toiduga varustamine ulatuses, mis on vajalik elanik</w:t>
      </w:r>
      <w:r w:rsidR="000D6EC0">
        <w:rPr>
          <w:rFonts w:eastAsia="Times New Roman" w:cs="Times New Roman"/>
          <w:szCs w:val="24"/>
        </w:rPr>
        <w:t>konna</w:t>
      </w:r>
      <w:r w:rsidRPr="001B73D0">
        <w:rPr>
          <w:rFonts w:eastAsia="Times New Roman" w:cs="Times New Roman"/>
          <w:szCs w:val="24"/>
        </w:rPr>
        <w:t xml:space="preserve"> esmavajadus</w:t>
      </w:r>
      <w:ins w:id="270" w:author="Aili Sandre" w:date="2024-02-28T13:56:00Z">
        <w:r w:rsidR="00702EE5">
          <w:rPr>
            <w:rFonts w:eastAsia="Times New Roman" w:cs="Times New Roman"/>
            <w:szCs w:val="24"/>
          </w:rPr>
          <w:t>t</w:t>
        </w:r>
      </w:ins>
      <w:r w:rsidRPr="001B73D0">
        <w:rPr>
          <w:rFonts w:eastAsia="Times New Roman" w:cs="Times New Roman"/>
          <w:szCs w:val="24"/>
        </w:rPr>
        <w:t>e rahuldamiseks.</w:t>
      </w:r>
    </w:p>
    <w:p w14:paraId="3AC663A6" w14:textId="77777777" w:rsidR="00D61260" w:rsidRPr="001B73D0" w:rsidRDefault="00D612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cs="Times New Roman"/>
          <w:szCs w:val="24"/>
        </w:rPr>
        <w:pPrChange w:id="271" w:author="Aili Sandre" w:date="2024-03-01T13:29:00Z">
          <w:pPr>
            <w:pBdr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pBdr>
            <w:ind w:firstLine="708"/>
          </w:pPr>
        </w:pPrChange>
      </w:pPr>
      <w:del w:id="272" w:author="Aili Sandre" w:date="2024-02-28T13:56:00Z">
        <w:r w:rsidRPr="001B73D0" w:rsidDel="00702EE5">
          <w:rPr>
            <w:rFonts w:eastAsia="Times New Roman" w:cs="Times New Roman"/>
            <w:b/>
            <w:szCs w:val="24"/>
          </w:rPr>
          <w:delText> </w:delText>
        </w:r>
      </w:del>
    </w:p>
    <w:p w14:paraId="67E99B90" w14:textId="77777777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cs="Times New Roman"/>
          <w:szCs w:val="24"/>
        </w:rPr>
      </w:pPr>
      <w:r w:rsidRPr="001B73D0">
        <w:rPr>
          <w:rFonts w:eastAsia="Times New Roman" w:cs="Times New Roman"/>
          <w:b/>
          <w:szCs w:val="24"/>
        </w:rPr>
        <w:t>§ 46</w:t>
      </w:r>
      <w:r w:rsidRPr="001B73D0">
        <w:rPr>
          <w:rFonts w:eastAsia="Times New Roman" w:cs="Times New Roman"/>
          <w:b/>
          <w:szCs w:val="24"/>
          <w:vertAlign w:val="superscript"/>
        </w:rPr>
        <w:t>2</w:t>
      </w:r>
      <w:r w:rsidRPr="001B73D0">
        <w:rPr>
          <w:rFonts w:eastAsia="Times New Roman" w:cs="Times New Roman"/>
          <w:b/>
          <w:szCs w:val="24"/>
        </w:rPr>
        <w:t>. Toidu tarneahela toimimise tagamine</w:t>
      </w:r>
    </w:p>
    <w:p w14:paraId="0801CF5D" w14:textId="77777777" w:rsidR="00D61260" w:rsidRPr="001B73D0" w:rsidRDefault="00D612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eastAsia="Calibri" w:cs="Times New Roman"/>
          <w:szCs w:val="24"/>
        </w:rPr>
        <w:pPrChange w:id="273" w:author="Aili Sandre" w:date="2024-03-01T13:29:00Z">
          <w:pPr>
            <w:pBdr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pBdr>
            <w:ind w:firstLine="360"/>
          </w:pPr>
        </w:pPrChange>
      </w:pPr>
    </w:p>
    <w:p w14:paraId="487CD36A" w14:textId="77777777" w:rsidR="00D61260" w:rsidRPr="001B73D0" w:rsidRDefault="00D61260" w:rsidP="00360B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eastAsia="Times New Roman" w:cs="Times New Roman"/>
          <w:szCs w:val="24"/>
        </w:rPr>
      </w:pPr>
      <w:r w:rsidRPr="001B73D0">
        <w:rPr>
          <w:rFonts w:eastAsia="Times New Roman" w:cs="Times New Roman"/>
          <w:szCs w:val="24"/>
        </w:rPr>
        <w:t>Vabariigi Valitsus võib keelata osaliselt või täielikult toidu väljaveo Eestist, kui toitu ei turustata piisavas koguses elanikkonna esmavajaduste rahuldamiseks või on oht sellise olukorra tekkeks.</w:t>
      </w:r>
    </w:p>
    <w:p w14:paraId="77C75EEC" w14:textId="77777777" w:rsidR="00D61260" w:rsidRPr="001B73D0" w:rsidRDefault="00D612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eastAsia="Calibri" w:cs="Times New Roman"/>
          <w:szCs w:val="24"/>
        </w:rPr>
        <w:pPrChange w:id="274" w:author="Aili Sandre" w:date="2024-03-01T13:29:00Z">
          <w:pPr>
            <w:pBdr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pBdr>
            <w:ind w:firstLine="360"/>
          </w:pPr>
        </w:pPrChange>
      </w:pPr>
    </w:p>
    <w:p w14:paraId="369186A3" w14:textId="2A0CF5ED" w:rsidR="00D61260" w:rsidRPr="001B73D0" w:rsidRDefault="00D61260" w:rsidP="00360B08">
      <w:pPr>
        <w:rPr>
          <w:rFonts w:eastAsia="Calibri" w:cs="Times New Roman"/>
          <w:b/>
          <w:bCs/>
          <w:szCs w:val="24"/>
          <w:lang w:eastAsia="et-EE"/>
        </w:rPr>
      </w:pPr>
      <w:bookmarkStart w:id="275" w:name="_Hlk146795402"/>
      <w:r w:rsidRPr="001B73D0">
        <w:rPr>
          <w:rFonts w:cs="Times New Roman"/>
          <w:b/>
          <w:szCs w:val="24"/>
        </w:rPr>
        <w:t>§ 46</w:t>
      </w:r>
      <w:r w:rsidRPr="001B73D0">
        <w:rPr>
          <w:rFonts w:cs="Times New Roman"/>
          <w:b/>
          <w:szCs w:val="24"/>
          <w:vertAlign w:val="superscript"/>
        </w:rPr>
        <w:t>3</w:t>
      </w:r>
      <w:bookmarkEnd w:id="275"/>
      <w:r w:rsidRPr="001B73D0">
        <w:rPr>
          <w:rFonts w:cs="Times New Roman"/>
          <w:b/>
          <w:szCs w:val="24"/>
        </w:rPr>
        <w:t xml:space="preserve">. </w:t>
      </w:r>
      <w:r w:rsidRPr="001B73D0">
        <w:rPr>
          <w:rFonts w:eastAsia="Calibri" w:cs="Times New Roman"/>
          <w:b/>
          <w:bCs/>
          <w:szCs w:val="24"/>
          <w:lang w:eastAsia="et-EE"/>
        </w:rPr>
        <w:t>Toidu</w:t>
      </w:r>
      <w:r w:rsidR="00DB6F68" w:rsidRPr="001B73D0">
        <w:rPr>
          <w:rFonts w:eastAsia="Calibri" w:cs="Times New Roman"/>
          <w:b/>
          <w:bCs/>
          <w:szCs w:val="24"/>
          <w:lang w:eastAsia="et-EE"/>
        </w:rPr>
        <w:t>ga</w:t>
      </w:r>
      <w:r w:rsidRPr="001B73D0">
        <w:rPr>
          <w:rFonts w:eastAsia="Calibri" w:cs="Times New Roman"/>
          <w:b/>
          <w:bCs/>
          <w:szCs w:val="24"/>
          <w:lang w:eastAsia="et-EE"/>
        </w:rPr>
        <w:t xml:space="preserve"> varust</w:t>
      </w:r>
      <w:r w:rsidR="00DB6F68" w:rsidRPr="001B73D0">
        <w:rPr>
          <w:rFonts w:eastAsia="Calibri" w:cs="Times New Roman"/>
          <w:b/>
          <w:bCs/>
          <w:szCs w:val="24"/>
          <w:lang w:eastAsia="et-EE"/>
        </w:rPr>
        <w:t>amise</w:t>
      </w:r>
      <w:r w:rsidRPr="001B73D0">
        <w:rPr>
          <w:rFonts w:eastAsia="Calibri" w:cs="Times New Roman"/>
          <w:b/>
          <w:bCs/>
          <w:szCs w:val="24"/>
          <w:lang w:eastAsia="et-EE"/>
        </w:rPr>
        <w:t xml:space="preserve"> tagamine elutähtsa teenuse kaudu</w:t>
      </w:r>
    </w:p>
    <w:p w14:paraId="07E6DB48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76" w:author="Aili Sandre" w:date="2024-03-01T13:29:00Z">
          <w:pPr>
            <w:ind w:firstLine="708"/>
          </w:pPr>
        </w:pPrChange>
      </w:pPr>
    </w:p>
    <w:p w14:paraId="3E77183F" w14:textId="4E435558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(1) Toidu</w:t>
      </w:r>
      <w:r w:rsidR="00DB6F68" w:rsidRPr="001B73D0">
        <w:rPr>
          <w:rFonts w:eastAsia="Calibri" w:cs="Times New Roman"/>
          <w:szCs w:val="24"/>
          <w:lang w:eastAsia="et-EE"/>
        </w:rPr>
        <w:t>ga</w:t>
      </w:r>
      <w:r w:rsidRPr="001B73D0">
        <w:rPr>
          <w:rFonts w:eastAsia="Calibri" w:cs="Times New Roman"/>
          <w:szCs w:val="24"/>
          <w:lang w:eastAsia="et-EE"/>
        </w:rPr>
        <w:t xml:space="preserve"> varust</w:t>
      </w:r>
      <w:r w:rsidR="00DB6F68" w:rsidRPr="001B73D0">
        <w:rPr>
          <w:rFonts w:eastAsia="Calibri" w:cs="Times New Roman"/>
          <w:szCs w:val="24"/>
          <w:lang w:eastAsia="et-EE"/>
        </w:rPr>
        <w:t>amine</w:t>
      </w:r>
      <w:r w:rsidRPr="001B73D0">
        <w:rPr>
          <w:rFonts w:eastAsia="Calibri" w:cs="Times New Roman"/>
          <w:szCs w:val="24"/>
          <w:lang w:eastAsia="et-EE"/>
        </w:rPr>
        <w:t xml:space="preserve"> tagatakse eelkõige elutähtsa teenuse osutaja tegevuse kaudu tema valdkonnas.</w:t>
      </w:r>
    </w:p>
    <w:p w14:paraId="79EA007A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77" w:author="Aili Sandre" w:date="2024-03-01T13:29:00Z">
          <w:pPr>
            <w:ind w:firstLine="708"/>
          </w:pPr>
        </w:pPrChange>
      </w:pPr>
    </w:p>
    <w:p w14:paraId="21212F20" w14:textId="28931A15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(2) Ettevõtja on elutähtsa teenuse osutaja hädaolukorra seaduse § 36 lõikes 5 nimeta</w:t>
      </w:r>
      <w:r w:rsidR="00925537" w:rsidRPr="001B73D0">
        <w:rPr>
          <w:rFonts w:eastAsia="Calibri" w:cs="Times New Roman"/>
          <w:szCs w:val="24"/>
          <w:lang w:eastAsia="et-EE"/>
        </w:rPr>
        <w:t>t</w:t>
      </w:r>
      <w:r w:rsidRPr="001B73D0">
        <w:rPr>
          <w:rFonts w:eastAsia="Calibri" w:cs="Times New Roman"/>
          <w:szCs w:val="24"/>
          <w:lang w:eastAsia="et-EE"/>
        </w:rPr>
        <w:t xml:space="preserve">ud elutähtsa teenuse </w:t>
      </w:r>
      <w:r w:rsidR="00925537" w:rsidRPr="001B73D0">
        <w:rPr>
          <w:rFonts w:eastAsia="Calibri" w:cs="Times New Roman"/>
          <w:szCs w:val="24"/>
          <w:lang w:eastAsia="et-EE"/>
        </w:rPr>
        <w:t>puhul</w:t>
      </w:r>
      <w:r w:rsidRPr="001B73D0">
        <w:rPr>
          <w:rFonts w:eastAsia="Calibri" w:cs="Times New Roman"/>
          <w:szCs w:val="24"/>
          <w:lang w:eastAsia="et-EE"/>
        </w:rPr>
        <w:t xml:space="preserve">, kui tema majandustegevuse katkemine või lõpetamine mõjutab märkimisväärselt elanikkonna toiduga varustamist, sealhulgas ühe valdkonna või toidugrupi korral, ja kelle </w:t>
      </w:r>
      <w:r w:rsidRPr="001B73D0">
        <w:rPr>
          <w:rFonts w:cs="Times New Roman"/>
          <w:szCs w:val="24"/>
        </w:rPr>
        <w:t xml:space="preserve">valdkonna eest vastutav minister </w:t>
      </w:r>
      <w:r w:rsidR="00DB6F68" w:rsidRPr="001B73D0">
        <w:rPr>
          <w:rFonts w:cs="Times New Roman"/>
          <w:szCs w:val="24"/>
        </w:rPr>
        <w:t xml:space="preserve">on </w:t>
      </w:r>
      <w:r w:rsidR="00DB6F68" w:rsidRPr="001B73D0">
        <w:rPr>
          <w:rFonts w:eastAsia="Calibri" w:cs="Times New Roman"/>
          <w:szCs w:val="24"/>
          <w:lang w:eastAsia="et-EE"/>
        </w:rPr>
        <w:t xml:space="preserve">määranud haldusaktiga </w:t>
      </w:r>
      <w:r w:rsidRPr="001B73D0">
        <w:rPr>
          <w:rFonts w:eastAsia="Calibri" w:cs="Times New Roman"/>
          <w:szCs w:val="24"/>
          <w:lang w:eastAsia="et-EE"/>
        </w:rPr>
        <w:t>elutähtsa teenuse osutajaks.</w:t>
      </w:r>
      <w:del w:id="278" w:author="Aili Sandre" w:date="2024-02-28T13:57:00Z">
        <w:r w:rsidRPr="001B73D0" w:rsidDel="00702EE5">
          <w:rPr>
            <w:rFonts w:eastAsia="Calibri" w:cs="Times New Roman"/>
            <w:szCs w:val="24"/>
            <w:lang w:eastAsia="et-EE"/>
          </w:rPr>
          <w:delText xml:space="preserve"> </w:delText>
        </w:r>
      </w:del>
    </w:p>
    <w:p w14:paraId="11199A32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79" w:author="Aili Sandre" w:date="2024-03-01T13:29:00Z">
          <w:pPr>
            <w:ind w:firstLine="708"/>
          </w:pPr>
        </w:pPrChange>
      </w:pPr>
    </w:p>
    <w:p w14:paraId="1E3D3327" w14:textId="0F6421F6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(3) Käesoleva paragrahvi lõikes 2 sätestatud toidu</w:t>
      </w:r>
      <w:r w:rsidR="00DB6F68" w:rsidRPr="001B73D0">
        <w:rPr>
          <w:rFonts w:eastAsia="Calibri" w:cs="Times New Roman"/>
          <w:szCs w:val="24"/>
          <w:lang w:eastAsia="et-EE"/>
        </w:rPr>
        <w:t>ga</w:t>
      </w:r>
      <w:r w:rsidRPr="001B73D0">
        <w:rPr>
          <w:rFonts w:eastAsia="Calibri" w:cs="Times New Roman"/>
          <w:szCs w:val="24"/>
          <w:lang w:eastAsia="et-EE"/>
        </w:rPr>
        <w:t xml:space="preserve"> varust</w:t>
      </w:r>
      <w:r w:rsidR="00DB6F68" w:rsidRPr="001B73D0">
        <w:rPr>
          <w:rFonts w:eastAsia="Calibri" w:cs="Times New Roman"/>
          <w:szCs w:val="24"/>
          <w:lang w:eastAsia="et-EE"/>
        </w:rPr>
        <w:t>amise</w:t>
      </w:r>
      <w:r w:rsidRPr="001B73D0">
        <w:rPr>
          <w:rFonts w:eastAsia="Calibri" w:cs="Times New Roman"/>
          <w:szCs w:val="24"/>
          <w:lang w:eastAsia="et-EE"/>
        </w:rPr>
        <w:t xml:space="preserve"> valdkonna</w:t>
      </w:r>
      <w:ins w:id="280" w:author="Aili Sandre" w:date="2024-02-28T13:58:00Z">
        <w:r w:rsidR="00702EE5">
          <w:rPr>
            <w:rFonts w:eastAsia="Calibri" w:cs="Times New Roman"/>
            <w:szCs w:val="24"/>
            <w:lang w:eastAsia="et-EE"/>
          </w:rPr>
          <w:t>d</w:t>
        </w:r>
      </w:ins>
      <w:del w:id="281" w:author="Aili Sandre" w:date="2024-02-28T13:58:00Z">
        <w:r w:rsidRPr="001B73D0" w:rsidDel="00702EE5">
          <w:rPr>
            <w:rFonts w:eastAsia="Calibri" w:cs="Times New Roman"/>
            <w:szCs w:val="24"/>
            <w:lang w:eastAsia="et-EE"/>
          </w:rPr>
          <w:delText>ks</w:delText>
        </w:r>
      </w:del>
      <w:r w:rsidRPr="001B73D0">
        <w:rPr>
          <w:rFonts w:eastAsia="Calibri" w:cs="Times New Roman"/>
          <w:szCs w:val="24"/>
          <w:lang w:eastAsia="et-EE"/>
        </w:rPr>
        <w:t xml:space="preserve"> on eelkõige:</w:t>
      </w:r>
      <w:del w:id="282" w:author="Aili Sandre" w:date="2024-02-28T13:57:00Z">
        <w:r w:rsidRPr="001B73D0" w:rsidDel="00702EE5">
          <w:rPr>
            <w:rFonts w:eastAsia="Calibri" w:cs="Times New Roman"/>
            <w:szCs w:val="24"/>
            <w:lang w:eastAsia="et-EE"/>
          </w:rPr>
          <w:delText xml:space="preserve"> </w:delText>
        </w:r>
      </w:del>
    </w:p>
    <w:p w14:paraId="2CE0217B" w14:textId="089CA2D9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1) teravilja-, pagari- või makarontoodete tootmine</w:t>
      </w:r>
      <w:r w:rsidR="00925537" w:rsidRPr="001B73D0">
        <w:rPr>
          <w:rFonts w:eastAsia="Calibri" w:cs="Times New Roman"/>
          <w:szCs w:val="24"/>
          <w:lang w:eastAsia="et-EE"/>
        </w:rPr>
        <w:t>;</w:t>
      </w:r>
      <w:del w:id="283" w:author="Aili Sandre" w:date="2024-02-28T13:58:00Z">
        <w:r w:rsidRPr="001B73D0" w:rsidDel="00702EE5">
          <w:rPr>
            <w:rFonts w:eastAsia="Calibri" w:cs="Times New Roman"/>
            <w:szCs w:val="24"/>
            <w:lang w:eastAsia="et-EE"/>
          </w:rPr>
          <w:delText xml:space="preserve"> </w:delText>
        </w:r>
      </w:del>
    </w:p>
    <w:p w14:paraId="6C17E7C6" w14:textId="73EE9177" w:rsidR="00D61260" w:rsidRPr="001B73D0" w:rsidRDefault="00E4687A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2</w:t>
      </w:r>
      <w:r w:rsidR="00D61260" w:rsidRPr="001B73D0">
        <w:rPr>
          <w:rFonts w:eastAsia="Calibri" w:cs="Times New Roman"/>
          <w:szCs w:val="24"/>
          <w:lang w:eastAsia="et-EE"/>
        </w:rPr>
        <w:t>) liha käitlemine;</w:t>
      </w:r>
      <w:del w:id="284" w:author="Aili Sandre" w:date="2024-02-28T13:58:00Z">
        <w:r w:rsidR="00D61260" w:rsidRPr="001B73D0" w:rsidDel="00702EE5">
          <w:rPr>
            <w:rFonts w:eastAsia="Calibri" w:cs="Times New Roman"/>
            <w:szCs w:val="24"/>
            <w:lang w:eastAsia="et-EE"/>
          </w:rPr>
          <w:delText xml:space="preserve"> </w:delText>
        </w:r>
      </w:del>
    </w:p>
    <w:p w14:paraId="6C2388F8" w14:textId="6430351F" w:rsidR="00D61260" w:rsidRPr="001B73D0" w:rsidRDefault="00E4687A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3</w:t>
      </w:r>
      <w:r w:rsidR="00D61260" w:rsidRPr="001B73D0">
        <w:rPr>
          <w:rFonts w:eastAsia="Calibri" w:cs="Times New Roman"/>
          <w:szCs w:val="24"/>
          <w:lang w:eastAsia="et-EE"/>
        </w:rPr>
        <w:t>) piima käitlemine</w:t>
      </w:r>
      <w:r w:rsidR="00970D19" w:rsidRPr="001B73D0">
        <w:rPr>
          <w:rFonts w:eastAsia="Calibri" w:cs="Times New Roman"/>
          <w:szCs w:val="24"/>
          <w:lang w:eastAsia="et-EE"/>
        </w:rPr>
        <w:t>.</w:t>
      </w:r>
    </w:p>
    <w:p w14:paraId="06C1E30E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85" w:author="Aili Sandre" w:date="2024-03-01T13:29:00Z">
          <w:pPr>
            <w:ind w:firstLine="708"/>
          </w:pPr>
        </w:pPrChange>
      </w:pPr>
    </w:p>
    <w:p w14:paraId="57303C98" w14:textId="07D23144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lastRenderedPageBreak/>
        <w:t>(4) Käesolevas peatükis</w:t>
      </w:r>
      <w:r w:rsidR="00E4687A" w:rsidRPr="001B73D0">
        <w:rPr>
          <w:rFonts w:eastAsia="Calibri" w:cs="Times New Roman"/>
          <w:szCs w:val="24"/>
          <w:lang w:eastAsia="et-EE"/>
        </w:rPr>
        <w:t xml:space="preserve"> </w:t>
      </w:r>
      <w:r w:rsidRPr="001B73D0">
        <w:rPr>
          <w:rFonts w:eastAsia="Calibri" w:cs="Times New Roman"/>
          <w:szCs w:val="24"/>
          <w:lang w:eastAsia="et-EE"/>
        </w:rPr>
        <w:t xml:space="preserve">käsitatakse konkurentsiseaduse § 2 lõike 4 tähenduses valitseva mõju kaudu seotud ettevõtjaid </w:t>
      </w:r>
      <w:r w:rsidRPr="001B73D0">
        <w:rPr>
          <w:rFonts w:eastAsia="Times New Roman" w:cs="Times New Roman"/>
          <w:szCs w:val="24"/>
        </w:rPr>
        <w:t>ning tulundusühistut ja tema liikmeid</w:t>
      </w:r>
      <w:r w:rsidRPr="001B73D0">
        <w:rPr>
          <w:rFonts w:eastAsia="Calibri" w:cs="Times New Roman"/>
          <w:szCs w:val="24"/>
          <w:lang w:eastAsia="et-EE"/>
        </w:rPr>
        <w:t xml:space="preserve"> ühe ettevõtjana.</w:t>
      </w:r>
    </w:p>
    <w:p w14:paraId="70916902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86" w:author="Aili Sandre" w:date="2024-03-01T13:29:00Z">
          <w:pPr>
            <w:ind w:firstLine="708"/>
          </w:pPr>
        </w:pPrChange>
      </w:pPr>
    </w:p>
    <w:p w14:paraId="1576711C" w14:textId="77777777" w:rsidR="00D61260" w:rsidRPr="001B73D0" w:rsidRDefault="00D61260" w:rsidP="00360B08">
      <w:pPr>
        <w:rPr>
          <w:rFonts w:eastAsia="Calibri"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szCs w:val="24"/>
        </w:rPr>
        <w:t>§ 46</w:t>
      </w:r>
      <w:r w:rsidRPr="001B73D0">
        <w:rPr>
          <w:rFonts w:cs="Times New Roman"/>
          <w:b/>
          <w:szCs w:val="24"/>
          <w:vertAlign w:val="superscript"/>
        </w:rPr>
        <w:t>4</w:t>
      </w:r>
      <w:r w:rsidRPr="001B73D0">
        <w:rPr>
          <w:rFonts w:cs="Times New Roman"/>
          <w:b/>
          <w:szCs w:val="24"/>
        </w:rPr>
        <w:t xml:space="preserve">. </w:t>
      </w:r>
      <w:r w:rsidRPr="001B73D0">
        <w:rPr>
          <w:rFonts w:eastAsia="Calibri" w:cs="Times New Roman"/>
          <w:b/>
          <w:bCs/>
          <w:szCs w:val="24"/>
          <w:lang w:eastAsia="et-EE"/>
        </w:rPr>
        <w:t>Elutähtsa teenuse osutaja</w:t>
      </w:r>
    </w:p>
    <w:p w14:paraId="7BDDEA8D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87" w:author="Aili Sandre" w:date="2024-03-01T13:29:00Z">
          <w:pPr>
            <w:ind w:firstLine="708"/>
          </w:pPr>
        </w:pPrChange>
      </w:pPr>
    </w:p>
    <w:p w14:paraId="0B7C29F3" w14:textId="2A235E6F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 xml:space="preserve">(1) Käesoleva seaduse § </w:t>
      </w:r>
      <w:r w:rsidRPr="001B73D0">
        <w:rPr>
          <w:rFonts w:cs="Times New Roman"/>
          <w:szCs w:val="24"/>
        </w:rPr>
        <w:t>46</w:t>
      </w:r>
      <w:r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eastAsia="Calibri" w:cs="Times New Roman"/>
          <w:szCs w:val="24"/>
          <w:lang w:eastAsia="et-EE"/>
        </w:rPr>
        <w:t xml:space="preserve"> lõikes 3 sätestatud valdkonnas mõjutab märkimisväärselt elanikkonna toiduga varustamist ettevõtja, kelle selle valdkonna </w:t>
      </w:r>
      <w:r w:rsidR="00D935EC" w:rsidRPr="001B73D0">
        <w:rPr>
          <w:rFonts w:eastAsia="Calibri" w:cs="Times New Roman"/>
          <w:szCs w:val="24"/>
          <w:lang w:eastAsia="et-EE"/>
        </w:rPr>
        <w:t xml:space="preserve">aasta </w:t>
      </w:r>
      <w:r w:rsidR="007522C2" w:rsidRPr="001B73D0">
        <w:rPr>
          <w:rFonts w:eastAsia="Calibri" w:cs="Times New Roman"/>
          <w:szCs w:val="24"/>
          <w:lang w:eastAsia="et-EE"/>
        </w:rPr>
        <w:t xml:space="preserve">müügitulu </w:t>
      </w:r>
      <w:r w:rsidRPr="001B73D0">
        <w:rPr>
          <w:rFonts w:eastAsia="Calibri" w:cs="Times New Roman"/>
          <w:szCs w:val="24"/>
          <w:lang w:eastAsia="et-EE"/>
        </w:rPr>
        <w:t xml:space="preserve">on </w:t>
      </w:r>
      <w:ins w:id="288" w:author="Aili Sandre" w:date="2024-02-28T14:00:00Z">
        <w:r w:rsidR="000A7A8F">
          <w:rPr>
            <w:rFonts w:eastAsia="Calibri" w:cs="Times New Roman"/>
            <w:szCs w:val="24"/>
            <w:lang w:eastAsia="et-EE"/>
          </w:rPr>
          <w:t xml:space="preserve">võrreldes </w:t>
        </w:r>
      </w:ins>
      <w:r w:rsidRPr="001B73D0">
        <w:rPr>
          <w:rFonts w:eastAsia="Calibri" w:cs="Times New Roman"/>
          <w:szCs w:val="24"/>
          <w:lang w:eastAsia="et-EE"/>
        </w:rPr>
        <w:t xml:space="preserve">valdkonnas tegutsevate ettevõtjate </w:t>
      </w:r>
      <w:r w:rsidR="007522C2" w:rsidRPr="001B73D0">
        <w:rPr>
          <w:rFonts w:eastAsia="Calibri" w:cs="Times New Roman"/>
          <w:szCs w:val="24"/>
          <w:lang w:eastAsia="et-EE"/>
        </w:rPr>
        <w:t>müügitulu</w:t>
      </w:r>
      <w:ins w:id="289" w:author="Aili Sandre" w:date="2024-02-28T14:00:00Z">
        <w:r w:rsidR="000A7A8F">
          <w:rPr>
            <w:rFonts w:eastAsia="Calibri" w:cs="Times New Roman"/>
            <w:szCs w:val="24"/>
            <w:lang w:eastAsia="et-EE"/>
          </w:rPr>
          <w:t>ga</w:t>
        </w:r>
      </w:ins>
      <w:del w:id="290" w:author="Aili Sandre" w:date="2024-02-28T14:00:00Z">
        <w:r w:rsidRPr="001B73D0" w:rsidDel="000A7A8F">
          <w:rPr>
            <w:rFonts w:eastAsia="Calibri" w:cs="Times New Roman"/>
            <w:szCs w:val="24"/>
            <w:lang w:eastAsia="et-EE"/>
          </w:rPr>
          <w:delText>st</w:delText>
        </w:r>
      </w:del>
      <w:ins w:id="291" w:author="Aili Sandre" w:date="2024-02-28T14:18:00Z">
        <w:r w:rsidR="00491037">
          <w:rPr>
            <w:rFonts w:eastAsia="Calibri" w:cs="Times New Roman"/>
            <w:szCs w:val="24"/>
            <w:lang w:eastAsia="et-EE"/>
          </w:rPr>
          <w:t xml:space="preserve"> </w:t>
        </w:r>
      </w:ins>
      <w:del w:id="292" w:author="Aili Sandre" w:date="2024-02-28T14:01:00Z">
        <w:r w:rsidRPr="001B73D0" w:rsidDel="000A7A8F">
          <w:rPr>
            <w:rFonts w:eastAsia="Calibri" w:cs="Times New Roman"/>
            <w:szCs w:val="24"/>
            <w:lang w:eastAsia="et-EE"/>
          </w:rPr>
          <w:delText xml:space="preserve"> </w:delText>
        </w:r>
      </w:del>
      <w:r w:rsidRPr="001B73D0">
        <w:rPr>
          <w:rFonts w:eastAsia="Calibri" w:cs="Times New Roman"/>
          <w:szCs w:val="24"/>
          <w:lang w:eastAsia="et-EE"/>
        </w:rPr>
        <w:t>suurim</w:t>
      </w:r>
      <w:r w:rsidR="00E4687A" w:rsidRPr="001B73D0">
        <w:rPr>
          <w:rFonts w:eastAsia="Calibri" w:cs="Times New Roman"/>
          <w:szCs w:val="24"/>
          <w:lang w:eastAsia="et-EE"/>
        </w:rPr>
        <w:t>.</w:t>
      </w:r>
    </w:p>
    <w:p w14:paraId="3561F32B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93" w:author="Aili Sandre" w:date="2024-03-01T13:29:00Z">
          <w:pPr>
            <w:ind w:firstLine="708"/>
          </w:pPr>
        </w:pPrChange>
      </w:pPr>
    </w:p>
    <w:p w14:paraId="09BA92B0" w14:textId="315427CF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 xml:space="preserve">(2) Käesoleva seaduse § </w:t>
      </w:r>
      <w:r w:rsidRPr="001B73D0">
        <w:rPr>
          <w:rFonts w:cs="Times New Roman"/>
          <w:szCs w:val="24"/>
        </w:rPr>
        <w:t>46</w:t>
      </w:r>
      <w:r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eastAsia="Calibri" w:cs="Times New Roman"/>
          <w:szCs w:val="24"/>
          <w:lang w:eastAsia="et-EE"/>
        </w:rPr>
        <w:t xml:space="preserve"> lõike 3 punktis 1 sätestatud teravilja-, pagari- või makarontoodete tootmise</w:t>
      </w:r>
      <w:r w:rsidR="00DB6F68" w:rsidRPr="001B73D0">
        <w:rPr>
          <w:rFonts w:eastAsia="Calibri" w:cs="Times New Roman"/>
          <w:szCs w:val="24"/>
          <w:lang w:eastAsia="et-EE"/>
        </w:rPr>
        <w:t>s</w:t>
      </w:r>
      <w:r w:rsidRPr="001B73D0">
        <w:rPr>
          <w:rFonts w:eastAsia="Calibri" w:cs="Times New Roman"/>
          <w:szCs w:val="24"/>
          <w:lang w:eastAsia="et-EE"/>
        </w:rPr>
        <w:t xml:space="preserve"> võetakse aluseks selle valdkonna ettevõtja aasta </w:t>
      </w:r>
      <w:r w:rsidR="007522C2" w:rsidRPr="001B73D0">
        <w:rPr>
          <w:rFonts w:eastAsia="Calibri" w:cs="Times New Roman"/>
          <w:szCs w:val="24"/>
          <w:lang w:eastAsia="et-EE"/>
        </w:rPr>
        <w:t>müügitulu</w:t>
      </w:r>
      <w:r w:rsidRPr="001B73D0">
        <w:rPr>
          <w:rFonts w:eastAsia="Calibri" w:cs="Times New Roman"/>
          <w:szCs w:val="24"/>
          <w:lang w:eastAsia="et-EE"/>
        </w:rPr>
        <w:t xml:space="preserve"> suurus.</w:t>
      </w:r>
    </w:p>
    <w:p w14:paraId="559A2A26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94" w:author="Aili Sandre" w:date="2024-03-01T13:29:00Z">
          <w:pPr>
            <w:ind w:firstLine="708"/>
          </w:pPr>
        </w:pPrChange>
      </w:pPr>
    </w:p>
    <w:p w14:paraId="164FE732" w14:textId="65F0F323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(3) Käesoleva seaduse § 46</w:t>
      </w:r>
      <w:r w:rsidRPr="001B73D0">
        <w:rPr>
          <w:rFonts w:eastAsia="Calibri" w:cs="Times New Roman"/>
          <w:szCs w:val="24"/>
          <w:vertAlign w:val="superscript"/>
          <w:lang w:eastAsia="et-EE"/>
        </w:rPr>
        <w:t>3</w:t>
      </w:r>
      <w:r w:rsidRPr="001B73D0">
        <w:rPr>
          <w:rFonts w:eastAsia="Calibri" w:cs="Times New Roman"/>
          <w:szCs w:val="24"/>
          <w:lang w:eastAsia="et-EE"/>
        </w:rPr>
        <w:t xml:space="preserve"> lõike 3 punktis </w:t>
      </w:r>
      <w:r w:rsidR="001A14E6">
        <w:rPr>
          <w:rFonts w:eastAsia="Calibri" w:cs="Times New Roman"/>
          <w:szCs w:val="24"/>
          <w:lang w:eastAsia="et-EE"/>
        </w:rPr>
        <w:t>2</w:t>
      </w:r>
      <w:r w:rsidRPr="001B73D0">
        <w:rPr>
          <w:rFonts w:eastAsia="Calibri" w:cs="Times New Roman"/>
          <w:szCs w:val="24"/>
          <w:lang w:eastAsia="et-EE"/>
        </w:rPr>
        <w:t xml:space="preserve"> sätestatud liha käitlemise</w:t>
      </w:r>
      <w:r w:rsidR="00DB6F68" w:rsidRPr="001B73D0">
        <w:rPr>
          <w:rFonts w:eastAsia="Calibri" w:cs="Times New Roman"/>
          <w:szCs w:val="24"/>
          <w:lang w:eastAsia="et-EE"/>
        </w:rPr>
        <w:t>s</w:t>
      </w:r>
      <w:r w:rsidRPr="001B73D0">
        <w:rPr>
          <w:rFonts w:eastAsia="Calibri" w:cs="Times New Roman"/>
          <w:szCs w:val="24"/>
          <w:lang w:eastAsia="et-EE"/>
        </w:rPr>
        <w:t xml:space="preserve"> võetakse aluseks selle valdkonna ettevõtja aasta </w:t>
      </w:r>
      <w:r w:rsidR="007522C2" w:rsidRPr="001B73D0">
        <w:rPr>
          <w:rFonts w:eastAsia="Calibri" w:cs="Times New Roman"/>
          <w:szCs w:val="24"/>
          <w:lang w:eastAsia="et-EE"/>
        </w:rPr>
        <w:t>müügitulu</w:t>
      </w:r>
      <w:r w:rsidRPr="001B73D0">
        <w:rPr>
          <w:rFonts w:eastAsia="Calibri" w:cs="Times New Roman"/>
          <w:szCs w:val="24"/>
          <w:lang w:eastAsia="et-EE"/>
        </w:rPr>
        <w:t xml:space="preserve"> suurus.</w:t>
      </w:r>
    </w:p>
    <w:p w14:paraId="3E0AFCF7" w14:textId="77777777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95" w:author="Aili Sandre" w:date="2024-03-01T13:29:00Z">
          <w:pPr>
            <w:ind w:firstLine="708"/>
          </w:pPr>
        </w:pPrChange>
      </w:pPr>
    </w:p>
    <w:p w14:paraId="35460AFA" w14:textId="2584064C" w:rsidR="00024E24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(</w:t>
      </w:r>
      <w:r w:rsidR="00AC3279" w:rsidRPr="001B73D0">
        <w:rPr>
          <w:rFonts w:eastAsia="Calibri" w:cs="Times New Roman"/>
          <w:szCs w:val="24"/>
          <w:lang w:eastAsia="et-EE"/>
        </w:rPr>
        <w:t>4</w:t>
      </w:r>
      <w:r w:rsidRPr="001B73D0">
        <w:rPr>
          <w:rFonts w:eastAsia="Calibri" w:cs="Times New Roman"/>
          <w:szCs w:val="24"/>
          <w:lang w:eastAsia="et-EE"/>
        </w:rPr>
        <w:t xml:space="preserve">) Käesoleva seaduse § </w:t>
      </w:r>
      <w:r w:rsidRPr="001B73D0">
        <w:rPr>
          <w:rFonts w:cs="Times New Roman"/>
          <w:szCs w:val="24"/>
        </w:rPr>
        <w:t>46</w:t>
      </w:r>
      <w:r w:rsidRPr="001B73D0">
        <w:rPr>
          <w:rFonts w:cs="Times New Roman"/>
          <w:szCs w:val="24"/>
          <w:vertAlign w:val="superscript"/>
        </w:rPr>
        <w:t>3</w:t>
      </w:r>
      <w:r w:rsidRPr="001B73D0">
        <w:rPr>
          <w:rFonts w:eastAsia="Calibri" w:cs="Times New Roman"/>
          <w:szCs w:val="24"/>
          <w:lang w:eastAsia="et-EE"/>
        </w:rPr>
        <w:t xml:space="preserve"> lõike 3 punktis </w:t>
      </w:r>
      <w:r w:rsidR="001A14E6">
        <w:rPr>
          <w:rFonts w:eastAsia="Calibri" w:cs="Times New Roman"/>
          <w:szCs w:val="24"/>
          <w:lang w:eastAsia="et-EE"/>
        </w:rPr>
        <w:t>3</w:t>
      </w:r>
      <w:r w:rsidRPr="001B73D0">
        <w:rPr>
          <w:rFonts w:eastAsia="Calibri" w:cs="Times New Roman"/>
          <w:szCs w:val="24"/>
          <w:lang w:eastAsia="et-EE"/>
        </w:rPr>
        <w:t xml:space="preserve"> sätestatud piima käitlemise</w:t>
      </w:r>
      <w:r w:rsidR="00DB6F68" w:rsidRPr="001B73D0">
        <w:rPr>
          <w:rFonts w:eastAsia="Calibri" w:cs="Times New Roman"/>
          <w:szCs w:val="24"/>
          <w:lang w:eastAsia="et-EE"/>
        </w:rPr>
        <w:t>s</w:t>
      </w:r>
      <w:r w:rsidRPr="001B73D0">
        <w:rPr>
          <w:rFonts w:eastAsia="Calibri" w:cs="Times New Roman"/>
          <w:szCs w:val="24"/>
          <w:lang w:eastAsia="et-EE"/>
        </w:rPr>
        <w:t xml:space="preserve"> võetakse aluseks selle valdkonna ettevõtja aasta </w:t>
      </w:r>
      <w:r w:rsidR="007522C2" w:rsidRPr="001B73D0">
        <w:rPr>
          <w:rFonts w:eastAsia="Calibri" w:cs="Times New Roman"/>
          <w:szCs w:val="24"/>
          <w:lang w:eastAsia="et-EE"/>
        </w:rPr>
        <w:t>müügitulu</w:t>
      </w:r>
      <w:r w:rsidRPr="001B73D0">
        <w:rPr>
          <w:rFonts w:eastAsia="Calibri" w:cs="Times New Roman"/>
          <w:szCs w:val="24"/>
          <w:lang w:eastAsia="et-EE"/>
        </w:rPr>
        <w:t xml:space="preserve"> suurus.</w:t>
      </w:r>
      <w:del w:id="296" w:author="Aili Sandre" w:date="2024-02-28T14:01:00Z">
        <w:r w:rsidRPr="001B73D0" w:rsidDel="000A7A8F">
          <w:rPr>
            <w:rFonts w:eastAsia="Calibri" w:cs="Times New Roman"/>
            <w:szCs w:val="24"/>
            <w:lang w:eastAsia="et-EE"/>
          </w:rPr>
          <w:delText xml:space="preserve"> </w:delText>
        </w:r>
      </w:del>
    </w:p>
    <w:p w14:paraId="1DDCCFE7" w14:textId="77777777" w:rsidR="00715DC1" w:rsidRPr="001B73D0" w:rsidRDefault="00715DC1" w:rsidP="00360B08">
      <w:pPr>
        <w:rPr>
          <w:rFonts w:eastAsia="Calibri" w:cs="Times New Roman"/>
          <w:szCs w:val="24"/>
          <w:lang w:eastAsia="et-EE"/>
        </w:rPr>
      </w:pPr>
    </w:p>
    <w:p w14:paraId="4F2A83B1" w14:textId="770FD407" w:rsidR="00D61260" w:rsidRPr="001B73D0" w:rsidRDefault="00D61260" w:rsidP="00360B08">
      <w:pPr>
        <w:rPr>
          <w:rFonts w:eastAsia="Calibri"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szCs w:val="24"/>
        </w:rPr>
        <w:t>§ 46</w:t>
      </w:r>
      <w:r w:rsidRPr="001B73D0">
        <w:rPr>
          <w:rFonts w:cs="Times New Roman"/>
          <w:b/>
          <w:szCs w:val="24"/>
          <w:vertAlign w:val="superscript"/>
        </w:rPr>
        <w:t>5</w:t>
      </w:r>
      <w:r w:rsidRPr="001B73D0">
        <w:rPr>
          <w:rFonts w:cs="Times New Roman"/>
          <w:b/>
          <w:szCs w:val="24"/>
        </w:rPr>
        <w:t xml:space="preserve">. </w:t>
      </w:r>
      <w:r w:rsidRPr="001B73D0">
        <w:rPr>
          <w:rFonts w:eastAsia="Calibri" w:cs="Times New Roman"/>
          <w:b/>
          <w:szCs w:val="24"/>
          <w:lang w:eastAsia="et-EE"/>
        </w:rPr>
        <w:t>Elutähtsa teenuse osutaja</w:t>
      </w:r>
      <w:r w:rsidRPr="001B73D0">
        <w:rPr>
          <w:rFonts w:eastAsia="Calibri" w:cs="Times New Roman"/>
          <w:b/>
          <w:bCs/>
          <w:szCs w:val="24"/>
          <w:lang w:eastAsia="et-EE"/>
        </w:rPr>
        <w:t xml:space="preserve"> määramine</w:t>
      </w:r>
    </w:p>
    <w:p w14:paraId="2D0B0767" w14:textId="05CBCF6C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97" w:author="Aili Sandre" w:date="2024-03-01T13:29:00Z">
          <w:pPr>
            <w:ind w:firstLine="708"/>
          </w:pPr>
        </w:pPrChange>
      </w:pPr>
    </w:p>
    <w:p w14:paraId="1B27B5B0" w14:textId="6D35B4D1" w:rsidR="00D61260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 xml:space="preserve">(1) Ettevõtja vastavus käesoleva seaduse §-s </w:t>
      </w:r>
      <w:r w:rsidRPr="001B73D0">
        <w:rPr>
          <w:rFonts w:cs="Times New Roman"/>
          <w:szCs w:val="24"/>
        </w:rPr>
        <w:t>46</w:t>
      </w:r>
      <w:r w:rsidRPr="001B73D0">
        <w:rPr>
          <w:rFonts w:cs="Times New Roman"/>
          <w:szCs w:val="24"/>
          <w:vertAlign w:val="superscript"/>
        </w:rPr>
        <w:t>4</w:t>
      </w:r>
      <w:r w:rsidRPr="001B73D0">
        <w:rPr>
          <w:rFonts w:eastAsia="Calibri" w:cs="Times New Roman"/>
          <w:szCs w:val="24"/>
          <w:lang w:eastAsia="et-EE"/>
        </w:rPr>
        <w:t xml:space="preserve"> sätestatud nõuetele tehakse kindlaks tema majandusaasta aruande ning riigi toidu ja sööda</w:t>
      </w:r>
      <w:r w:rsidR="00DB6F68" w:rsidRPr="001B73D0">
        <w:rPr>
          <w:rFonts w:eastAsia="Calibri" w:cs="Times New Roman"/>
          <w:szCs w:val="24"/>
          <w:lang w:eastAsia="et-EE"/>
        </w:rPr>
        <w:t xml:space="preserve"> </w:t>
      </w:r>
      <w:r w:rsidR="00600475" w:rsidRPr="001B73D0">
        <w:rPr>
          <w:rFonts w:eastAsia="Calibri" w:cs="Times New Roman"/>
          <w:szCs w:val="24"/>
          <w:lang w:eastAsia="et-EE"/>
        </w:rPr>
        <w:t xml:space="preserve">käitlejate </w:t>
      </w:r>
      <w:r w:rsidRPr="001B73D0">
        <w:rPr>
          <w:rFonts w:eastAsia="Calibri" w:cs="Times New Roman"/>
          <w:szCs w:val="24"/>
          <w:lang w:eastAsia="et-EE"/>
        </w:rPr>
        <w:t>registri andmete alusel.</w:t>
      </w:r>
    </w:p>
    <w:p w14:paraId="448E1E29" w14:textId="0F736CFD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98" w:author="Aili Sandre" w:date="2024-03-01T13:29:00Z">
          <w:pPr>
            <w:ind w:firstLine="708"/>
          </w:pPr>
        </w:pPrChange>
      </w:pPr>
    </w:p>
    <w:p w14:paraId="1B27E808" w14:textId="2934FB1A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eastAsia="Calibri" w:cs="Times New Roman"/>
          <w:szCs w:val="24"/>
          <w:lang w:eastAsia="et-EE"/>
        </w:rPr>
        <w:t>(</w:t>
      </w:r>
      <w:r w:rsidR="00DB0A09" w:rsidRPr="001B73D0">
        <w:rPr>
          <w:rFonts w:eastAsia="Calibri" w:cs="Times New Roman"/>
          <w:szCs w:val="24"/>
          <w:lang w:eastAsia="et-EE"/>
        </w:rPr>
        <w:t>2</w:t>
      </w:r>
      <w:r w:rsidRPr="001B73D0">
        <w:rPr>
          <w:rFonts w:eastAsia="Calibri" w:cs="Times New Roman"/>
          <w:szCs w:val="24"/>
          <w:lang w:eastAsia="et-EE"/>
        </w:rPr>
        <w:t xml:space="preserve">) Elutähtsa teenuse osutaja </w:t>
      </w:r>
      <w:r w:rsidRPr="001B73D0">
        <w:rPr>
          <w:rFonts w:cs="Times New Roman"/>
          <w:szCs w:val="24"/>
        </w:rPr>
        <w:t>määramiseks võetakse aluseks määramise aastale vahetult eelnenud kahe aasta käesoleva paragrahvi lõikes 1 sätestatud andmete keskmised andmed.</w:t>
      </w:r>
    </w:p>
    <w:p w14:paraId="70B95C31" w14:textId="6EF5FD81" w:rsidR="00D61260" w:rsidRPr="001B73D0" w:rsidRDefault="00D61260">
      <w:pPr>
        <w:rPr>
          <w:rFonts w:eastAsia="Calibri" w:cs="Times New Roman"/>
          <w:szCs w:val="24"/>
          <w:lang w:eastAsia="et-EE"/>
        </w:rPr>
        <w:pPrChange w:id="299" w:author="Aili Sandre" w:date="2024-03-01T13:29:00Z">
          <w:pPr>
            <w:ind w:firstLine="708"/>
          </w:pPr>
        </w:pPrChange>
      </w:pPr>
    </w:p>
    <w:p w14:paraId="5C5BF261" w14:textId="42C528B2" w:rsidR="00CB434F" w:rsidRPr="001B73D0" w:rsidRDefault="00D61260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>(</w:t>
      </w:r>
      <w:r w:rsidR="00E4687A" w:rsidRPr="001B73D0">
        <w:rPr>
          <w:rFonts w:eastAsia="Calibri" w:cs="Times New Roman"/>
          <w:szCs w:val="24"/>
          <w:lang w:eastAsia="et-EE"/>
        </w:rPr>
        <w:t>3</w:t>
      </w:r>
      <w:r w:rsidRPr="001B73D0">
        <w:rPr>
          <w:rFonts w:eastAsia="Calibri" w:cs="Times New Roman"/>
          <w:szCs w:val="24"/>
          <w:lang w:eastAsia="et-EE"/>
        </w:rPr>
        <w:t xml:space="preserve">) </w:t>
      </w:r>
      <w:r w:rsidRPr="001B73D0">
        <w:rPr>
          <w:rFonts w:cs="Times New Roman"/>
          <w:szCs w:val="24"/>
        </w:rPr>
        <w:t>Toidu</w:t>
      </w:r>
      <w:r w:rsidR="00DB6F68" w:rsidRPr="001B73D0">
        <w:rPr>
          <w:rFonts w:cs="Times New Roman"/>
          <w:szCs w:val="24"/>
        </w:rPr>
        <w:t>ga</w:t>
      </w:r>
      <w:r w:rsidRPr="001B73D0">
        <w:rPr>
          <w:rFonts w:cs="Times New Roman"/>
          <w:szCs w:val="24"/>
        </w:rPr>
        <w:t xml:space="preserve"> varust</w:t>
      </w:r>
      <w:r w:rsidR="00DB6F68" w:rsidRPr="001B73D0">
        <w:rPr>
          <w:rFonts w:cs="Times New Roman"/>
          <w:szCs w:val="24"/>
        </w:rPr>
        <w:t>amise</w:t>
      </w:r>
      <w:r w:rsidRPr="001B73D0">
        <w:rPr>
          <w:rFonts w:cs="Times New Roman"/>
          <w:szCs w:val="24"/>
        </w:rPr>
        <w:t xml:space="preserve"> valdkonnas</w:t>
      </w:r>
      <w:r w:rsidRPr="001B73D0">
        <w:rPr>
          <w:rFonts w:eastAsia="Calibri" w:cs="Times New Roman"/>
          <w:szCs w:val="24"/>
          <w:lang w:eastAsia="et-EE"/>
        </w:rPr>
        <w:t xml:space="preserve"> elutähtsa teenuse osutaja määramise </w:t>
      </w:r>
      <w:r w:rsidRPr="001B73D0">
        <w:rPr>
          <w:rFonts w:eastAsia="Times New Roman" w:cs="Times New Roman"/>
          <w:szCs w:val="24"/>
        </w:rPr>
        <w:t>täpsemad tingimused ja korra</w:t>
      </w:r>
      <w:r w:rsidRPr="001B73D0">
        <w:rPr>
          <w:rFonts w:eastAsia="Calibri" w:cs="Times New Roman"/>
          <w:szCs w:val="24"/>
          <w:lang w:eastAsia="et-EE"/>
        </w:rPr>
        <w:t xml:space="preserve"> kehtestab valdkonna eest vastutav minister määrusega.</w:t>
      </w:r>
    </w:p>
    <w:p w14:paraId="104C4F80" w14:textId="77777777" w:rsidR="00CB434F" w:rsidRPr="001B73D0" w:rsidRDefault="00CB434F" w:rsidP="00360B08">
      <w:pPr>
        <w:rPr>
          <w:rFonts w:eastAsia="Calibri" w:cs="Times New Roman"/>
          <w:szCs w:val="24"/>
          <w:lang w:eastAsia="et-EE"/>
        </w:rPr>
      </w:pPr>
    </w:p>
    <w:p w14:paraId="2F79935F" w14:textId="0EBDB492" w:rsidR="00CB434F" w:rsidRPr="001B73D0" w:rsidRDefault="00CB434F" w:rsidP="00360B08">
      <w:pPr>
        <w:rPr>
          <w:rFonts w:eastAsia="Calibri" w:cs="Times New Roman"/>
          <w:b/>
          <w:bCs/>
          <w:szCs w:val="24"/>
          <w:lang w:eastAsia="et-EE"/>
        </w:rPr>
      </w:pPr>
      <w:r w:rsidRPr="001B73D0">
        <w:rPr>
          <w:rFonts w:eastAsia="Calibri" w:cs="Times New Roman"/>
          <w:b/>
          <w:bCs/>
          <w:szCs w:val="24"/>
          <w:lang w:eastAsia="et-EE"/>
        </w:rPr>
        <w:t>§ 46</w:t>
      </w:r>
      <w:r w:rsidRPr="001B73D0">
        <w:rPr>
          <w:rFonts w:eastAsia="Calibri" w:cs="Times New Roman"/>
          <w:b/>
          <w:bCs/>
          <w:szCs w:val="24"/>
          <w:vertAlign w:val="superscript"/>
          <w:lang w:eastAsia="et-EE"/>
        </w:rPr>
        <w:t>6</w:t>
      </w:r>
      <w:r w:rsidRPr="001B73D0">
        <w:rPr>
          <w:rFonts w:eastAsia="Calibri" w:cs="Times New Roman"/>
          <w:b/>
          <w:bCs/>
          <w:szCs w:val="24"/>
          <w:lang w:eastAsia="et-EE"/>
        </w:rPr>
        <w:t>. Elutähtsa teenuse osutaja kohustused</w:t>
      </w:r>
      <w:del w:id="300" w:author="Aili Sandre" w:date="2024-02-28T14:03:00Z">
        <w:r w:rsidRPr="001B73D0" w:rsidDel="000A7A8F">
          <w:rPr>
            <w:rFonts w:eastAsia="Calibri" w:cs="Times New Roman"/>
            <w:b/>
            <w:bCs/>
            <w:szCs w:val="24"/>
            <w:lang w:eastAsia="et-EE"/>
          </w:rPr>
          <w:delText xml:space="preserve"> </w:delText>
        </w:r>
      </w:del>
    </w:p>
    <w:p w14:paraId="167002E2" w14:textId="6BEBE3E3" w:rsidR="00CB434F" w:rsidRPr="001B73D0" w:rsidRDefault="00CB434F" w:rsidP="00360B08">
      <w:pPr>
        <w:rPr>
          <w:rFonts w:eastAsia="Calibri" w:cs="Times New Roman"/>
          <w:b/>
          <w:bCs/>
          <w:szCs w:val="24"/>
          <w:lang w:eastAsia="et-EE"/>
        </w:rPr>
      </w:pPr>
      <w:bookmarkStart w:id="301" w:name="_Hlk155698095"/>
    </w:p>
    <w:p w14:paraId="539260D8" w14:textId="426FE493" w:rsidR="00A637F1" w:rsidRPr="001B73D0" w:rsidRDefault="00A637F1" w:rsidP="00360B08">
      <w:r w:rsidRPr="001B73D0">
        <w:t>(1) Elutähtsa teenuse osutaja tagab elutähtsa teenuse osutamise oma valdkonnas, vajaduse korral toidugruppide või tegevuse liikide kaupa, määratud aja jooksul, mahus ja hinnaga.</w:t>
      </w:r>
    </w:p>
    <w:p w14:paraId="59A0A176" w14:textId="4C387F61" w:rsidR="00A637F1" w:rsidRPr="001B73D0" w:rsidRDefault="00A637F1" w:rsidP="00360B08">
      <w:pPr>
        <w:rPr>
          <w:rFonts w:eastAsia="Calibri" w:cs="Times New Roman"/>
          <w:b/>
          <w:bCs/>
          <w:szCs w:val="24"/>
          <w:lang w:eastAsia="et-EE"/>
        </w:rPr>
      </w:pPr>
    </w:p>
    <w:p w14:paraId="2E7B7A2A" w14:textId="218C77FD" w:rsidR="00A637F1" w:rsidRPr="001B73D0" w:rsidRDefault="00A637F1" w:rsidP="00360B08">
      <w:pPr>
        <w:rPr>
          <w:rFonts w:eastAsia="Calibri" w:cs="Times New Roman"/>
          <w:szCs w:val="24"/>
          <w:lang w:eastAsia="et-EE"/>
        </w:rPr>
      </w:pPr>
      <w:r w:rsidRPr="001B73D0">
        <w:rPr>
          <w:rFonts w:eastAsia="Calibri" w:cs="Times New Roman"/>
          <w:szCs w:val="24"/>
          <w:lang w:eastAsia="et-EE"/>
        </w:rPr>
        <w:t xml:space="preserve">(2) Täpsemad nõuded elutähtsa teenuse osutamiseks valdkonnas ja vajaduse korral toidugruppide või tegevuse liikide kaupa, määratud aja jooksul, mahus ja hinnaga kehtestab </w:t>
      </w:r>
      <w:r w:rsidR="001704FB" w:rsidRPr="001B73D0">
        <w:rPr>
          <w:rFonts w:eastAsia="Calibri" w:cs="Times New Roman"/>
          <w:szCs w:val="24"/>
          <w:lang w:eastAsia="et-EE"/>
        </w:rPr>
        <w:t>valdkonna eest vastutav minister määrusega</w:t>
      </w:r>
      <w:commentRangeStart w:id="302"/>
      <w:del w:id="303" w:author="Helen Uustalu" w:date="2024-02-28T12:00:00Z">
        <w:r w:rsidRPr="001B73D0" w:rsidDel="003901E6">
          <w:rPr>
            <w:rFonts w:eastAsia="Calibri" w:cs="Times New Roman"/>
            <w:szCs w:val="24"/>
            <w:lang w:eastAsia="et-EE"/>
          </w:rPr>
          <w:delText xml:space="preserve"> hädaolukorra seaduse § 37 lõike 2 alusel</w:delText>
        </w:r>
      </w:del>
      <w:commentRangeEnd w:id="302"/>
      <w:r w:rsidR="003901E6">
        <w:rPr>
          <w:rStyle w:val="Kommentaariviide"/>
          <w:rFonts w:eastAsia="Times New Roman" w:cs="Times New Roman"/>
          <w:lang w:eastAsia="da-DK"/>
        </w:rPr>
        <w:commentReference w:id="302"/>
      </w:r>
      <w:r w:rsidRPr="001B73D0">
        <w:rPr>
          <w:rFonts w:eastAsia="Calibri" w:cs="Times New Roman"/>
          <w:szCs w:val="24"/>
          <w:lang w:eastAsia="et-EE"/>
        </w:rPr>
        <w:t>.“;</w:t>
      </w:r>
    </w:p>
    <w:bookmarkEnd w:id="301"/>
    <w:p w14:paraId="35A45144" w14:textId="77777777" w:rsidR="002655B9" w:rsidRPr="001B73D0" w:rsidRDefault="002655B9" w:rsidP="00360B08">
      <w:pPr>
        <w:rPr>
          <w:rFonts w:eastAsia="Calibri" w:cs="Times New Roman"/>
          <w:szCs w:val="24"/>
          <w:lang w:eastAsia="et-EE"/>
        </w:rPr>
      </w:pPr>
    </w:p>
    <w:p w14:paraId="1B5C9148" w14:textId="050405FD" w:rsidR="0006472E" w:rsidRPr="001B73D0" w:rsidRDefault="0006472E" w:rsidP="00360B08">
      <w:pPr>
        <w:rPr>
          <w:rFonts w:cs="Times New Roman"/>
          <w:szCs w:val="24"/>
        </w:rPr>
      </w:pPr>
      <w:r w:rsidRPr="001B73D0">
        <w:rPr>
          <w:rFonts w:eastAsia="Calibri" w:cs="Times New Roman"/>
          <w:b/>
          <w:bCs/>
          <w:szCs w:val="24"/>
          <w:lang w:eastAsia="et-EE"/>
        </w:rPr>
        <w:t>4)</w:t>
      </w:r>
      <w:r w:rsidRPr="001B73D0">
        <w:rPr>
          <w:rFonts w:cs="Times New Roman"/>
          <w:szCs w:val="24"/>
        </w:rPr>
        <w:t xml:space="preserve"> seaduse normitehnilist märkust täiendatakse tekstiosaga:</w:t>
      </w:r>
    </w:p>
    <w:p w14:paraId="493E3F50" w14:textId="374C598E" w:rsidR="0006472E" w:rsidRPr="001B73D0" w:rsidDel="000A7A8F" w:rsidRDefault="0006472E" w:rsidP="00A27724">
      <w:pPr>
        <w:rPr>
          <w:del w:id="304" w:author="Aili Sandre" w:date="2024-02-28T14:04:00Z"/>
          <w:rFonts w:cs="Times New Roman"/>
          <w:szCs w:val="24"/>
        </w:rPr>
      </w:pPr>
    </w:p>
    <w:p w14:paraId="740FB6D4" w14:textId="77777777" w:rsidR="0006472E" w:rsidRPr="001B73D0" w:rsidRDefault="0006472E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69CDD98B" w14:textId="1AF7CF18" w:rsidR="00562D07" w:rsidRPr="001B73D0" w:rsidRDefault="0006472E" w:rsidP="00360B08">
      <w:pPr>
        <w:rPr>
          <w:rFonts w:eastAsia="Calibri" w:cs="Times New Roman"/>
          <w:szCs w:val="24"/>
          <w:lang w:eastAsia="et-EE"/>
        </w:rPr>
      </w:pPr>
      <w:del w:id="305" w:author="Aili Sandre" w:date="2024-02-28T14:04:00Z">
        <w:r w:rsidRPr="001B73D0" w:rsidDel="000A7A8F">
          <w:rPr>
            <w:rFonts w:eastAsia="Calibri" w:cs="Times New Roman"/>
            <w:szCs w:val="24"/>
            <w:lang w:eastAsia="et-EE"/>
          </w:rPr>
          <w:delText xml:space="preserve"> </w:delText>
        </w:r>
      </w:del>
    </w:p>
    <w:p w14:paraId="1D90BF88" w14:textId="121188BE" w:rsidR="00D61260" w:rsidRPr="001B73D0" w:rsidRDefault="00D61260" w:rsidP="00360B08">
      <w:pPr>
        <w:rPr>
          <w:rFonts w:cs="Times New Roman"/>
          <w:b/>
          <w:szCs w:val="24"/>
        </w:rPr>
      </w:pPr>
      <w:r w:rsidRPr="001B73D0">
        <w:rPr>
          <w:rFonts w:cs="Times New Roman"/>
          <w:b/>
          <w:szCs w:val="24"/>
        </w:rPr>
        <w:t>§ 1</w:t>
      </w:r>
      <w:r w:rsidR="004A0731" w:rsidRPr="001B73D0">
        <w:rPr>
          <w:rFonts w:cs="Times New Roman"/>
          <w:b/>
          <w:szCs w:val="24"/>
        </w:rPr>
        <w:t>5</w:t>
      </w:r>
      <w:r w:rsidRPr="001B73D0">
        <w:rPr>
          <w:rFonts w:cs="Times New Roman"/>
          <w:b/>
          <w:szCs w:val="24"/>
        </w:rPr>
        <w:t>. Vedelkütuse seaduse muutmine</w:t>
      </w:r>
    </w:p>
    <w:p w14:paraId="6CD27FD0" w14:textId="77777777" w:rsidR="00562D07" w:rsidRPr="001B73D0" w:rsidRDefault="00562D07" w:rsidP="00360B08">
      <w:pPr>
        <w:rPr>
          <w:rFonts w:cs="Times New Roman"/>
          <w:szCs w:val="24"/>
        </w:rPr>
      </w:pPr>
      <w:bookmarkStart w:id="306" w:name="_Hlk108628137"/>
    </w:p>
    <w:p w14:paraId="31803566" w14:textId="77777777" w:rsidR="0006472E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Vedelkütuse seaduse</w:t>
      </w:r>
      <w:r w:rsidR="0006472E" w:rsidRPr="001B73D0">
        <w:rPr>
          <w:rFonts w:cs="Times New Roman"/>
          <w:szCs w:val="24"/>
        </w:rPr>
        <w:t>s tehakse järgmised muudatused:</w:t>
      </w:r>
    </w:p>
    <w:p w14:paraId="7EAA0843" w14:textId="77777777" w:rsidR="0006472E" w:rsidRPr="001B73D0" w:rsidRDefault="0006472E" w:rsidP="00360B08">
      <w:pPr>
        <w:rPr>
          <w:rFonts w:cs="Times New Roman"/>
          <w:szCs w:val="24"/>
        </w:rPr>
      </w:pPr>
    </w:p>
    <w:p w14:paraId="74F35DD7" w14:textId="0613539D" w:rsidR="00D61260" w:rsidRPr="001B73D0" w:rsidRDefault="0006472E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paragrahvi</w:t>
      </w:r>
      <w:r w:rsidR="006B24DE" w:rsidRPr="001B73D0">
        <w:rPr>
          <w:rFonts w:cs="Times New Roman"/>
          <w:szCs w:val="24"/>
        </w:rPr>
        <w:t xml:space="preserve"> </w:t>
      </w:r>
      <w:r w:rsidR="00D61260" w:rsidRPr="001B73D0">
        <w:rPr>
          <w:rFonts w:cs="Times New Roman"/>
          <w:szCs w:val="24"/>
        </w:rPr>
        <w:t>3 lõige 7 muudetakse ja sõnastatakse järgmiselt:</w:t>
      </w:r>
    </w:p>
    <w:p w14:paraId="2B33A680" w14:textId="44453F1C" w:rsidR="00562D07" w:rsidRPr="001B73D0" w:rsidDel="000A7A8F" w:rsidRDefault="00562D07" w:rsidP="00A27724">
      <w:pPr>
        <w:rPr>
          <w:del w:id="307" w:author="Aili Sandre" w:date="2024-02-28T14:04:00Z"/>
          <w:rFonts w:cs="Times New Roman"/>
          <w:szCs w:val="24"/>
        </w:rPr>
      </w:pPr>
    </w:p>
    <w:p w14:paraId="3763E463" w14:textId="546D7159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„(7) Hädaolukorra seaduse § 36 lõike 1</w:t>
      </w:r>
      <w:r w:rsidR="00B65E92" w:rsidRPr="001B73D0">
        <w:rPr>
          <w:rFonts w:cs="Times New Roman"/>
          <w:szCs w:val="24"/>
          <w:vertAlign w:val="superscript"/>
        </w:rPr>
        <w:t>1</w:t>
      </w:r>
      <w:r w:rsidRPr="001B73D0">
        <w:rPr>
          <w:rFonts w:cs="Times New Roman"/>
          <w:szCs w:val="24"/>
        </w:rPr>
        <w:t xml:space="preserve"> punktis 3 nimetatud elutähtsa teenuse osutaja on:</w:t>
      </w:r>
    </w:p>
    <w:p w14:paraId="0E3D775E" w14:textId="17A6A814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lastRenderedPageBreak/>
        <w:t>1) kütuse</w:t>
      </w:r>
      <w:del w:id="308" w:author="Aili Sandre" w:date="2024-02-28T14:05:00Z">
        <w:r w:rsidRPr="001B73D0" w:rsidDel="000A7A8F">
          <w:rPr>
            <w:rFonts w:cs="Times New Roman"/>
            <w:szCs w:val="24"/>
          </w:rPr>
          <w:delText xml:space="preserve"> </w:delText>
        </w:r>
      </w:del>
      <w:r w:rsidRPr="001B73D0">
        <w:rPr>
          <w:rFonts w:cs="Times New Roman"/>
          <w:szCs w:val="24"/>
        </w:rPr>
        <w:t>müüja, kellel on kümme või enam tanklat ja kelle tanklad asuvad vähemalt kolmes maakonnas;</w:t>
      </w:r>
      <w:del w:id="309" w:author="Aili Sandre" w:date="2024-02-28T14:05:00Z">
        <w:r w:rsidRPr="001B73D0" w:rsidDel="000A7A8F">
          <w:rPr>
            <w:rFonts w:cs="Times New Roman"/>
            <w:szCs w:val="24"/>
          </w:rPr>
          <w:delText xml:space="preserve"> </w:delText>
        </w:r>
      </w:del>
    </w:p>
    <w:p w14:paraId="67191CF9" w14:textId="1121432B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2) </w:t>
      </w:r>
      <w:r w:rsidR="0029472D" w:rsidRPr="001B73D0">
        <w:rPr>
          <w:rFonts w:cs="Times New Roman"/>
          <w:szCs w:val="24"/>
        </w:rPr>
        <w:t>aktsiisilaopidaja, kes lubab kütuse tarbimisse selle lähetamiseks Eestisse</w:t>
      </w:r>
      <w:r w:rsidRPr="001B73D0">
        <w:rPr>
          <w:rFonts w:cs="Times New Roman"/>
          <w:szCs w:val="24"/>
        </w:rPr>
        <w:t>.“</w:t>
      </w:r>
      <w:r w:rsidR="0006472E" w:rsidRPr="001B73D0">
        <w:rPr>
          <w:rFonts w:cs="Times New Roman"/>
          <w:szCs w:val="24"/>
        </w:rPr>
        <w:t>;</w:t>
      </w:r>
    </w:p>
    <w:bookmarkEnd w:id="306"/>
    <w:p w14:paraId="1D3082FB" w14:textId="77777777" w:rsidR="00562D07" w:rsidRPr="001B73D0" w:rsidRDefault="00562D07" w:rsidP="00360B08">
      <w:pPr>
        <w:rPr>
          <w:rFonts w:cs="Times New Roman"/>
          <w:b/>
          <w:szCs w:val="24"/>
        </w:rPr>
      </w:pPr>
    </w:p>
    <w:p w14:paraId="7DBD00A2" w14:textId="77777777" w:rsidR="0006472E" w:rsidRPr="001B73D0" w:rsidRDefault="0006472E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szCs w:val="24"/>
        </w:rPr>
        <w:t xml:space="preserve">2) </w:t>
      </w:r>
      <w:r w:rsidRPr="001B73D0">
        <w:rPr>
          <w:rFonts w:cs="Times New Roman"/>
          <w:szCs w:val="24"/>
        </w:rPr>
        <w:t>seaduse normitehnilist märkust täiendatakse tekstiosaga järgmises sõnastuses:</w:t>
      </w:r>
    </w:p>
    <w:p w14:paraId="56CE415C" w14:textId="6848D6BF" w:rsidR="0006472E" w:rsidRPr="001B73D0" w:rsidDel="000A7A8F" w:rsidRDefault="0006472E" w:rsidP="00A27724">
      <w:pPr>
        <w:rPr>
          <w:del w:id="310" w:author="Aili Sandre" w:date="2024-02-28T14:05:00Z"/>
          <w:rFonts w:cs="Times New Roman"/>
          <w:szCs w:val="24"/>
        </w:rPr>
      </w:pPr>
    </w:p>
    <w:p w14:paraId="41AE3FA9" w14:textId="77777777" w:rsidR="0006472E" w:rsidRPr="001B73D0" w:rsidRDefault="0006472E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13DE2C21" w14:textId="77777777" w:rsidR="0006472E" w:rsidRPr="001B73D0" w:rsidRDefault="0006472E" w:rsidP="00360B08">
      <w:pPr>
        <w:rPr>
          <w:rFonts w:cs="Times New Roman"/>
          <w:b/>
          <w:szCs w:val="24"/>
        </w:rPr>
      </w:pPr>
    </w:p>
    <w:p w14:paraId="497975C4" w14:textId="45B7965F" w:rsidR="00D61260" w:rsidRPr="001B73D0" w:rsidRDefault="00D61260" w:rsidP="00360B08">
      <w:pPr>
        <w:rPr>
          <w:rFonts w:cs="Times New Roman"/>
          <w:b/>
          <w:szCs w:val="24"/>
        </w:rPr>
      </w:pPr>
      <w:r w:rsidRPr="001B73D0">
        <w:rPr>
          <w:rFonts w:cs="Times New Roman"/>
          <w:b/>
          <w:szCs w:val="24"/>
        </w:rPr>
        <w:t>§ 1</w:t>
      </w:r>
      <w:r w:rsidR="004A0731" w:rsidRPr="001B73D0">
        <w:rPr>
          <w:rFonts w:cs="Times New Roman"/>
          <w:b/>
          <w:szCs w:val="24"/>
        </w:rPr>
        <w:t>6</w:t>
      </w:r>
      <w:r w:rsidRPr="001B73D0">
        <w:rPr>
          <w:rFonts w:cs="Times New Roman"/>
          <w:b/>
          <w:szCs w:val="24"/>
        </w:rPr>
        <w:t>. Ühisveevärgi ja -kanalisatsiooni seaduse muutmine</w:t>
      </w:r>
    </w:p>
    <w:p w14:paraId="2DA243F7" w14:textId="77777777" w:rsidR="00562D07" w:rsidRPr="001B73D0" w:rsidRDefault="00562D07" w:rsidP="00360B08">
      <w:pPr>
        <w:rPr>
          <w:rFonts w:cs="Times New Roman"/>
          <w:szCs w:val="24"/>
        </w:rPr>
      </w:pPr>
    </w:p>
    <w:p w14:paraId="2AA1ECAA" w14:textId="77777777" w:rsidR="009E096B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>Ühisveevärgi ja -kanalisatsiooni seaduse</w:t>
      </w:r>
      <w:r w:rsidR="009E096B" w:rsidRPr="001B73D0">
        <w:rPr>
          <w:rFonts w:cs="Times New Roman"/>
          <w:szCs w:val="24"/>
        </w:rPr>
        <w:t>s tehakse järgmised muudatused:</w:t>
      </w:r>
    </w:p>
    <w:p w14:paraId="10C6EC74" w14:textId="77777777" w:rsidR="009E096B" w:rsidRPr="001B73D0" w:rsidRDefault="009E096B" w:rsidP="00360B08">
      <w:pPr>
        <w:rPr>
          <w:rFonts w:cs="Times New Roman"/>
          <w:szCs w:val="24"/>
        </w:rPr>
      </w:pPr>
    </w:p>
    <w:p w14:paraId="6509249F" w14:textId="3A852E42" w:rsidR="00D61260" w:rsidRPr="001B73D0" w:rsidRDefault="009E096B" w:rsidP="00360B08">
      <w:pPr>
        <w:rPr>
          <w:rFonts w:cs="Times New Roman"/>
          <w:szCs w:val="24"/>
        </w:rPr>
      </w:pPr>
      <w:r w:rsidRPr="001B73D0">
        <w:rPr>
          <w:rFonts w:cs="Times New Roman"/>
          <w:b/>
          <w:bCs/>
          <w:szCs w:val="24"/>
        </w:rPr>
        <w:t>1)</w:t>
      </w:r>
      <w:r w:rsidRPr="001B73D0">
        <w:rPr>
          <w:rFonts w:cs="Times New Roman"/>
          <w:szCs w:val="24"/>
        </w:rPr>
        <w:t xml:space="preserve"> paragrahvi</w:t>
      </w:r>
      <w:r w:rsidR="00D61260" w:rsidRPr="001B73D0">
        <w:rPr>
          <w:rFonts w:cs="Times New Roman"/>
          <w:szCs w:val="24"/>
        </w:rPr>
        <w:t xml:space="preserve"> 6 lõige 2 muudetakse ja sõnastatakse järgmiselt:</w:t>
      </w:r>
    </w:p>
    <w:p w14:paraId="50FDB54A" w14:textId="6F744A2C" w:rsidR="00562D07" w:rsidRPr="001B73D0" w:rsidDel="000A7A8F" w:rsidRDefault="00562D07" w:rsidP="00A27724">
      <w:pPr>
        <w:rPr>
          <w:del w:id="311" w:author="Aili Sandre" w:date="2024-02-28T14:05:00Z"/>
          <w:rFonts w:cs="Times New Roman"/>
          <w:szCs w:val="24"/>
        </w:rPr>
      </w:pPr>
    </w:p>
    <w:p w14:paraId="2ACEE03F" w14:textId="640FEAFD" w:rsidR="00D61260" w:rsidRPr="001B73D0" w:rsidRDefault="00D61260" w:rsidP="00360B08">
      <w:pPr>
        <w:rPr>
          <w:rFonts w:cs="Times New Roman"/>
          <w:szCs w:val="24"/>
        </w:rPr>
      </w:pPr>
      <w:r w:rsidRPr="001B73D0">
        <w:rPr>
          <w:rFonts w:cs="Times New Roman"/>
          <w:szCs w:val="24"/>
        </w:rPr>
        <w:t xml:space="preserve">„(2) </w:t>
      </w:r>
      <w:r w:rsidR="00BD281D" w:rsidRPr="001B73D0">
        <w:rPr>
          <w:rFonts w:cs="Times New Roman"/>
          <w:szCs w:val="24"/>
        </w:rPr>
        <w:t>Käesoleva</w:t>
      </w:r>
      <w:r w:rsidR="00ED435D" w:rsidRPr="001B73D0">
        <w:rPr>
          <w:rFonts w:cs="Times New Roman"/>
          <w:szCs w:val="24"/>
        </w:rPr>
        <w:t xml:space="preserve"> seaduse § 24 lõikes 3 sätestatud korras määratud vee-ettevõtja on hädaolukorra seaduse § 36 lõike 4 punktis 3 nimetatud elutähtsa teenuse osutaja</w:t>
      </w:r>
      <w:r w:rsidR="006B24DE" w:rsidRPr="001B73D0">
        <w:rPr>
          <w:rFonts w:cs="Times New Roman"/>
          <w:szCs w:val="24"/>
        </w:rPr>
        <w:t>.“</w:t>
      </w:r>
      <w:r w:rsidR="009E096B" w:rsidRPr="001B73D0">
        <w:rPr>
          <w:rFonts w:cs="Times New Roman"/>
          <w:szCs w:val="24"/>
        </w:rPr>
        <w:t>;</w:t>
      </w:r>
    </w:p>
    <w:p w14:paraId="73CA13F7" w14:textId="77777777" w:rsidR="009E096B" w:rsidRPr="001B73D0" w:rsidRDefault="009E096B" w:rsidP="00360B08">
      <w:pPr>
        <w:rPr>
          <w:rFonts w:cs="Times New Roman"/>
          <w:szCs w:val="24"/>
        </w:rPr>
      </w:pPr>
    </w:p>
    <w:p w14:paraId="123140F0" w14:textId="77777777" w:rsidR="00811534" w:rsidRPr="001B73D0" w:rsidRDefault="009E096B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b/>
          <w:bCs/>
          <w:szCs w:val="24"/>
        </w:rPr>
        <w:t xml:space="preserve">2) </w:t>
      </w:r>
      <w:r w:rsidR="00811534" w:rsidRPr="001B73D0">
        <w:rPr>
          <w:rFonts w:cs="Times New Roman"/>
          <w:szCs w:val="24"/>
          <w:lang w:eastAsia="et-EE"/>
        </w:rPr>
        <w:t>seadust täiendatakse normitehnilise märkusega järgmises sõnastuses:</w:t>
      </w:r>
    </w:p>
    <w:p w14:paraId="165ACA62" w14:textId="46C595DE" w:rsidR="009E096B" w:rsidRPr="001B73D0" w:rsidRDefault="00811534" w:rsidP="00360B08">
      <w:pPr>
        <w:rPr>
          <w:rFonts w:cs="Times New Roman"/>
          <w:szCs w:val="24"/>
          <w:lang w:eastAsia="et-EE"/>
        </w:rPr>
      </w:pPr>
      <w:del w:id="312" w:author="Aili Sandre" w:date="2024-02-28T14:06:00Z">
        <w:r w:rsidRPr="001B73D0" w:rsidDel="000A7A8F">
          <w:rPr>
            <w:rFonts w:cs="Times New Roman"/>
            <w:szCs w:val="24"/>
            <w:lang w:eastAsia="et-EE"/>
          </w:rPr>
          <w:br/>
        </w:r>
      </w:del>
      <w:r w:rsidRPr="001B73D0">
        <w:rPr>
          <w:rFonts w:cs="Times New Roman"/>
          <w:szCs w:val="24"/>
          <w:lang w:eastAsia="et-EE"/>
        </w:rPr>
        <w:t>„Euroopa Parlamendi ja nõukogu direktiiv (EL) 2022/2557, mis käsitleb elutähtsa teenuse osutajate toimepidevust ja millega tunnistatakse kehtetuks nõukogu direktiiv 2008/114/EÜ (ELT L 333, 27.12.2022, lk 164–198).“.</w:t>
      </w:r>
    </w:p>
    <w:p w14:paraId="7164A88B" w14:textId="77777777" w:rsidR="00C862DA" w:rsidRPr="001B73D0" w:rsidRDefault="00C862DA" w:rsidP="00360B08">
      <w:pPr>
        <w:rPr>
          <w:rFonts w:cs="Times New Roman"/>
          <w:b/>
          <w:bCs/>
          <w:szCs w:val="24"/>
          <w:lang w:eastAsia="et-EE"/>
        </w:rPr>
      </w:pPr>
      <w:bookmarkStart w:id="313" w:name="_Hlk135835942"/>
    </w:p>
    <w:p w14:paraId="57AF1483" w14:textId="2F10A0F1" w:rsidR="00D61260" w:rsidRPr="001B73D0" w:rsidRDefault="00D61260" w:rsidP="00360B08">
      <w:pPr>
        <w:rPr>
          <w:rFonts w:cs="Times New Roman"/>
          <w:b/>
          <w:bCs/>
          <w:szCs w:val="24"/>
          <w:lang w:eastAsia="et-EE"/>
        </w:rPr>
      </w:pPr>
      <w:r w:rsidRPr="001B73D0">
        <w:rPr>
          <w:rFonts w:cs="Times New Roman"/>
          <w:b/>
          <w:bCs/>
          <w:szCs w:val="24"/>
          <w:lang w:eastAsia="et-EE"/>
        </w:rPr>
        <w:t>§ 1</w:t>
      </w:r>
      <w:r w:rsidR="004A0731" w:rsidRPr="001B73D0">
        <w:rPr>
          <w:rFonts w:cs="Times New Roman"/>
          <w:b/>
          <w:bCs/>
          <w:szCs w:val="24"/>
          <w:lang w:eastAsia="et-EE"/>
        </w:rPr>
        <w:t>7</w:t>
      </w:r>
      <w:r w:rsidRPr="001B73D0">
        <w:rPr>
          <w:rFonts w:cs="Times New Roman"/>
          <w:b/>
          <w:bCs/>
          <w:szCs w:val="24"/>
          <w:lang w:eastAsia="et-EE"/>
        </w:rPr>
        <w:t>. Seaduse jõustumine</w:t>
      </w:r>
    </w:p>
    <w:p w14:paraId="18EC4A5C" w14:textId="77777777" w:rsidR="00562D07" w:rsidRPr="001B73D0" w:rsidRDefault="00562D07" w:rsidP="00360B08">
      <w:pPr>
        <w:rPr>
          <w:rFonts w:cs="Times New Roman"/>
          <w:szCs w:val="24"/>
          <w:lang w:eastAsia="et-EE"/>
        </w:rPr>
      </w:pPr>
    </w:p>
    <w:p w14:paraId="72B2C785" w14:textId="7D5A1596" w:rsidR="00D61260" w:rsidRPr="001B73D0" w:rsidRDefault="00FA0FE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(1) </w:t>
      </w:r>
      <w:r w:rsidR="00D61260" w:rsidRPr="001B73D0">
        <w:rPr>
          <w:rFonts w:cs="Times New Roman"/>
          <w:szCs w:val="24"/>
          <w:lang w:eastAsia="et-EE"/>
        </w:rPr>
        <w:t xml:space="preserve">Käesolev seadus jõustub </w:t>
      </w:r>
      <w:bookmarkStart w:id="314" w:name="_Hlk136595050"/>
      <w:r w:rsidR="00D61260" w:rsidRPr="001B73D0">
        <w:rPr>
          <w:rFonts w:cs="Times New Roman"/>
          <w:szCs w:val="24"/>
          <w:lang w:eastAsia="et-EE"/>
        </w:rPr>
        <w:t>2024. aasta 18. oktoobril.</w:t>
      </w:r>
      <w:bookmarkEnd w:id="314"/>
    </w:p>
    <w:p w14:paraId="1EF53605" w14:textId="77777777" w:rsidR="00AA7169" w:rsidRPr="001B73D0" w:rsidRDefault="00AA7169" w:rsidP="00360B08">
      <w:pPr>
        <w:rPr>
          <w:rFonts w:cs="Times New Roman"/>
          <w:szCs w:val="24"/>
          <w:lang w:eastAsia="et-EE"/>
        </w:rPr>
      </w:pPr>
    </w:p>
    <w:p w14:paraId="72D692F1" w14:textId="56BAF72B" w:rsidR="00FA0FE9" w:rsidRPr="001B73D0" w:rsidRDefault="00AA7169" w:rsidP="00360B08">
      <w:pPr>
        <w:rPr>
          <w:rFonts w:cs="Times New Roman"/>
          <w:szCs w:val="24"/>
          <w:lang w:eastAsia="et-EE"/>
        </w:rPr>
      </w:pPr>
      <w:r w:rsidRPr="001B73D0">
        <w:rPr>
          <w:rFonts w:cs="Times New Roman"/>
          <w:szCs w:val="24"/>
          <w:lang w:eastAsia="et-EE"/>
        </w:rPr>
        <w:t xml:space="preserve">(2) </w:t>
      </w:r>
      <w:r w:rsidR="00A87022" w:rsidRPr="001B73D0">
        <w:rPr>
          <w:rFonts w:cs="Times New Roman"/>
          <w:szCs w:val="24"/>
          <w:lang w:eastAsia="et-EE"/>
        </w:rPr>
        <w:t xml:space="preserve">Käesoleva seaduse § 1 punktid </w:t>
      </w:r>
      <w:r w:rsidR="00F4340D" w:rsidRPr="001B73D0">
        <w:rPr>
          <w:rFonts w:cs="Times New Roman"/>
          <w:szCs w:val="24"/>
          <w:lang w:eastAsia="et-EE"/>
        </w:rPr>
        <w:t xml:space="preserve">3 </w:t>
      </w:r>
      <w:r w:rsidR="006A0B6F" w:rsidRPr="001B73D0">
        <w:rPr>
          <w:rFonts w:cs="Times New Roman"/>
          <w:szCs w:val="24"/>
          <w:lang w:eastAsia="et-EE"/>
        </w:rPr>
        <w:t>ja 2</w:t>
      </w:r>
      <w:r w:rsidR="004A0731" w:rsidRPr="001B73D0">
        <w:rPr>
          <w:rFonts w:cs="Times New Roman"/>
          <w:szCs w:val="24"/>
          <w:lang w:eastAsia="et-EE"/>
        </w:rPr>
        <w:t>4</w:t>
      </w:r>
      <w:r w:rsidR="006A0B6F" w:rsidRPr="001B73D0">
        <w:rPr>
          <w:rFonts w:cs="Times New Roman"/>
          <w:szCs w:val="24"/>
          <w:lang w:eastAsia="et-EE"/>
        </w:rPr>
        <w:t xml:space="preserve"> </w:t>
      </w:r>
      <w:r w:rsidR="00D429C6" w:rsidRPr="001B73D0">
        <w:rPr>
          <w:rFonts w:cs="Times New Roman"/>
          <w:szCs w:val="24"/>
          <w:lang w:eastAsia="et-EE"/>
        </w:rPr>
        <w:t xml:space="preserve">jõustuvad </w:t>
      </w:r>
      <w:r w:rsidRPr="001B73D0">
        <w:rPr>
          <w:rFonts w:cs="Times New Roman"/>
          <w:szCs w:val="24"/>
          <w:lang w:eastAsia="et-EE"/>
        </w:rPr>
        <w:t>üldises korras.</w:t>
      </w:r>
    </w:p>
    <w:bookmarkEnd w:id="313"/>
    <w:p w14:paraId="4F9D22AA" w14:textId="77777777" w:rsidR="00D61260" w:rsidRPr="001B73D0" w:rsidRDefault="00D61260" w:rsidP="00360B08">
      <w:pPr>
        <w:rPr>
          <w:rFonts w:cs="Times New Roman"/>
          <w:szCs w:val="24"/>
          <w:lang w:eastAsia="et-EE"/>
        </w:rPr>
      </w:pPr>
    </w:p>
    <w:p w14:paraId="0D1A7E64" w14:textId="77777777" w:rsidR="00D61260" w:rsidRPr="001B73D0" w:rsidRDefault="00D61260" w:rsidP="00360B08">
      <w:pPr>
        <w:tabs>
          <w:tab w:val="left" w:pos="6760"/>
        </w:tabs>
        <w:rPr>
          <w:rFonts w:eastAsia="Calibri" w:cs="Times New Roman"/>
          <w:szCs w:val="24"/>
        </w:rPr>
      </w:pPr>
    </w:p>
    <w:p w14:paraId="4C6F8923" w14:textId="7DBE23D4" w:rsidR="00D61260" w:rsidRPr="001B73D0" w:rsidRDefault="00562D07" w:rsidP="00360B08">
      <w:pPr>
        <w:widowControl w:val="0"/>
        <w:tabs>
          <w:tab w:val="left" w:pos="0"/>
        </w:tabs>
        <w:suppressAutoHyphens/>
        <w:autoSpaceDE w:val="0"/>
        <w:autoSpaceDN w:val="0"/>
        <w:textAlignment w:val="baseline"/>
        <w:rPr>
          <w:rFonts w:eastAsia="Times New Roman" w:cs="Times New Roman"/>
          <w:kern w:val="3"/>
          <w:szCs w:val="24"/>
          <w:lang w:eastAsia="zh-CN" w:bidi="hi-IN"/>
        </w:rPr>
      </w:pPr>
      <w:r w:rsidRPr="001B73D0">
        <w:rPr>
          <w:rFonts w:eastAsia="Times New Roman" w:cs="Times New Roman"/>
          <w:kern w:val="3"/>
          <w:szCs w:val="24"/>
          <w:lang w:eastAsia="zh-CN" w:bidi="hi-IN"/>
        </w:rPr>
        <w:t>Lauri Hussar</w:t>
      </w:r>
    </w:p>
    <w:p w14:paraId="6DECD024" w14:textId="77777777" w:rsidR="00D61260" w:rsidRPr="001B73D0" w:rsidRDefault="00D61260" w:rsidP="00360B08">
      <w:pPr>
        <w:widowControl w:val="0"/>
        <w:tabs>
          <w:tab w:val="left" w:pos="3746"/>
        </w:tabs>
        <w:suppressAutoHyphens/>
        <w:autoSpaceDE w:val="0"/>
        <w:autoSpaceDN w:val="0"/>
        <w:textAlignment w:val="baseline"/>
        <w:rPr>
          <w:rFonts w:eastAsia="Times New Roman" w:cs="Times New Roman"/>
          <w:kern w:val="3"/>
          <w:szCs w:val="24"/>
          <w:lang w:eastAsia="zh-CN" w:bidi="hi-IN"/>
        </w:rPr>
      </w:pPr>
      <w:r w:rsidRPr="001B73D0">
        <w:rPr>
          <w:rFonts w:eastAsia="Times New Roman" w:cs="Times New Roman"/>
          <w:kern w:val="3"/>
          <w:szCs w:val="24"/>
          <w:lang w:eastAsia="zh-CN" w:bidi="hi-IN"/>
        </w:rPr>
        <w:t>Riigikogu esimees</w:t>
      </w:r>
      <w:r w:rsidRPr="001B73D0">
        <w:rPr>
          <w:rFonts w:eastAsia="Times New Roman" w:cs="Times New Roman"/>
          <w:kern w:val="3"/>
          <w:szCs w:val="24"/>
          <w:lang w:eastAsia="zh-CN" w:bidi="hi-IN"/>
        </w:rPr>
        <w:tab/>
      </w:r>
    </w:p>
    <w:p w14:paraId="30F9D969" w14:textId="77777777" w:rsidR="00D61260" w:rsidRPr="001B73D0" w:rsidRDefault="00D61260" w:rsidP="00360B08">
      <w:pPr>
        <w:widowControl w:val="0"/>
        <w:tabs>
          <w:tab w:val="left" w:pos="0"/>
        </w:tabs>
        <w:suppressAutoHyphens/>
        <w:autoSpaceDE w:val="0"/>
        <w:autoSpaceDN w:val="0"/>
        <w:textAlignment w:val="baseline"/>
        <w:rPr>
          <w:rFonts w:eastAsia="Times New Roman" w:cs="Times New Roman"/>
          <w:kern w:val="3"/>
          <w:szCs w:val="24"/>
          <w:lang w:eastAsia="zh-CN" w:bidi="hi-IN"/>
        </w:rPr>
      </w:pPr>
    </w:p>
    <w:p w14:paraId="7C164D02" w14:textId="57DEF94A" w:rsidR="00D61260" w:rsidRPr="001B73D0" w:rsidRDefault="00D61260" w:rsidP="00360B08">
      <w:pPr>
        <w:widowControl w:val="0"/>
        <w:pBdr>
          <w:bottom w:val="single" w:sz="12" w:space="11" w:color="auto"/>
        </w:pBdr>
        <w:suppressAutoHyphens/>
        <w:autoSpaceDE w:val="0"/>
        <w:autoSpaceDN w:val="0"/>
        <w:textAlignment w:val="baseline"/>
        <w:rPr>
          <w:rFonts w:eastAsia="Times New Roman" w:cs="Times New Roman"/>
          <w:kern w:val="3"/>
          <w:szCs w:val="24"/>
          <w:lang w:eastAsia="zh-CN" w:bidi="hi-IN"/>
        </w:rPr>
      </w:pPr>
      <w:r w:rsidRPr="001B73D0">
        <w:rPr>
          <w:rFonts w:eastAsia="Times New Roman" w:cs="Times New Roman"/>
          <w:kern w:val="3"/>
          <w:szCs w:val="24"/>
          <w:lang w:eastAsia="zh-CN" w:bidi="hi-IN"/>
        </w:rPr>
        <w:t>Tallinn,</w:t>
      </w:r>
      <w:r w:rsidRPr="001B73D0">
        <w:rPr>
          <w:rFonts w:eastAsia="Times New Roman" w:cs="Times New Roman"/>
          <w:kern w:val="3"/>
          <w:szCs w:val="24"/>
          <w:lang w:eastAsia="zh-CN" w:bidi="hi-IN"/>
        </w:rPr>
        <w:tab/>
      </w:r>
      <w:r w:rsidRPr="001B73D0">
        <w:rPr>
          <w:rFonts w:eastAsia="Times New Roman" w:cs="Times New Roman"/>
          <w:kern w:val="3"/>
          <w:szCs w:val="24"/>
          <w:lang w:eastAsia="zh-CN" w:bidi="hi-IN"/>
        </w:rPr>
        <w:tab/>
      </w:r>
      <w:r w:rsidR="005A122A" w:rsidRPr="001B73D0">
        <w:rPr>
          <w:rFonts w:eastAsia="Times New Roman" w:cs="Times New Roman"/>
          <w:kern w:val="3"/>
          <w:szCs w:val="24"/>
          <w:lang w:eastAsia="zh-CN" w:bidi="hi-IN"/>
        </w:rPr>
        <w:t>2024</w:t>
      </w:r>
    </w:p>
    <w:p w14:paraId="7E954AF2" w14:textId="77777777" w:rsidR="00D61260" w:rsidRPr="001B73D0" w:rsidRDefault="00D61260" w:rsidP="00360B08">
      <w:pPr>
        <w:widowControl w:val="0"/>
        <w:suppressAutoHyphens/>
        <w:autoSpaceDE w:val="0"/>
        <w:autoSpaceDN w:val="0"/>
        <w:textAlignment w:val="baseline"/>
        <w:rPr>
          <w:rFonts w:eastAsia="Times New Roman" w:cs="Times New Roman"/>
          <w:kern w:val="3"/>
          <w:szCs w:val="24"/>
          <w:lang w:eastAsia="zh-CN" w:bidi="hi-IN"/>
        </w:rPr>
      </w:pPr>
      <w:r w:rsidRPr="001B73D0">
        <w:rPr>
          <w:rFonts w:eastAsia="Times New Roman" w:cs="Times New Roman"/>
          <w:kern w:val="3"/>
          <w:szCs w:val="24"/>
          <w:lang w:eastAsia="zh-CN" w:bidi="hi-IN"/>
        </w:rPr>
        <w:t>Algatab Vabariigi Valitsus</w:t>
      </w:r>
    </w:p>
    <w:p w14:paraId="4069249E" w14:textId="77777777" w:rsidR="00D61260" w:rsidRPr="001B73D0" w:rsidRDefault="00D61260" w:rsidP="00360B08">
      <w:pPr>
        <w:widowControl w:val="0"/>
        <w:suppressAutoHyphens/>
        <w:autoSpaceDE w:val="0"/>
        <w:autoSpaceDN w:val="0"/>
        <w:textAlignment w:val="baseline"/>
        <w:rPr>
          <w:rFonts w:eastAsia="Times New Roman" w:cs="Times New Roman"/>
          <w:kern w:val="3"/>
          <w:szCs w:val="24"/>
          <w:lang w:eastAsia="zh-CN" w:bidi="hi-IN"/>
        </w:rPr>
      </w:pPr>
    </w:p>
    <w:p w14:paraId="131FF983" w14:textId="2E73F82C" w:rsidR="00D61260" w:rsidRPr="004442FA" w:rsidRDefault="00D61260" w:rsidP="00360B08">
      <w:pPr>
        <w:widowControl w:val="0"/>
        <w:suppressAutoHyphens/>
        <w:autoSpaceDE w:val="0"/>
        <w:autoSpaceDN w:val="0"/>
        <w:textAlignment w:val="baseline"/>
        <w:rPr>
          <w:rFonts w:eastAsia="Times New Roman" w:cs="Times New Roman"/>
          <w:kern w:val="3"/>
          <w:szCs w:val="24"/>
          <w:lang w:eastAsia="zh-CN" w:bidi="hi-IN"/>
        </w:rPr>
      </w:pPr>
      <w:r w:rsidRPr="001B73D0">
        <w:rPr>
          <w:rFonts w:eastAsia="Times New Roman" w:cs="Times New Roman"/>
          <w:kern w:val="3"/>
          <w:szCs w:val="24"/>
          <w:lang w:eastAsia="zh-CN" w:bidi="hi-IN"/>
        </w:rPr>
        <w:t>(allkirjastatud digitaalselt)</w:t>
      </w:r>
    </w:p>
    <w:sectPr w:rsidR="00D61260" w:rsidRPr="004442FA" w:rsidSect="00360B08">
      <w:footerReference w:type="default" r:id="rId12"/>
      <w:pgSz w:w="11906" w:h="16838"/>
      <w:pgMar w:top="1134" w:right="1134" w:bottom="1134" w:left="1701" w:header="708" w:footer="708" w:gutter="0"/>
      <w:cols w:space="708"/>
      <w:docGrid w:linePitch="360"/>
      <w:sectPrChange w:id="315" w:author="Aili Sandre" w:date="2024-03-01T13:25:00Z">
        <w:sectPr w:rsidR="00D61260" w:rsidRPr="004442FA" w:rsidSect="00360B08">
          <w:pgMar w:top="1417" w:right="1417" w:bottom="1417" w:left="1417" w:header="708" w:footer="708" w:gutter="0"/>
        </w:sectPr>
      </w:sectPrChange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Helen Uustalu" w:date="2024-02-28T10:54:00Z" w:initials="HU">
    <w:p w14:paraId="529394EC" w14:textId="77777777" w:rsidR="003E2681" w:rsidRDefault="003E2681" w:rsidP="00E0196C">
      <w:pPr>
        <w:pStyle w:val="Kommentaaritekst"/>
        <w:jc w:val="left"/>
      </w:pPr>
      <w:r>
        <w:rPr>
          <w:rStyle w:val="Kommentaariviide"/>
        </w:rPr>
        <w:annotationRef/>
      </w:r>
      <w:r>
        <w:t>Vt HÕNTE § 35 ja käsiraamatu kommentaarid - selline on standardsõnastus</w:t>
      </w:r>
    </w:p>
  </w:comment>
  <w:comment w:id="19" w:author="Helen Uustalu" w:date="2024-03-06T16:18:00Z" w:initials="HU">
    <w:p w14:paraId="3043BB32" w14:textId="77777777" w:rsidR="00F91776" w:rsidRDefault="00F91776" w:rsidP="00EB74CA">
      <w:pPr>
        <w:pStyle w:val="Kommentaaritekst"/>
        <w:jc w:val="left"/>
      </w:pPr>
      <w:r>
        <w:rPr>
          <w:rStyle w:val="Kommentaariviide"/>
        </w:rPr>
        <w:annotationRef/>
      </w:r>
      <w:r>
        <w:t>Loetelul peaks olema mingi koostamise alus, nt olulisuse järjekorras, tähestiku järjekorras jne</w:t>
      </w:r>
    </w:p>
  </w:comment>
  <w:comment w:id="29" w:author="Helen Uustalu" w:date="2024-02-28T11:05:00Z" w:initials="HU">
    <w:p w14:paraId="2126AFCC" w14:textId="7E95CBBA" w:rsidR="00A23D3A" w:rsidRDefault="00A23D3A" w:rsidP="00020FE9">
      <w:pPr>
        <w:pStyle w:val="Kommentaaritekst"/>
        <w:jc w:val="left"/>
      </w:pPr>
      <w:r>
        <w:rPr>
          <w:rStyle w:val="Kommentaariviide"/>
        </w:rPr>
        <w:annotationRef/>
      </w:r>
      <w:r>
        <w:t>Punktiloetellu ei kavandata lisasätteid (HÕNTE § 25 lg 2).  Saab lahendada nii, et kavandada uus lõige 1'1: Kohaliku omavalitsus üksus edastab lisaks käesoleva paragrahvi lõike 1 punktis 4'1 sätestatule .</w:t>
      </w:r>
    </w:p>
  </w:comment>
  <w:comment w:id="30" w:author="Helen Uustalu" w:date="2024-02-28T11:06:00Z" w:initials="HU">
    <w:p w14:paraId="71E38FFC" w14:textId="5485AF6A" w:rsidR="00A23D3A" w:rsidRDefault="00A23D3A" w:rsidP="005713DF">
      <w:pPr>
        <w:pStyle w:val="Kommentaaritekst"/>
        <w:jc w:val="left"/>
      </w:pPr>
      <w:r>
        <w:rPr>
          <w:rStyle w:val="Kommentaariviide"/>
        </w:rPr>
        <w:annotationRef/>
      </w:r>
      <w:r>
        <w:t>Sama märkus, mis eelmine</w:t>
      </w:r>
    </w:p>
  </w:comment>
  <w:comment w:id="58" w:author="Aili Sandre" w:date="2024-02-28T15:17:00Z" w:initials="AS">
    <w:p w14:paraId="0DD59C29" w14:textId="77777777" w:rsidR="00567BB5" w:rsidRDefault="0024419A">
      <w:pPr>
        <w:pStyle w:val="Kommentaaritekst"/>
        <w:jc w:val="left"/>
      </w:pPr>
      <w:r>
        <w:rPr>
          <w:rStyle w:val="Kommentaariviide"/>
        </w:rPr>
        <w:annotationRef/>
      </w:r>
      <w:r w:rsidR="00567BB5">
        <w:t xml:space="preserve">...viivitamata, kuid enne 24 tunni möödumist sündmusest </w:t>
      </w:r>
    </w:p>
    <w:p w14:paraId="61FFF44A" w14:textId="77777777" w:rsidR="00567BB5" w:rsidRDefault="00567BB5" w:rsidP="009E1A49">
      <w:pPr>
        <w:pStyle w:val="Kommentaaritekst"/>
        <w:jc w:val="left"/>
      </w:pPr>
      <w:r>
        <w:t>...kuid mitte hiljem kui 24 tundi pärast sündmusest teadasaamist</w:t>
      </w:r>
    </w:p>
  </w:comment>
  <w:comment w:id="74" w:author="Helen Uustalu" w:date="2024-02-28T11:14:00Z" w:initials="HU">
    <w:p w14:paraId="4601362B" w14:textId="2FFE582C" w:rsidR="00492D25" w:rsidRDefault="00492D25" w:rsidP="009C4EFF">
      <w:pPr>
        <w:pStyle w:val="Kommentaaritekst"/>
        <w:jc w:val="left"/>
      </w:pPr>
      <w:r>
        <w:rPr>
          <w:rStyle w:val="Kommentaariviide"/>
        </w:rPr>
        <w:annotationRef/>
      </w:r>
      <w:r>
        <w:t>Kui samas lõikes või lauses ei ole viidet muu tasandi jaotusüksusele või muule seadusele, siis ei korrata järgnevas sama tasandi viites sõna „käesoleva“. Vt HÕNTE käsiraamatu § 29 komm.</w:t>
      </w:r>
    </w:p>
  </w:comment>
  <w:comment w:id="90" w:author="Helen Uustalu" w:date="2024-03-06T16:24:00Z" w:initials="HU">
    <w:p w14:paraId="5A99BA31" w14:textId="77777777" w:rsidR="00F91776" w:rsidRDefault="00F91776" w:rsidP="003151C1">
      <w:pPr>
        <w:pStyle w:val="Kommentaaritekst"/>
        <w:jc w:val="left"/>
      </w:pPr>
      <w:r>
        <w:rPr>
          <w:rStyle w:val="Kommentaariviide"/>
        </w:rPr>
        <w:annotationRef/>
      </w:r>
      <w:r>
        <w:t>Siin tuleks viidata õigusaktile, millega direktiiv on riigisisesesse õigusesse üle võetud, kuna direktiivile seadustes ei viidata.</w:t>
      </w:r>
    </w:p>
  </w:comment>
  <w:comment w:id="129" w:author="Helen Uustalu" w:date="2024-02-28T11:26:00Z" w:initials="HU">
    <w:p w14:paraId="56803922" w14:textId="77777777" w:rsidR="00F91776" w:rsidRDefault="003F6FC6" w:rsidP="00FF79A7">
      <w:pPr>
        <w:pStyle w:val="Kommentaaritekst"/>
        <w:jc w:val="left"/>
      </w:pPr>
      <w:r>
        <w:rPr>
          <w:rStyle w:val="Kommentaariviide"/>
        </w:rPr>
        <w:annotationRef/>
      </w:r>
      <w:r w:rsidR="00F91776">
        <w:t>Ei ole õigusselge, mis siin silmas on peetud. Parem oleks kas viidata näiteks vastavat valdkonda reguleerivast õigusaktist tulenevate piirangutega vms</w:t>
      </w:r>
    </w:p>
  </w:comment>
  <w:comment w:id="165" w:author="Helen Uustalu" w:date="2024-02-28T11:38:00Z" w:initials="HU">
    <w:p w14:paraId="4C59D88B" w14:textId="7A27E282" w:rsidR="001B4FCC" w:rsidRDefault="001B4FCC" w:rsidP="002F6DBA">
      <w:pPr>
        <w:pStyle w:val="Kommentaaritekst"/>
        <w:jc w:val="left"/>
      </w:pPr>
      <w:r>
        <w:rPr>
          <w:rStyle w:val="Kommentaariviide"/>
        </w:rPr>
        <w:annotationRef/>
      </w:r>
      <w:r>
        <w:t>Täiendus on vajalik, sest § 40 näeb ka hetke juba ette riskianalüüsi kinnitamise.</w:t>
      </w:r>
    </w:p>
  </w:comment>
  <w:comment w:id="198" w:author="Aili Sandre" w:date="2024-02-28T13:34:00Z" w:initials="AS">
    <w:p w14:paraId="7BC5478C" w14:textId="77777777" w:rsidR="00426179" w:rsidRDefault="00426179" w:rsidP="00315138">
      <w:pPr>
        <w:pStyle w:val="Kommentaaritekst"/>
        <w:jc w:val="left"/>
      </w:pPr>
      <w:r>
        <w:rPr>
          <w:rStyle w:val="Kommentaariviide"/>
        </w:rPr>
        <w:annotationRef/>
      </w:r>
      <w:r>
        <w:t>Või seitsmeks ööpäevaks</w:t>
      </w:r>
    </w:p>
  </w:comment>
  <w:comment w:id="220" w:author="Helen Uustalu" w:date="2024-03-06T16:27:00Z" w:initials="HU">
    <w:p w14:paraId="3ECBB5C5" w14:textId="77777777" w:rsidR="00F91776" w:rsidRDefault="00F91776" w:rsidP="00893939">
      <w:pPr>
        <w:pStyle w:val="Kommentaaritekst"/>
        <w:jc w:val="left"/>
      </w:pPr>
      <w:r>
        <w:rPr>
          <w:rStyle w:val="Kommentaariviide"/>
        </w:rPr>
        <w:annotationRef/>
      </w:r>
      <w:r>
        <w:t>Kui puudub selge loetelu koostamise alus, siis tuleks täiendada kohas, kus juba ligilähedase sisuga säte on, nt p 46'1.</w:t>
      </w:r>
    </w:p>
  </w:comment>
  <w:comment w:id="249" w:author="Helen Uustalu" w:date="2024-03-06T16:29:00Z" w:initials="HU">
    <w:p w14:paraId="286261A4" w14:textId="77777777" w:rsidR="00DA0B4F" w:rsidRDefault="00DA0B4F" w:rsidP="008F004A">
      <w:pPr>
        <w:pStyle w:val="Kommentaaritekst"/>
        <w:jc w:val="left"/>
      </w:pPr>
      <w:r>
        <w:rPr>
          <w:rStyle w:val="Kommentaariviide"/>
        </w:rPr>
        <w:annotationRef/>
      </w:r>
      <w:r>
        <w:t>Palun koordineerida SoMiga, kuna II kooskõlastusringil on ka TTKS muutmine, millega  § 7 täiendatakse lõigetega 5 ja 6.</w:t>
      </w:r>
    </w:p>
  </w:comment>
  <w:comment w:id="260" w:author="Helen Uustalu" w:date="2024-03-06T16:31:00Z" w:initials="HU">
    <w:p w14:paraId="4A63FCFB" w14:textId="77777777" w:rsidR="00DA0B4F" w:rsidRDefault="00DA0B4F" w:rsidP="00F24E83">
      <w:pPr>
        <w:pStyle w:val="Kommentaaritekst"/>
        <w:jc w:val="left"/>
      </w:pPr>
      <w:r>
        <w:rPr>
          <w:rStyle w:val="Kommentaariviide"/>
        </w:rPr>
        <w:annotationRef/>
      </w:r>
      <w:r>
        <w:t>Reguleerimisalast on puudu vastutus. Palume täiendada</w:t>
      </w:r>
    </w:p>
  </w:comment>
  <w:comment w:id="262" w:author="Helen Uustalu" w:date="2024-03-06T16:32:00Z" w:initials="HU">
    <w:p w14:paraId="0940CECF" w14:textId="77777777" w:rsidR="00DA0B4F" w:rsidRDefault="00DA0B4F" w:rsidP="00C81CA7">
      <w:pPr>
        <w:pStyle w:val="Kommentaaritekst"/>
        <w:jc w:val="left"/>
      </w:pPr>
      <w:r>
        <w:rPr>
          <w:rStyle w:val="Kommentaariviide"/>
        </w:rPr>
        <w:annotationRef/>
      </w:r>
      <w:r>
        <w:t>Puudub vajadus ümbernummerdamiseks, sest võimalik täiendada lg-ga 4'1</w:t>
      </w:r>
    </w:p>
  </w:comment>
  <w:comment w:id="302" w:author="Helen Uustalu" w:date="2024-02-28T12:01:00Z" w:initials="HU">
    <w:p w14:paraId="6A8427AA" w14:textId="77777777" w:rsidR="009C26AB" w:rsidRDefault="003901E6" w:rsidP="008371B6">
      <w:pPr>
        <w:pStyle w:val="Kommentaaritekst"/>
        <w:jc w:val="left"/>
      </w:pPr>
      <w:r>
        <w:rPr>
          <w:rStyle w:val="Kommentaariviide"/>
        </w:rPr>
        <w:annotationRef/>
      </w:r>
      <w:r w:rsidR="009C26AB">
        <w:t>Volitusnormile viidet ei lisata. Määrusele tuleb panna ka käesolev volitusnorm preambulisse lisaks HOS § 38 lõikele 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9394EC" w15:done="0"/>
  <w15:commentEx w15:paraId="3043BB32" w15:done="0"/>
  <w15:commentEx w15:paraId="2126AFCC" w15:done="0"/>
  <w15:commentEx w15:paraId="71E38FFC" w15:done="0"/>
  <w15:commentEx w15:paraId="61FFF44A" w15:done="0"/>
  <w15:commentEx w15:paraId="4601362B" w15:done="0"/>
  <w15:commentEx w15:paraId="5A99BA31" w15:done="0"/>
  <w15:commentEx w15:paraId="56803922" w15:done="0"/>
  <w15:commentEx w15:paraId="4C59D88B" w15:done="0"/>
  <w15:commentEx w15:paraId="7BC5478C" w15:done="0"/>
  <w15:commentEx w15:paraId="3ECBB5C5" w15:done="0"/>
  <w15:commentEx w15:paraId="286261A4" w15:done="0"/>
  <w15:commentEx w15:paraId="4A63FCFB" w15:done="0"/>
  <w15:commentEx w15:paraId="0940CECF" w15:done="0"/>
  <w15:commentEx w15:paraId="6A8427A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898F55" w16cex:dateUtc="2024-02-28T08:54:00Z"/>
  <w16cex:commentExtensible w16cex:durableId="299315E3" w16cex:dateUtc="2024-03-06T14:18:00Z"/>
  <w16cex:commentExtensible w16cex:durableId="29899215" w16cex:dateUtc="2024-02-28T09:05:00Z"/>
  <w16cex:commentExtensible w16cex:durableId="29899222" w16cex:dateUtc="2024-02-28T09:06:00Z"/>
  <w16cex:commentExtensible w16cex:durableId="2989CD23" w16cex:dateUtc="2024-02-28T13:17:00Z"/>
  <w16cex:commentExtensible w16cex:durableId="298993FF" w16cex:dateUtc="2024-02-28T09:14:00Z"/>
  <w16cex:commentExtensible w16cex:durableId="2993174E" w16cex:dateUtc="2024-03-06T14:24:00Z"/>
  <w16cex:commentExtensible w16cex:durableId="298996DB" w16cex:dateUtc="2024-02-28T09:26:00Z"/>
  <w16cex:commentExtensible w16cex:durableId="298999C4" w16cex:dateUtc="2024-02-28T09:38:00Z"/>
  <w16cex:commentExtensible w16cex:durableId="2989B4D7" w16cex:dateUtc="2024-02-28T11:34:00Z"/>
  <w16cex:commentExtensible w16cex:durableId="299317FC" w16cex:dateUtc="2024-03-06T14:27:00Z"/>
  <w16cex:commentExtensible w16cex:durableId="29931879" w16cex:dateUtc="2024-03-06T14:29:00Z"/>
  <w16cex:commentExtensible w16cex:durableId="299318FE" w16cex:dateUtc="2024-03-06T14:31:00Z"/>
  <w16cex:commentExtensible w16cex:durableId="29931934" w16cex:dateUtc="2024-03-06T14:32:00Z"/>
  <w16cex:commentExtensible w16cex:durableId="29899F02" w16cex:dateUtc="2024-02-28T1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9394EC" w16cid:durableId="29898F55"/>
  <w16cid:commentId w16cid:paraId="3043BB32" w16cid:durableId="299315E3"/>
  <w16cid:commentId w16cid:paraId="2126AFCC" w16cid:durableId="29899215"/>
  <w16cid:commentId w16cid:paraId="71E38FFC" w16cid:durableId="29899222"/>
  <w16cid:commentId w16cid:paraId="61FFF44A" w16cid:durableId="2989CD23"/>
  <w16cid:commentId w16cid:paraId="4601362B" w16cid:durableId="298993FF"/>
  <w16cid:commentId w16cid:paraId="5A99BA31" w16cid:durableId="2993174E"/>
  <w16cid:commentId w16cid:paraId="56803922" w16cid:durableId="298996DB"/>
  <w16cid:commentId w16cid:paraId="4C59D88B" w16cid:durableId="298999C4"/>
  <w16cid:commentId w16cid:paraId="7BC5478C" w16cid:durableId="2989B4D7"/>
  <w16cid:commentId w16cid:paraId="3ECBB5C5" w16cid:durableId="299317FC"/>
  <w16cid:commentId w16cid:paraId="286261A4" w16cid:durableId="29931879"/>
  <w16cid:commentId w16cid:paraId="4A63FCFB" w16cid:durableId="299318FE"/>
  <w16cid:commentId w16cid:paraId="0940CECF" w16cid:durableId="29931934"/>
  <w16cid:commentId w16cid:paraId="6A8427AA" w16cid:durableId="29899F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4138F" w14:textId="77777777" w:rsidR="00F13BF3" w:rsidRDefault="00F13BF3" w:rsidP="00102C59">
      <w:r>
        <w:separator/>
      </w:r>
    </w:p>
  </w:endnote>
  <w:endnote w:type="continuationSeparator" w:id="0">
    <w:p w14:paraId="28C48CFC" w14:textId="77777777" w:rsidR="00F13BF3" w:rsidRDefault="00F13BF3" w:rsidP="00102C59">
      <w:r>
        <w:continuationSeparator/>
      </w:r>
    </w:p>
  </w:endnote>
  <w:endnote w:type="continuationNotice" w:id="1">
    <w:p w14:paraId="10D6C403" w14:textId="77777777" w:rsidR="00F13BF3" w:rsidRDefault="00F13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91290"/>
      <w:docPartObj>
        <w:docPartGallery w:val="Page Numbers (Bottom of Page)"/>
        <w:docPartUnique/>
      </w:docPartObj>
    </w:sdtPr>
    <w:sdtEndPr/>
    <w:sdtContent>
      <w:p w14:paraId="54DE2FE5" w14:textId="364E5AE0" w:rsidR="00BD6A8B" w:rsidRDefault="00BD6A8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62792" w14:textId="77777777" w:rsidR="00BD6A8B" w:rsidRDefault="00BD6A8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58A3E" w14:textId="77777777" w:rsidR="00F13BF3" w:rsidRDefault="00F13BF3" w:rsidP="00102C59">
      <w:r>
        <w:separator/>
      </w:r>
    </w:p>
  </w:footnote>
  <w:footnote w:type="continuationSeparator" w:id="0">
    <w:p w14:paraId="236EE4CC" w14:textId="77777777" w:rsidR="00F13BF3" w:rsidRDefault="00F13BF3" w:rsidP="00102C59">
      <w:r>
        <w:continuationSeparator/>
      </w:r>
    </w:p>
  </w:footnote>
  <w:footnote w:type="continuationNotice" w:id="1">
    <w:p w14:paraId="36979D76" w14:textId="77777777" w:rsidR="00F13BF3" w:rsidRDefault="00F13B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4E72"/>
    <w:multiLevelType w:val="multilevel"/>
    <w:tmpl w:val="9C2CBAD4"/>
    <w:lvl w:ilvl="0">
      <w:start w:val="1"/>
      <w:numFmt w:val="upperRoman"/>
      <w:pStyle w:val="Pealkiri1"/>
      <w:suff w:val="space"/>
      <w:lvlText w:val="%1. osa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Pealkiri2"/>
      <w:isLgl/>
      <w:suff w:val="space"/>
      <w:lvlText w:val="%2. peatükk"/>
      <w:lvlJc w:val="left"/>
      <w:pPr>
        <w:ind w:left="5246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ealkiri3"/>
      <w:suff w:val="space"/>
      <w:lvlText w:val="%3. jagu"/>
      <w:lvlJc w:val="left"/>
      <w:pPr>
        <w:ind w:left="0" w:firstLine="0"/>
      </w:pPr>
      <w:rPr>
        <w:rFonts w:ascii="Times New Roman" w:hAnsi="Times New Roman" w:cs="Times New Roman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suff w:val="space"/>
      <w:lvlText w:val="%4. jaotis"/>
      <w:lvlJc w:val="left"/>
      <w:pPr>
        <w:ind w:left="4253" w:firstLine="0"/>
      </w:pPr>
      <w:rPr>
        <w:rFonts w:hint="default"/>
      </w:rPr>
    </w:lvl>
    <w:lvl w:ilvl="4">
      <w:start w:val="1"/>
      <w:numFmt w:val="decimal"/>
      <w:pStyle w:val="Pealkiri5"/>
      <w:suff w:val="space"/>
      <w:lvlText w:val="%5. alajaotis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Restart w:val="0"/>
      <w:pStyle w:val="Pealkiri6"/>
      <w:isLgl/>
      <w:suff w:val="space"/>
      <w:lvlText w:val="§ %6."/>
      <w:lvlJc w:val="left"/>
      <w:pPr>
        <w:ind w:left="2127" w:firstLine="0"/>
      </w:pPr>
      <w:rPr>
        <w:rFonts w:hint="default"/>
      </w:rPr>
    </w:lvl>
    <w:lvl w:ilvl="6">
      <w:start w:val="1"/>
      <w:numFmt w:val="decimal"/>
      <w:pStyle w:val="Pealkiri7"/>
      <w:suff w:val="space"/>
      <w:lvlText w:val="%7)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pStyle w:val="Pealkiri8"/>
      <w:isLgl/>
      <w:suff w:val="space"/>
      <w:lvlText w:val="(%8)"/>
      <w:lvlJc w:val="left"/>
      <w:pPr>
        <w:ind w:left="4679" w:firstLine="0"/>
      </w:pPr>
      <w:rPr>
        <w:rFonts w:hint="default"/>
        <w:color w:val="auto"/>
      </w:rPr>
    </w:lvl>
    <w:lvl w:ilvl="8">
      <w:start w:val="1"/>
      <w:numFmt w:val="decimal"/>
      <w:pStyle w:val="Pealkiri9"/>
      <w:isLgl/>
      <w:suff w:val="space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E75E54"/>
    <w:multiLevelType w:val="hybridMultilevel"/>
    <w:tmpl w:val="7F2AFA8E"/>
    <w:lvl w:ilvl="0" w:tplc="D034CF8C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646E3"/>
    <w:multiLevelType w:val="multilevel"/>
    <w:tmpl w:val="080022A0"/>
    <w:styleLink w:val="Normaalloend1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357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0" w:firstLine="357"/>
      </w:pPr>
      <w:rPr>
        <w:rFonts w:hint="default"/>
      </w:rPr>
    </w:lvl>
    <w:lvl w:ilvl="3">
      <w:start w:val="1"/>
      <w:numFmt w:val="lowerRoman"/>
      <w:suff w:val="space"/>
      <w:lvlText w:val="(%4)"/>
      <w:lvlJc w:val="left"/>
      <w:pPr>
        <w:ind w:left="0" w:firstLine="357"/>
      </w:pPr>
      <w:rPr>
        <w:rFonts w:hint="default"/>
      </w:rPr>
    </w:lvl>
    <w:lvl w:ilvl="4">
      <w:start w:val="1"/>
      <w:numFmt w:val="none"/>
      <w:suff w:val="space"/>
      <w:lvlText w:val="-"/>
      <w:lvlJc w:val="left"/>
      <w:pPr>
        <w:ind w:left="0" w:firstLine="357"/>
      </w:pPr>
      <w:rPr>
        <w:rFonts w:hint="default"/>
      </w:rPr>
    </w:lvl>
    <w:lvl w:ilvl="5">
      <w:start w:val="1"/>
      <w:numFmt w:val="none"/>
      <w:suff w:val="space"/>
      <w:lvlText w:val="-"/>
      <w:lvlJc w:val="left"/>
      <w:pPr>
        <w:ind w:left="-32767" w:hanging="3241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87761CA"/>
    <w:multiLevelType w:val="multilevel"/>
    <w:tmpl w:val="5FB88510"/>
    <w:styleLink w:val="Laad1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center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5."/>
      <w:lvlJc w:val="center"/>
      <w:pPr>
        <w:ind w:left="0" w:firstLine="0"/>
      </w:pPr>
      <w:rPr>
        <w:rFonts w:hint="default"/>
      </w:rPr>
    </w:lvl>
    <w:lvl w:ilvl="5">
      <w:start w:val="1"/>
      <w:numFmt w:val="decimal"/>
      <w:lvlRestart w:val="0"/>
      <w:isLgl/>
      <w:suff w:val="space"/>
      <w:lvlText w:val="§ 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   (%7)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   %8)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   %9)"/>
      <w:lvlJc w:val="left"/>
      <w:pPr>
        <w:ind w:left="0" w:firstLine="0"/>
      </w:pPr>
      <w:rPr>
        <w:rFonts w:ascii="Times New Roman" w:hAnsi="Times New Roman" w:hint="default"/>
        <w:b/>
        <w:sz w:val="24"/>
      </w:rPr>
    </w:lvl>
  </w:abstractNum>
  <w:abstractNum w:abstractNumId="4" w15:restartNumberingAfterBreak="0">
    <w:nsid w:val="1117651D"/>
    <w:multiLevelType w:val="hybridMultilevel"/>
    <w:tmpl w:val="CD083F32"/>
    <w:lvl w:ilvl="0" w:tplc="ABC2C326">
      <w:start w:val="1"/>
      <w:numFmt w:val="decimal"/>
      <w:pStyle w:val="SKpealiri1"/>
      <w:lvlText w:val="%1."/>
      <w:lvlJc w:val="left"/>
      <w:pPr>
        <w:ind w:left="1440" w:hanging="360"/>
      </w:pPr>
      <w:rPr>
        <w:rFonts w:ascii="Arial" w:hAnsi="Arial"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CB231F"/>
    <w:multiLevelType w:val="hybridMultilevel"/>
    <w:tmpl w:val="11D8E24A"/>
    <w:lvl w:ilvl="0" w:tplc="B100F4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FC8D7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172DC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A7AFF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784D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DF476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4B01D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5A49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3D06C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12F27198"/>
    <w:multiLevelType w:val="hybridMultilevel"/>
    <w:tmpl w:val="156882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81709"/>
    <w:multiLevelType w:val="hybridMultilevel"/>
    <w:tmpl w:val="3300D8A8"/>
    <w:lvl w:ilvl="0" w:tplc="1F3456DE">
      <w:start w:val="1"/>
      <w:numFmt w:val="decimal"/>
      <w:pStyle w:val="Lige"/>
      <w:lvlText w:val="(%1)"/>
      <w:lvlJc w:val="lef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D008492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3579D"/>
    <w:multiLevelType w:val="multilevel"/>
    <w:tmpl w:val="8BE2F518"/>
    <w:styleLink w:val="Normaalloend2"/>
    <w:lvl w:ilvl="0">
      <w:start w:val="1"/>
      <w:numFmt w:val="decimal"/>
      <w:isLgl/>
      <w:suff w:val="space"/>
      <w:lvlText w:val="(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suff w:val="space"/>
      <w:lvlText w:val="(%3)"/>
      <w:lvlJc w:val="left"/>
      <w:pPr>
        <w:ind w:left="0" w:firstLine="357"/>
      </w:pPr>
      <w:rPr>
        <w:rFonts w:hint="default"/>
      </w:rPr>
    </w:lvl>
    <w:lvl w:ilvl="3">
      <w:start w:val="1"/>
      <w:numFmt w:val="none"/>
      <w:lvlRestart w:val="0"/>
      <w:suff w:val="space"/>
      <w:lvlText w:val="-"/>
      <w:lvlJc w:val="left"/>
      <w:pPr>
        <w:ind w:left="0" w:firstLine="357"/>
      </w:pPr>
      <w:rPr>
        <w:rFonts w:hint="default"/>
      </w:rPr>
    </w:lvl>
    <w:lvl w:ilvl="4">
      <w:start w:val="1"/>
      <w:numFmt w:val="none"/>
      <w:lvlRestart w:val="0"/>
      <w:suff w:val="space"/>
      <w:lvlText w:val="-"/>
      <w:lvlJc w:val="left"/>
      <w:pPr>
        <w:ind w:left="0" w:firstLine="357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7716E07"/>
    <w:multiLevelType w:val="hybridMultilevel"/>
    <w:tmpl w:val="A81EF788"/>
    <w:lvl w:ilvl="0" w:tplc="E1E22F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B8878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0DAEC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41E5B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2B6FB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8F83C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F5669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83A2A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55A92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0" w15:restartNumberingAfterBreak="0">
    <w:nsid w:val="1FAE08FA"/>
    <w:multiLevelType w:val="hybridMultilevel"/>
    <w:tmpl w:val="10CA6728"/>
    <w:lvl w:ilvl="0" w:tplc="0E54F3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62E1"/>
    <w:multiLevelType w:val="hybridMultilevel"/>
    <w:tmpl w:val="3C9A2CAA"/>
    <w:lvl w:ilvl="0" w:tplc="C7BC02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A4AB6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54CDF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A46FD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BDE8B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E4AB6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4740D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3360D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35EF8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9525AC6"/>
    <w:multiLevelType w:val="hybridMultilevel"/>
    <w:tmpl w:val="6E80C3D0"/>
    <w:lvl w:ilvl="0" w:tplc="AE022B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DAE22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241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08C8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C46A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A1845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C0C6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7AED7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DC7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9D5108C"/>
    <w:multiLevelType w:val="hybridMultilevel"/>
    <w:tmpl w:val="FC640A34"/>
    <w:styleLink w:val="ImportedStyle2"/>
    <w:lvl w:ilvl="0" w:tplc="C152F362">
      <w:start w:val="1"/>
      <w:numFmt w:val="upperRoman"/>
      <w:suff w:val="nothing"/>
      <w:lvlText w:val="%1."/>
      <w:lvlJc w:val="left"/>
      <w:pPr>
        <w:ind w:left="120" w:hanging="1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BAE0A9AC">
      <w:start w:val="1"/>
      <w:numFmt w:val="decimal"/>
      <w:suff w:val="nothing"/>
      <w:lvlText w:val="%2."/>
      <w:lvlJc w:val="left"/>
      <w:pPr>
        <w:ind w:left="12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B27A62">
      <w:start w:val="1"/>
      <w:numFmt w:val="decimal"/>
      <w:suff w:val="nothing"/>
      <w:lvlText w:val="%3."/>
      <w:lvlJc w:val="left"/>
      <w:pPr>
        <w:ind w:left="12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EEC474">
      <w:start w:val="1"/>
      <w:numFmt w:val="decimal"/>
      <w:suff w:val="nothing"/>
      <w:lvlText w:val="%4."/>
      <w:lvlJc w:val="left"/>
      <w:pPr>
        <w:ind w:left="12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EEAC40">
      <w:start w:val="1"/>
      <w:numFmt w:val="decimal"/>
      <w:suff w:val="nothing"/>
      <w:lvlText w:val="%5."/>
      <w:lvlJc w:val="left"/>
      <w:pPr>
        <w:ind w:left="120" w:hanging="1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70043A">
      <w:start w:val="1"/>
      <w:numFmt w:val="decimal"/>
      <w:suff w:val="nothing"/>
      <w:lvlText w:val="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AF5A4">
      <w:start w:val="1"/>
      <w:numFmt w:val="decimal"/>
      <w:suff w:val="nothing"/>
      <w:lvlText w:val="%7)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0E0F1E">
      <w:start w:val="1"/>
      <w:numFmt w:val="decimal"/>
      <w:suff w:val="nothing"/>
      <w:lvlText w:val="(%8)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BACBEA">
      <w:start w:val="1"/>
      <w:numFmt w:val="decimal"/>
      <w:suff w:val="nothing"/>
      <w:lvlText w:val="%9)"/>
      <w:lvlJc w:val="left"/>
      <w:pPr>
        <w:ind w:left="120" w:hanging="1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D211509"/>
    <w:multiLevelType w:val="hybridMultilevel"/>
    <w:tmpl w:val="B48CECB4"/>
    <w:lvl w:ilvl="0" w:tplc="330CE5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3F071A"/>
    <w:multiLevelType w:val="hybridMultilevel"/>
    <w:tmpl w:val="64F47EC6"/>
    <w:lvl w:ilvl="0" w:tplc="0A409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80E19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79E0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5E2D2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9D432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C0E5D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EAEDF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DADD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33261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3ACB41FD"/>
    <w:multiLevelType w:val="hybridMultilevel"/>
    <w:tmpl w:val="A00ECEF0"/>
    <w:lvl w:ilvl="0" w:tplc="D2AA5FF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250011">
      <w:start w:val="1"/>
      <w:numFmt w:val="decimal"/>
      <w:lvlText w:val="%2)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F49C2"/>
    <w:multiLevelType w:val="hybridMultilevel"/>
    <w:tmpl w:val="C5DAE540"/>
    <w:styleLink w:val="ImportedStyle1"/>
    <w:lvl w:ilvl="0" w:tplc="76C874F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E48C96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D4EF8C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5E74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5AA85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98809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B020E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EE9D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D4EFC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5162FE3"/>
    <w:multiLevelType w:val="hybridMultilevel"/>
    <w:tmpl w:val="ED628D34"/>
    <w:lvl w:ilvl="0" w:tplc="E71838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93053"/>
    <w:multiLevelType w:val="hybridMultilevel"/>
    <w:tmpl w:val="5590F3A8"/>
    <w:lvl w:ilvl="0" w:tplc="1C6A92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38CA6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82A1F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0DCC0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0694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DBC2D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F981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AB61B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A64DA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59526E9A"/>
    <w:multiLevelType w:val="hybridMultilevel"/>
    <w:tmpl w:val="4BE4D124"/>
    <w:lvl w:ilvl="0" w:tplc="1DAA84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B240B"/>
    <w:multiLevelType w:val="hybridMultilevel"/>
    <w:tmpl w:val="ECDA23BC"/>
    <w:lvl w:ilvl="0" w:tplc="4FC23B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90AF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0F09F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2DA5A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F5C8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F2A0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F9296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024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FDE0E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5CE61EAA"/>
    <w:multiLevelType w:val="hybridMultilevel"/>
    <w:tmpl w:val="406E26B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2B43DC"/>
    <w:multiLevelType w:val="hybridMultilevel"/>
    <w:tmpl w:val="26E69E20"/>
    <w:lvl w:ilvl="0" w:tplc="A87C11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14A64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AD852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6A3B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C9ECF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563B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6C423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9A70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7329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63160772"/>
    <w:multiLevelType w:val="hybridMultilevel"/>
    <w:tmpl w:val="9158651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031DB"/>
    <w:multiLevelType w:val="hybridMultilevel"/>
    <w:tmpl w:val="BB52F292"/>
    <w:lvl w:ilvl="0" w:tplc="5C6AE7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A2F5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D1828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FEAAC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54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9427C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3A04D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4D692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19C0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5CD3DCC"/>
    <w:multiLevelType w:val="hybridMultilevel"/>
    <w:tmpl w:val="0310CABC"/>
    <w:lvl w:ilvl="0" w:tplc="9C56F5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55D0C"/>
    <w:multiLevelType w:val="hybridMultilevel"/>
    <w:tmpl w:val="FE7804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96C3B"/>
    <w:multiLevelType w:val="hybridMultilevel"/>
    <w:tmpl w:val="E4588BD8"/>
    <w:lvl w:ilvl="0" w:tplc="84DA3A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CF814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720C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D20B8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72A53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A60FC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F905A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11001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2272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D290FA9"/>
    <w:multiLevelType w:val="hybridMultilevel"/>
    <w:tmpl w:val="5E323DAC"/>
    <w:lvl w:ilvl="0" w:tplc="1236EF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3463F"/>
    <w:multiLevelType w:val="hybridMultilevel"/>
    <w:tmpl w:val="05D61BC4"/>
    <w:lvl w:ilvl="0" w:tplc="BBD8EB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D0C09"/>
    <w:multiLevelType w:val="hybridMultilevel"/>
    <w:tmpl w:val="EFCAD39C"/>
    <w:lvl w:ilvl="0" w:tplc="B56806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AE216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DE054E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79E78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5D089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C1802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06E97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D9847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66E7E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2" w15:restartNumberingAfterBreak="0">
    <w:nsid w:val="795C06C5"/>
    <w:multiLevelType w:val="multilevel"/>
    <w:tmpl w:val="63D2F35E"/>
    <w:styleLink w:val="Tpploend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47B25"/>
    <w:multiLevelType w:val="hybridMultilevel"/>
    <w:tmpl w:val="1AAC88DE"/>
    <w:lvl w:ilvl="0" w:tplc="62364D84">
      <w:start w:val="1"/>
      <w:numFmt w:val="decimal"/>
      <w:lvlText w:val="(%1)"/>
      <w:lvlJc w:val="left"/>
      <w:pPr>
        <w:ind w:left="740" w:hanging="38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73349"/>
    <w:multiLevelType w:val="hybridMultilevel"/>
    <w:tmpl w:val="98A433F2"/>
    <w:lvl w:ilvl="0" w:tplc="E3BE7D18">
      <w:start w:val="1"/>
      <w:numFmt w:val="decimal"/>
      <w:pStyle w:val="osa"/>
      <w:lvlText w:val="%1. OSA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51B81"/>
    <w:multiLevelType w:val="hybridMultilevel"/>
    <w:tmpl w:val="BC4EA2D8"/>
    <w:lvl w:ilvl="0" w:tplc="ABEA9E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5AD3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58A0B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787A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6FA36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6DC4F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C3261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56AF4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FACC8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7BA95986"/>
    <w:multiLevelType w:val="hybridMultilevel"/>
    <w:tmpl w:val="DB6E955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05CA4"/>
    <w:multiLevelType w:val="hybridMultilevel"/>
    <w:tmpl w:val="93FC96CC"/>
    <w:lvl w:ilvl="0" w:tplc="7C0680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26A8B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F74BC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2B826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71A60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EC443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A2C62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D0CA3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A28084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8" w15:restartNumberingAfterBreak="0">
    <w:nsid w:val="7D893C1D"/>
    <w:multiLevelType w:val="hybridMultilevel"/>
    <w:tmpl w:val="B06007AA"/>
    <w:lvl w:ilvl="0" w:tplc="834EE6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B12BA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C2E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24E82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E62F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C2E65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92D0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A32D9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CCE5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158033176">
    <w:abstractNumId w:val="2"/>
  </w:num>
  <w:num w:numId="2" w16cid:durableId="798493441">
    <w:abstractNumId w:val="8"/>
  </w:num>
  <w:num w:numId="3" w16cid:durableId="1882010523">
    <w:abstractNumId w:val="32"/>
  </w:num>
  <w:num w:numId="4" w16cid:durableId="787316030">
    <w:abstractNumId w:val="0"/>
  </w:num>
  <w:num w:numId="5" w16cid:durableId="768619299">
    <w:abstractNumId w:val="3"/>
  </w:num>
  <w:num w:numId="6" w16cid:durableId="1653947147">
    <w:abstractNumId w:val="7"/>
  </w:num>
  <w:num w:numId="7" w16cid:durableId="1444572489">
    <w:abstractNumId w:val="34"/>
  </w:num>
  <w:num w:numId="8" w16cid:durableId="1592616697">
    <w:abstractNumId w:val="4"/>
  </w:num>
  <w:num w:numId="9" w16cid:durableId="1901212741">
    <w:abstractNumId w:val="17"/>
  </w:num>
  <w:num w:numId="10" w16cid:durableId="284627460">
    <w:abstractNumId w:val="13"/>
  </w:num>
  <w:num w:numId="11" w16cid:durableId="1764261527">
    <w:abstractNumId w:val="14"/>
  </w:num>
  <w:num w:numId="12" w16cid:durableId="1291128256">
    <w:abstractNumId w:val="27"/>
  </w:num>
  <w:num w:numId="13" w16cid:durableId="1282223608">
    <w:abstractNumId w:val="22"/>
  </w:num>
  <w:num w:numId="14" w16cid:durableId="1257909278">
    <w:abstractNumId w:val="33"/>
  </w:num>
  <w:num w:numId="15" w16cid:durableId="1607689049">
    <w:abstractNumId w:val="24"/>
  </w:num>
  <w:num w:numId="16" w16cid:durableId="1338969755">
    <w:abstractNumId w:val="15"/>
  </w:num>
  <w:num w:numId="17" w16cid:durableId="537817959">
    <w:abstractNumId w:val="12"/>
  </w:num>
  <w:num w:numId="18" w16cid:durableId="1507094787">
    <w:abstractNumId w:val="28"/>
  </w:num>
  <w:num w:numId="19" w16cid:durableId="330960011">
    <w:abstractNumId w:val="5"/>
  </w:num>
  <w:num w:numId="20" w16cid:durableId="873229425">
    <w:abstractNumId w:val="23"/>
  </w:num>
  <w:num w:numId="21" w16cid:durableId="1782994807">
    <w:abstractNumId w:val="19"/>
  </w:num>
  <w:num w:numId="22" w16cid:durableId="1652101688">
    <w:abstractNumId w:val="38"/>
  </w:num>
  <w:num w:numId="23" w16cid:durableId="1114790448">
    <w:abstractNumId w:val="21"/>
  </w:num>
  <w:num w:numId="24" w16cid:durableId="1708140405">
    <w:abstractNumId w:val="35"/>
  </w:num>
  <w:num w:numId="25" w16cid:durableId="1531793699">
    <w:abstractNumId w:val="25"/>
  </w:num>
  <w:num w:numId="26" w16cid:durableId="1604072507">
    <w:abstractNumId w:val="29"/>
  </w:num>
  <w:num w:numId="27" w16cid:durableId="1265460593">
    <w:abstractNumId w:val="20"/>
  </w:num>
  <w:num w:numId="28" w16cid:durableId="1301110085">
    <w:abstractNumId w:val="10"/>
  </w:num>
  <w:num w:numId="29" w16cid:durableId="541863239">
    <w:abstractNumId w:val="30"/>
  </w:num>
  <w:num w:numId="30" w16cid:durableId="448085933">
    <w:abstractNumId w:val="18"/>
  </w:num>
  <w:num w:numId="31" w16cid:durableId="2139882349">
    <w:abstractNumId w:val="26"/>
  </w:num>
  <w:num w:numId="32" w16cid:durableId="1854176830">
    <w:abstractNumId w:val="16"/>
  </w:num>
  <w:num w:numId="33" w16cid:durableId="768894780">
    <w:abstractNumId w:val="6"/>
  </w:num>
  <w:num w:numId="34" w16cid:durableId="90975885">
    <w:abstractNumId w:val="11"/>
  </w:num>
  <w:num w:numId="35" w16cid:durableId="2020766623">
    <w:abstractNumId w:val="31"/>
  </w:num>
  <w:num w:numId="36" w16cid:durableId="1841196428">
    <w:abstractNumId w:val="9"/>
  </w:num>
  <w:num w:numId="37" w16cid:durableId="1981035867">
    <w:abstractNumId w:val="37"/>
  </w:num>
  <w:num w:numId="38" w16cid:durableId="6808178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8988575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  <w15:person w15:author="Aili Sandre">
    <w15:presenceInfo w15:providerId="AD" w15:userId="S::Aili.Sandre@just.ee::21c2fdd4-4be7-4997-be10-55426eb6f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B1"/>
    <w:rsid w:val="0000024A"/>
    <w:rsid w:val="000009F8"/>
    <w:rsid w:val="00000FEB"/>
    <w:rsid w:val="000012AE"/>
    <w:rsid w:val="00001CF6"/>
    <w:rsid w:val="00002313"/>
    <w:rsid w:val="000023E1"/>
    <w:rsid w:val="00002754"/>
    <w:rsid w:val="000029C3"/>
    <w:rsid w:val="00003087"/>
    <w:rsid w:val="000038CA"/>
    <w:rsid w:val="00003CAA"/>
    <w:rsid w:val="00004833"/>
    <w:rsid w:val="000050D4"/>
    <w:rsid w:val="00006153"/>
    <w:rsid w:val="00006648"/>
    <w:rsid w:val="00006703"/>
    <w:rsid w:val="00006922"/>
    <w:rsid w:val="00010761"/>
    <w:rsid w:val="0001076B"/>
    <w:rsid w:val="00010B3E"/>
    <w:rsid w:val="00010B86"/>
    <w:rsid w:val="00010D0E"/>
    <w:rsid w:val="000112F5"/>
    <w:rsid w:val="0001165B"/>
    <w:rsid w:val="00012F9C"/>
    <w:rsid w:val="00013068"/>
    <w:rsid w:val="0001343E"/>
    <w:rsid w:val="00013A0C"/>
    <w:rsid w:val="00013B06"/>
    <w:rsid w:val="00014A94"/>
    <w:rsid w:val="000158A9"/>
    <w:rsid w:val="000167AC"/>
    <w:rsid w:val="00017441"/>
    <w:rsid w:val="00017691"/>
    <w:rsid w:val="0001772F"/>
    <w:rsid w:val="0002118F"/>
    <w:rsid w:val="0002119A"/>
    <w:rsid w:val="000214C1"/>
    <w:rsid w:val="0002155E"/>
    <w:rsid w:val="00021743"/>
    <w:rsid w:val="00021A03"/>
    <w:rsid w:val="00021E27"/>
    <w:rsid w:val="00022680"/>
    <w:rsid w:val="00022ED3"/>
    <w:rsid w:val="00023150"/>
    <w:rsid w:val="00023D90"/>
    <w:rsid w:val="00023F1C"/>
    <w:rsid w:val="000242DC"/>
    <w:rsid w:val="00024981"/>
    <w:rsid w:val="00024B7A"/>
    <w:rsid w:val="00024C8E"/>
    <w:rsid w:val="00024E24"/>
    <w:rsid w:val="00025412"/>
    <w:rsid w:val="0002554D"/>
    <w:rsid w:val="000258CD"/>
    <w:rsid w:val="00027581"/>
    <w:rsid w:val="00030559"/>
    <w:rsid w:val="00030B35"/>
    <w:rsid w:val="00031972"/>
    <w:rsid w:val="0003282D"/>
    <w:rsid w:val="000328C2"/>
    <w:rsid w:val="000329B0"/>
    <w:rsid w:val="00032FF3"/>
    <w:rsid w:val="00034726"/>
    <w:rsid w:val="00034834"/>
    <w:rsid w:val="00034E37"/>
    <w:rsid w:val="00035132"/>
    <w:rsid w:val="00035EF4"/>
    <w:rsid w:val="0003673E"/>
    <w:rsid w:val="00037A73"/>
    <w:rsid w:val="00040308"/>
    <w:rsid w:val="00040807"/>
    <w:rsid w:val="000410E1"/>
    <w:rsid w:val="00041536"/>
    <w:rsid w:val="00042F46"/>
    <w:rsid w:val="000444F8"/>
    <w:rsid w:val="00044A78"/>
    <w:rsid w:val="00044C37"/>
    <w:rsid w:val="000460EC"/>
    <w:rsid w:val="00046430"/>
    <w:rsid w:val="0004655A"/>
    <w:rsid w:val="00047D14"/>
    <w:rsid w:val="00047E31"/>
    <w:rsid w:val="00047EB6"/>
    <w:rsid w:val="00050196"/>
    <w:rsid w:val="00050302"/>
    <w:rsid w:val="00050966"/>
    <w:rsid w:val="000517C4"/>
    <w:rsid w:val="00051CBB"/>
    <w:rsid w:val="00052037"/>
    <w:rsid w:val="00052F5E"/>
    <w:rsid w:val="000534A7"/>
    <w:rsid w:val="00054AF5"/>
    <w:rsid w:val="00054D25"/>
    <w:rsid w:val="0005608C"/>
    <w:rsid w:val="0005687A"/>
    <w:rsid w:val="000568E3"/>
    <w:rsid w:val="00056C2B"/>
    <w:rsid w:val="00056D4C"/>
    <w:rsid w:val="00057894"/>
    <w:rsid w:val="00057D5A"/>
    <w:rsid w:val="0006026F"/>
    <w:rsid w:val="00060A03"/>
    <w:rsid w:val="00060BCB"/>
    <w:rsid w:val="00062747"/>
    <w:rsid w:val="00062994"/>
    <w:rsid w:val="000645CD"/>
    <w:rsid w:val="0006472E"/>
    <w:rsid w:val="00064ACB"/>
    <w:rsid w:val="00064E56"/>
    <w:rsid w:val="000650EA"/>
    <w:rsid w:val="000655F4"/>
    <w:rsid w:val="000664F8"/>
    <w:rsid w:val="00067259"/>
    <w:rsid w:val="000673A7"/>
    <w:rsid w:val="000708BC"/>
    <w:rsid w:val="00070E65"/>
    <w:rsid w:val="000716C0"/>
    <w:rsid w:val="00071E03"/>
    <w:rsid w:val="00072828"/>
    <w:rsid w:val="000729A6"/>
    <w:rsid w:val="00072E5F"/>
    <w:rsid w:val="00073A5D"/>
    <w:rsid w:val="0007427A"/>
    <w:rsid w:val="000750BA"/>
    <w:rsid w:val="0007630F"/>
    <w:rsid w:val="00077BAB"/>
    <w:rsid w:val="00077CA1"/>
    <w:rsid w:val="00080613"/>
    <w:rsid w:val="0008108F"/>
    <w:rsid w:val="00081C40"/>
    <w:rsid w:val="00082E44"/>
    <w:rsid w:val="000830D1"/>
    <w:rsid w:val="000831E2"/>
    <w:rsid w:val="00084342"/>
    <w:rsid w:val="00084956"/>
    <w:rsid w:val="0008652C"/>
    <w:rsid w:val="00086861"/>
    <w:rsid w:val="00087C1B"/>
    <w:rsid w:val="00087E99"/>
    <w:rsid w:val="00087EA0"/>
    <w:rsid w:val="0009023F"/>
    <w:rsid w:val="00090385"/>
    <w:rsid w:val="000911AD"/>
    <w:rsid w:val="000922F5"/>
    <w:rsid w:val="000924F7"/>
    <w:rsid w:val="000929D5"/>
    <w:rsid w:val="0009324C"/>
    <w:rsid w:val="00093C71"/>
    <w:rsid w:val="00093E4D"/>
    <w:rsid w:val="0009412C"/>
    <w:rsid w:val="00095348"/>
    <w:rsid w:val="0009540E"/>
    <w:rsid w:val="00095972"/>
    <w:rsid w:val="00096506"/>
    <w:rsid w:val="00096B33"/>
    <w:rsid w:val="00096F21"/>
    <w:rsid w:val="00097054"/>
    <w:rsid w:val="000974DB"/>
    <w:rsid w:val="00097867"/>
    <w:rsid w:val="00097EF8"/>
    <w:rsid w:val="000A00E2"/>
    <w:rsid w:val="000A2538"/>
    <w:rsid w:val="000A295F"/>
    <w:rsid w:val="000A2D97"/>
    <w:rsid w:val="000A2E17"/>
    <w:rsid w:val="000A3195"/>
    <w:rsid w:val="000A38CF"/>
    <w:rsid w:val="000A3C51"/>
    <w:rsid w:val="000A3EF2"/>
    <w:rsid w:val="000A447D"/>
    <w:rsid w:val="000A4F64"/>
    <w:rsid w:val="000A50AF"/>
    <w:rsid w:val="000A50D1"/>
    <w:rsid w:val="000A5E47"/>
    <w:rsid w:val="000A69A1"/>
    <w:rsid w:val="000A7000"/>
    <w:rsid w:val="000A7663"/>
    <w:rsid w:val="000A7A8F"/>
    <w:rsid w:val="000A7D2C"/>
    <w:rsid w:val="000A7F13"/>
    <w:rsid w:val="000A7F49"/>
    <w:rsid w:val="000B0090"/>
    <w:rsid w:val="000B03E9"/>
    <w:rsid w:val="000B0DC2"/>
    <w:rsid w:val="000B2362"/>
    <w:rsid w:val="000B26AD"/>
    <w:rsid w:val="000B2773"/>
    <w:rsid w:val="000B578A"/>
    <w:rsid w:val="000B592E"/>
    <w:rsid w:val="000B5CBE"/>
    <w:rsid w:val="000B63A6"/>
    <w:rsid w:val="000B7962"/>
    <w:rsid w:val="000C00FE"/>
    <w:rsid w:val="000C08F0"/>
    <w:rsid w:val="000C0A3A"/>
    <w:rsid w:val="000C15C8"/>
    <w:rsid w:val="000C1F88"/>
    <w:rsid w:val="000C2913"/>
    <w:rsid w:val="000C2E45"/>
    <w:rsid w:val="000C34F6"/>
    <w:rsid w:val="000C4DE2"/>
    <w:rsid w:val="000C5540"/>
    <w:rsid w:val="000C56BA"/>
    <w:rsid w:val="000C6077"/>
    <w:rsid w:val="000C6D43"/>
    <w:rsid w:val="000C7511"/>
    <w:rsid w:val="000D08DB"/>
    <w:rsid w:val="000D1B55"/>
    <w:rsid w:val="000D1C1E"/>
    <w:rsid w:val="000D2285"/>
    <w:rsid w:val="000D2449"/>
    <w:rsid w:val="000D284B"/>
    <w:rsid w:val="000D292C"/>
    <w:rsid w:val="000D292D"/>
    <w:rsid w:val="000D2C82"/>
    <w:rsid w:val="000D3359"/>
    <w:rsid w:val="000D3A19"/>
    <w:rsid w:val="000D40B9"/>
    <w:rsid w:val="000D56CE"/>
    <w:rsid w:val="000D5B3B"/>
    <w:rsid w:val="000D5DC6"/>
    <w:rsid w:val="000D639B"/>
    <w:rsid w:val="000D675B"/>
    <w:rsid w:val="000D697E"/>
    <w:rsid w:val="000D6EC0"/>
    <w:rsid w:val="000D6EEA"/>
    <w:rsid w:val="000D7305"/>
    <w:rsid w:val="000D7ADC"/>
    <w:rsid w:val="000E04C3"/>
    <w:rsid w:val="000E08A8"/>
    <w:rsid w:val="000E0F77"/>
    <w:rsid w:val="000E12BA"/>
    <w:rsid w:val="000E19FD"/>
    <w:rsid w:val="000E246D"/>
    <w:rsid w:val="000E2574"/>
    <w:rsid w:val="000E25F4"/>
    <w:rsid w:val="000E30F9"/>
    <w:rsid w:val="000E36F7"/>
    <w:rsid w:val="000E37AD"/>
    <w:rsid w:val="000E3ABD"/>
    <w:rsid w:val="000E40D8"/>
    <w:rsid w:val="000E45B0"/>
    <w:rsid w:val="000E4753"/>
    <w:rsid w:val="000E4C2E"/>
    <w:rsid w:val="000E67AF"/>
    <w:rsid w:val="000E70D9"/>
    <w:rsid w:val="000E74A2"/>
    <w:rsid w:val="000E7700"/>
    <w:rsid w:val="000E7EE3"/>
    <w:rsid w:val="000F042B"/>
    <w:rsid w:val="000F06E5"/>
    <w:rsid w:val="000F0AB8"/>
    <w:rsid w:val="000F14DA"/>
    <w:rsid w:val="000F216C"/>
    <w:rsid w:val="000F280A"/>
    <w:rsid w:val="000F2DE5"/>
    <w:rsid w:val="000F30CD"/>
    <w:rsid w:val="000F35AA"/>
    <w:rsid w:val="000F3832"/>
    <w:rsid w:val="000F409E"/>
    <w:rsid w:val="000F42FB"/>
    <w:rsid w:val="000F47F8"/>
    <w:rsid w:val="000F49E4"/>
    <w:rsid w:val="000F4B08"/>
    <w:rsid w:val="000F5FCF"/>
    <w:rsid w:val="000F6282"/>
    <w:rsid w:val="000F6D36"/>
    <w:rsid w:val="00100795"/>
    <w:rsid w:val="00101860"/>
    <w:rsid w:val="0010256F"/>
    <w:rsid w:val="0010291C"/>
    <w:rsid w:val="00102C59"/>
    <w:rsid w:val="00103874"/>
    <w:rsid w:val="001038FB"/>
    <w:rsid w:val="00103C31"/>
    <w:rsid w:val="00103F0D"/>
    <w:rsid w:val="00103F3D"/>
    <w:rsid w:val="001042B3"/>
    <w:rsid w:val="00105165"/>
    <w:rsid w:val="00106209"/>
    <w:rsid w:val="00106C0A"/>
    <w:rsid w:val="00106D51"/>
    <w:rsid w:val="001074B9"/>
    <w:rsid w:val="00107D96"/>
    <w:rsid w:val="00107E34"/>
    <w:rsid w:val="00110593"/>
    <w:rsid w:val="0011194D"/>
    <w:rsid w:val="001122D3"/>
    <w:rsid w:val="00112BB4"/>
    <w:rsid w:val="00112DB3"/>
    <w:rsid w:val="0011306D"/>
    <w:rsid w:val="001134D5"/>
    <w:rsid w:val="0011380A"/>
    <w:rsid w:val="00113902"/>
    <w:rsid w:val="00113C99"/>
    <w:rsid w:val="001145DE"/>
    <w:rsid w:val="00114A89"/>
    <w:rsid w:val="00115113"/>
    <w:rsid w:val="001151D5"/>
    <w:rsid w:val="0011563F"/>
    <w:rsid w:val="00115EA6"/>
    <w:rsid w:val="001161AC"/>
    <w:rsid w:val="00116224"/>
    <w:rsid w:val="00116A3B"/>
    <w:rsid w:val="00116ADB"/>
    <w:rsid w:val="00117025"/>
    <w:rsid w:val="001172C8"/>
    <w:rsid w:val="00120617"/>
    <w:rsid w:val="00120A5F"/>
    <w:rsid w:val="00120AD3"/>
    <w:rsid w:val="00121A70"/>
    <w:rsid w:val="00121C2E"/>
    <w:rsid w:val="00122FE2"/>
    <w:rsid w:val="001243AD"/>
    <w:rsid w:val="00124405"/>
    <w:rsid w:val="00124664"/>
    <w:rsid w:val="00125255"/>
    <w:rsid w:val="00125608"/>
    <w:rsid w:val="001257B2"/>
    <w:rsid w:val="00125DC9"/>
    <w:rsid w:val="00125F2D"/>
    <w:rsid w:val="0012600D"/>
    <w:rsid w:val="0012696E"/>
    <w:rsid w:val="0012734F"/>
    <w:rsid w:val="0012738A"/>
    <w:rsid w:val="001276C8"/>
    <w:rsid w:val="0012796F"/>
    <w:rsid w:val="0013052C"/>
    <w:rsid w:val="00130546"/>
    <w:rsid w:val="00131433"/>
    <w:rsid w:val="0013179F"/>
    <w:rsid w:val="00131FC6"/>
    <w:rsid w:val="00133300"/>
    <w:rsid w:val="00134037"/>
    <w:rsid w:val="00135D0C"/>
    <w:rsid w:val="00136325"/>
    <w:rsid w:val="001378D7"/>
    <w:rsid w:val="00137930"/>
    <w:rsid w:val="00137F96"/>
    <w:rsid w:val="00140B24"/>
    <w:rsid w:val="00140B44"/>
    <w:rsid w:val="00140B99"/>
    <w:rsid w:val="0014150C"/>
    <w:rsid w:val="00141AFA"/>
    <w:rsid w:val="00141CD4"/>
    <w:rsid w:val="00141CF0"/>
    <w:rsid w:val="00141F46"/>
    <w:rsid w:val="00142908"/>
    <w:rsid w:val="00143FB8"/>
    <w:rsid w:val="001444F9"/>
    <w:rsid w:val="00144C9A"/>
    <w:rsid w:val="001454E7"/>
    <w:rsid w:val="00145656"/>
    <w:rsid w:val="00145BA0"/>
    <w:rsid w:val="00146454"/>
    <w:rsid w:val="00147F2F"/>
    <w:rsid w:val="00147F36"/>
    <w:rsid w:val="0015097E"/>
    <w:rsid w:val="00150BF8"/>
    <w:rsid w:val="00150F8B"/>
    <w:rsid w:val="0015173A"/>
    <w:rsid w:val="00152B56"/>
    <w:rsid w:val="00152B66"/>
    <w:rsid w:val="00152C1A"/>
    <w:rsid w:val="00153609"/>
    <w:rsid w:val="001537C1"/>
    <w:rsid w:val="0015493C"/>
    <w:rsid w:val="00156D64"/>
    <w:rsid w:val="0015749F"/>
    <w:rsid w:val="00160390"/>
    <w:rsid w:val="00161733"/>
    <w:rsid w:val="001626B0"/>
    <w:rsid w:val="00162BEE"/>
    <w:rsid w:val="00164765"/>
    <w:rsid w:val="00164938"/>
    <w:rsid w:val="00165013"/>
    <w:rsid w:val="00167497"/>
    <w:rsid w:val="0016770C"/>
    <w:rsid w:val="00167B2F"/>
    <w:rsid w:val="00167D79"/>
    <w:rsid w:val="00170071"/>
    <w:rsid w:val="001704FB"/>
    <w:rsid w:val="00170D97"/>
    <w:rsid w:val="00170DE4"/>
    <w:rsid w:val="00170FC0"/>
    <w:rsid w:val="0017104C"/>
    <w:rsid w:val="00171177"/>
    <w:rsid w:val="00171B25"/>
    <w:rsid w:val="00171EF1"/>
    <w:rsid w:val="00171F48"/>
    <w:rsid w:val="00173549"/>
    <w:rsid w:val="00173689"/>
    <w:rsid w:val="00173832"/>
    <w:rsid w:val="001742D4"/>
    <w:rsid w:val="001750AC"/>
    <w:rsid w:val="00175354"/>
    <w:rsid w:val="00175C3D"/>
    <w:rsid w:val="001760F1"/>
    <w:rsid w:val="0017618D"/>
    <w:rsid w:val="00176BB8"/>
    <w:rsid w:val="0017760E"/>
    <w:rsid w:val="00180606"/>
    <w:rsid w:val="001807FC"/>
    <w:rsid w:val="001808CF"/>
    <w:rsid w:val="001816AE"/>
    <w:rsid w:val="001822EA"/>
    <w:rsid w:val="001823C3"/>
    <w:rsid w:val="00182B74"/>
    <w:rsid w:val="00183880"/>
    <w:rsid w:val="00183B33"/>
    <w:rsid w:val="00183F35"/>
    <w:rsid w:val="001849EC"/>
    <w:rsid w:val="00184F4B"/>
    <w:rsid w:val="00185284"/>
    <w:rsid w:val="00185AEF"/>
    <w:rsid w:val="00185FC0"/>
    <w:rsid w:val="0018661F"/>
    <w:rsid w:val="00186C3D"/>
    <w:rsid w:val="00186D07"/>
    <w:rsid w:val="00187023"/>
    <w:rsid w:val="001907A3"/>
    <w:rsid w:val="00190938"/>
    <w:rsid w:val="00191583"/>
    <w:rsid w:val="00191B73"/>
    <w:rsid w:val="00192254"/>
    <w:rsid w:val="001927D7"/>
    <w:rsid w:val="00192A48"/>
    <w:rsid w:val="00192C19"/>
    <w:rsid w:val="00192FBE"/>
    <w:rsid w:val="0019337C"/>
    <w:rsid w:val="0019365E"/>
    <w:rsid w:val="001938B3"/>
    <w:rsid w:val="00194D24"/>
    <w:rsid w:val="00194E37"/>
    <w:rsid w:val="0019509F"/>
    <w:rsid w:val="00195E2A"/>
    <w:rsid w:val="001960C7"/>
    <w:rsid w:val="001963B6"/>
    <w:rsid w:val="00196461"/>
    <w:rsid w:val="001965CF"/>
    <w:rsid w:val="00196FA6"/>
    <w:rsid w:val="00197DE5"/>
    <w:rsid w:val="001A14E6"/>
    <w:rsid w:val="001A2B17"/>
    <w:rsid w:val="001A31B0"/>
    <w:rsid w:val="001A35F8"/>
    <w:rsid w:val="001A4833"/>
    <w:rsid w:val="001A48B9"/>
    <w:rsid w:val="001A4B4A"/>
    <w:rsid w:val="001A513D"/>
    <w:rsid w:val="001A5265"/>
    <w:rsid w:val="001A538B"/>
    <w:rsid w:val="001A5F9F"/>
    <w:rsid w:val="001B041D"/>
    <w:rsid w:val="001B0B9B"/>
    <w:rsid w:val="001B10DE"/>
    <w:rsid w:val="001B1AA5"/>
    <w:rsid w:val="001B1EF7"/>
    <w:rsid w:val="001B30BD"/>
    <w:rsid w:val="001B3B73"/>
    <w:rsid w:val="001B3E02"/>
    <w:rsid w:val="001B4321"/>
    <w:rsid w:val="001B48FA"/>
    <w:rsid w:val="001B497D"/>
    <w:rsid w:val="001B4FCC"/>
    <w:rsid w:val="001B53BB"/>
    <w:rsid w:val="001B6111"/>
    <w:rsid w:val="001B6189"/>
    <w:rsid w:val="001B6952"/>
    <w:rsid w:val="001B73D0"/>
    <w:rsid w:val="001C01B1"/>
    <w:rsid w:val="001C0A85"/>
    <w:rsid w:val="001C2155"/>
    <w:rsid w:val="001C2888"/>
    <w:rsid w:val="001C34CF"/>
    <w:rsid w:val="001C3B72"/>
    <w:rsid w:val="001C45D8"/>
    <w:rsid w:val="001C4D4D"/>
    <w:rsid w:val="001C5690"/>
    <w:rsid w:val="001C6A6B"/>
    <w:rsid w:val="001C6E22"/>
    <w:rsid w:val="001C7C26"/>
    <w:rsid w:val="001C7FDB"/>
    <w:rsid w:val="001D06BE"/>
    <w:rsid w:val="001D094A"/>
    <w:rsid w:val="001D1B8F"/>
    <w:rsid w:val="001D30DE"/>
    <w:rsid w:val="001D3877"/>
    <w:rsid w:val="001D456F"/>
    <w:rsid w:val="001D45B8"/>
    <w:rsid w:val="001D461F"/>
    <w:rsid w:val="001D4833"/>
    <w:rsid w:val="001D5062"/>
    <w:rsid w:val="001D50D6"/>
    <w:rsid w:val="001D556E"/>
    <w:rsid w:val="001D560B"/>
    <w:rsid w:val="001D576C"/>
    <w:rsid w:val="001D5FC0"/>
    <w:rsid w:val="001D6BC1"/>
    <w:rsid w:val="001D745A"/>
    <w:rsid w:val="001D75D9"/>
    <w:rsid w:val="001D7D75"/>
    <w:rsid w:val="001E123B"/>
    <w:rsid w:val="001E259E"/>
    <w:rsid w:val="001E2694"/>
    <w:rsid w:val="001E2AB7"/>
    <w:rsid w:val="001E3047"/>
    <w:rsid w:val="001E32FB"/>
    <w:rsid w:val="001E3544"/>
    <w:rsid w:val="001E3727"/>
    <w:rsid w:val="001E42F8"/>
    <w:rsid w:val="001E5A4D"/>
    <w:rsid w:val="001E7025"/>
    <w:rsid w:val="001E738C"/>
    <w:rsid w:val="001E73AB"/>
    <w:rsid w:val="001F0C20"/>
    <w:rsid w:val="001F266A"/>
    <w:rsid w:val="001F34A3"/>
    <w:rsid w:val="001F3FED"/>
    <w:rsid w:val="001F4A40"/>
    <w:rsid w:val="001F6DC6"/>
    <w:rsid w:val="001F7949"/>
    <w:rsid w:val="002005F5"/>
    <w:rsid w:val="00200D9A"/>
    <w:rsid w:val="00200E6C"/>
    <w:rsid w:val="00201154"/>
    <w:rsid w:val="002011A1"/>
    <w:rsid w:val="0020235A"/>
    <w:rsid w:val="00202B39"/>
    <w:rsid w:val="00202B57"/>
    <w:rsid w:val="00202DC4"/>
    <w:rsid w:val="0020489C"/>
    <w:rsid w:val="00205780"/>
    <w:rsid w:val="0020579E"/>
    <w:rsid w:val="002057E6"/>
    <w:rsid w:val="002058BB"/>
    <w:rsid w:val="00205E06"/>
    <w:rsid w:val="002068FA"/>
    <w:rsid w:val="0020692F"/>
    <w:rsid w:val="00207D29"/>
    <w:rsid w:val="00207EF2"/>
    <w:rsid w:val="00210392"/>
    <w:rsid w:val="00210A0C"/>
    <w:rsid w:val="00212401"/>
    <w:rsid w:val="00212C54"/>
    <w:rsid w:val="00212DFD"/>
    <w:rsid w:val="00212E34"/>
    <w:rsid w:val="00214749"/>
    <w:rsid w:val="00214A65"/>
    <w:rsid w:val="00214EFE"/>
    <w:rsid w:val="00215296"/>
    <w:rsid w:val="002158A6"/>
    <w:rsid w:val="002158FF"/>
    <w:rsid w:val="00216198"/>
    <w:rsid w:val="00217082"/>
    <w:rsid w:val="002206F2"/>
    <w:rsid w:val="002209E9"/>
    <w:rsid w:val="00221C4F"/>
    <w:rsid w:val="00221E41"/>
    <w:rsid w:val="00223B21"/>
    <w:rsid w:val="00224B01"/>
    <w:rsid w:val="002264C5"/>
    <w:rsid w:val="0022698F"/>
    <w:rsid w:val="00226C33"/>
    <w:rsid w:val="0022726E"/>
    <w:rsid w:val="00227480"/>
    <w:rsid w:val="00230312"/>
    <w:rsid w:val="00232094"/>
    <w:rsid w:val="0023270A"/>
    <w:rsid w:val="00233063"/>
    <w:rsid w:val="002330CC"/>
    <w:rsid w:val="00234BC7"/>
    <w:rsid w:val="00234DC1"/>
    <w:rsid w:val="00234F1B"/>
    <w:rsid w:val="002350DA"/>
    <w:rsid w:val="00235AEF"/>
    <w:rsid w:val="002363D6"/>
    <w:rsid w:val="002366A7"/>
    <w:rsid w:val="00236C1B"/>
    <w:rsid w:val="00236F58"/>
    <w:rsid w:val="00237A97"/>
    <w:rsid w:val="00240211"/>
    <w:rsid w:val="002408B6"/>
    <w:rsid w:val="00240A39"/>
    <w:rsid w:val="002411BF"/>
    <w:rsid w:val="002412B3"/>
    <w:rsid w:val="00241338"/>
    <w:rsid w:val="0024169A"/>
    <w:rsid w:val="002421AF"/>
    <w:rsid w:val="002421BB"/>
    <w:rsid w:val="0024419A"/>
    <w:rsid w:val="0024532D"/>
    <w:rsid w:val="002466CE"/>
    <w:rsid w:val="002468D1"/>
    <w:rsid w:val="0024759F"/>
    <w:rsid w:val="002501E1"/>
    <w:rsid w:val="002507EA"/>
    <w:rsid w:val="0025082A"/>
    <w:rsid w:val="00250B80"/>
    <w:rsid w:val="0025195F"/>
    <w:rsid w:val="00252152"/>
    <w:rsid w:val="00252304"/>
    <w:rsid w:val="00252BFD"/>
    <w:rsid w:val="002540EA"/>
    <w:rsid w:val="00254127"/>
    <w:rsid w:val="00254581"/>
    <w:rsid w:val="002547FD"/>
    <w:rsid w:val="00255160"/>
    <w:rsid w:val="00255E85"/>
    <w:rsid w:val="0025638B"/>
    <w:rsid w:val="0025680E"/>
    <w:rsid w:val="00257FCA"/>
    <w:rsid w:val="002603C8"/>
    <w:rsid w:val="00260D6F"/>
    <w:rsid w:val="00261CA9"/>
    <w:rsid w:val="00261CB8"/>
    <w:rsid w:val="00262E9D"/>
    <w:rsid w:val="00263C3C"/>
    <w:rsid w:val="00263E70"/>
    <w:rsid w:val="002646D2"/>
    <w:rsid w:val="00265129"/>
    <w:rsid w:val="002655B9"/>
    <w:rsid w:val="00265D45"/>
    <w:rsid w:val="00267641"/>
    <w:rsid w:val="00267BAA"/>
    <w:rsid w:val="0027005C"/>
    <w:rsid w:val="00270D5D"/>
    <w:rsid w:val="002714A0"/>
    <w:rsid w:val="002721E4"/>
    <w:rsid w:val="00272458"/>
    <w:rsid w:val="002726BD"/>
    <w:rsid w:val="00273C2E"/>
    <w:rsid w:val="00274247"/>
    <w:rsid w:val="002749CA"/>
    <w:rsid w:val="00274AA4"/>
    <w:rsid w:val="00275590"/>
    <w:rsid w:val="00275FDC"/>
    <w:rsid w:val="00276FDE"/>
    <w:rsid w:val="00277540"/>
    <w:rsid w:val="0027765D"/>
    <w:rsid w:val="00277913"/>
    <w:rsid w:val="00280024"/>
    <w:rsid w:val="00280612"/>
    <w:rsid w:val="002807CB"/>
    <w:rsid w:val="00280918"/>
    <w:rsid w:val="00281BCC"/>
    <w:rsid w:val="00282255"/>
    <w:rsid w:val="002822FF"/>
    <w:rsid w:val="00282685"/>
    <w:rsid w:val="002828F6"/>
    <w:rsid w:val="00282ABA"/>
    <w:rsid w:val="00282B97"/>
    <w:rsid w:val="0028485B"/>
    <w:rsid w:val="00284893"/>
    <w:rsid w:val="00285D6F"/>
    <w:rsid w:val="00286B5A"/>
    <w:rsid w:val="00287242"/>
    <w:rsid w:val="00287274"/>
    <w:rsid w:val="00287740"/>
    <w:rsid w:val="00290005"/>
    <w:rsid w:val="00291EBE"/>
    <w:rsid w:val="00292B49"/>
    <w:rsid w:val="0029356F"/>
    <w:rsid w:val="00294444"/>
    <w:rsid w:val="002945BA"/>
    <w:rsid w:val="0029472D"/>
    <w:rsid w:val="00294C5F"/>
    <w:rsid w:val="00296AFC"/>
    <w:rsid w:val="00296E48"/>
    <w:rsid w:val="00296FF3"/>
    <w:rsid w:val="002977DD"/>
    <w:rsid w:val="002A0DE1"/>
    <w:rsid w:val="002A1420"/>
    <w:rsid w:val="002A2113"/>
    <w:rsid w:val="002A2191"/>
    <w:rsid w:val="002A24ED"/>
    <w:rsid w:val="002A3258"/>
    <w:rsid w:val="002A39B1"/>
    <w:rsid w:val="002A3EB0"/>
    <w:rsid w:val="002A59E8"/>
    <w:rsid w:val="002A720D"/>
    <w:rsid w:val="002A7B8D"/>
    <w:rsid w:val="002B019C"/>
    <w:rsid w:val="002B07A6"/>
    <w:rsid w:val="002B09A2"/>
    <w:rsid w:val="002B1F23"/>
    <w:rsid w:val="002B281C"/>
    <w:rsid w:val="002B54CC"/>
    <w:rsid w:val="002B5AB3"/>
    <w:rsid w:val="002B5AE7"/>
    <w:rsid w:val="002B5C00"/>
    <w:rsid w:val="002B5E7F"/>
    <w:rsid w:val="002B5F0E"/>
    <w:rsid w:val="002B6F2E"/>
    <w:rsid w:val="002B7205"/>
    <w:rsid w:val="002C1470"/>
    <w:rsid w:val="002C1B57"/>
    <w:rsid w:val="002C2C3D"/>
    <w:rsid w:val="002C2F9A"/>
    <w:rsid w:val="002C2FCA"/>
    <w:rsid w:val="002C324E"/>
    <w:rsid w:val="002C3AB4"/>
    <w:rsid w:val="002C4EA9"/>
    <w:rsid w:val="002C4FAE"/>
    <w:rsid w:val="002C763B"/>
    <w:rsid w:val="002C7F07"/>
    <w:rsid w:val="002C7F1D"/>
    <w:rsid w:val="002D0759"/>
    <w:rsid w:val="002D1E60"/>
    <w:rsid w:val="002D2626"/>
    <w:rsid w:val="002D2B51"/>
    <w:rsid w:val="002D2C12"/>
    <w:rsid w:val="002D46A3"/>
    <w:rsid w:val="002D61D5"/>
    <w:rsid w:val="002D63D8"/>
    <w:rsid w:val="002D6A6E"/>
    <w:rsid w:val="002D708D"/>
    <w:rsid w:val="002D79DB"/>
    <w:rsid w:val="002E0150"/>
    <w:rsid w:val="002E0645"/>
    <w:rsid w:val="002E0AD7"/>
    <w:rsid w:val="002E2C9F"/>
    <w:rsid w:val="002E387E"/>
    <w:rsid w:val="002E3DDD"/>
    <w:rsid w:val="002E3FCC"/>
    <w:rsid w:val="002E56FA"/>
    <w:rsid w:val="002E6BE8"/>
    <w:rsid w:val="002E6FCC"/>
    <w:rsid w:val="002E7B6E"/>
    <w:rsid w:val="002F00C8"/>
    <w:rsid w:val="002F114B"/>
    <w:rsid w:val="002F2403"/>
    <w:rsid w:val="002F2CFA"/>
    <w:rsid w:val="002F310F"/>
    <w:rsid w:val="002F4AC2"/>
    <w:rsid w:val="002F5399"/>
    <w:rsid w:val="002F5D37"/>
    <w:rsid w:val="002F65BF"/>
    <w:rsid w:val="002F68D8"/>
    <w:rsid w:val="002F7348"/>
    <w:rsid w:val="002F7D84"/>
    <w:rsid w:val="00300926"/>
    <w:rsid w:val="00301076"/>
    <w:rsid w:val="003012E8"/>
    <w:rsid w:val="00301763"/>
    <w:rsid w:val="00301DA7"/>
    <w:rsid w:val="003021A1"/>
    <w:rsid w:val="00302D27"/>
    <w:rsid w:val="003033E5"/>
    <w:rsid w:val="00304233"/>
    <w:rsid w:val="003042DB"/>
    <w:rsid w:val="00304A82"/>
    <w:rsid w:val="003052D0"/>
    <w:rsid w:val="003056DE"/>
    <w:rsid w:val="00305834"/>
    <w:rsid w:val="003059DE"/>
    <w:rsid w:val="00306B6A"/>
    <w:rsid w:val="003074D8"/>
    <w:rsid w:val="00310686"/>
    <w:rsid w:val="0031084A"/>
    <w:rsid w:val="00310BBC"/>
    <w:rsid w:val="00311C7F"/>
    <w:rsid w:val="00313B01"/>
    <w:rsid w:val="0031427F"/>
    <w:rsid w:val="003146A4"/>
    <w:rsid w:val="003154D6"/>
    <w:rsid w:val="003157A1"/>
    <w:rsid w:val="00315A27"/>
    <w:rsid w:val="00315A39"/>
    <w:rsid w:val="00315D73"/>
    <w:rsid w:val="00315D93"/>
    <w:rsid w:val="003169E6"/>
    <w:rsid w:val="0032043B"/>
    <w:rsid w:val="00320B71"/>
    <w:rsid w:val="00321797"/>
    <w:rsid w:val="00321E9E"/>
    <w:rsid w:val="00322757"/>
    <w:rsid w:val="00323823"/>
    <w:rsid w:val="003269BF"/>
    <w:rsid w:val="003302F8"/>
    <w:rsid w:val="003306FC"/>
    <w:rsid w:val="0033163C"/>
    <w:rsid w:val="00331D37"/>
    <w:rsid w:val="003323AB"/>
    <w:rsid w:val="003323AE"/>
    <w:rsid w:val="0033245E"/>
    <w:rsid w:val="00332637"/>
    <w:rsid w:val="0033299B"/>
    <w:rsid w:val="00332BEC"/>
    <w:rsid w:val="00332D19"/>
    <w:rsid w:val="003338E3"/>
    <w:rsid w:val="00333A85"/>
    <w:rsid w:val="00333AEC"/>
    <w:rsid w:val="003353A8"/>
    <w:rsid w:val="003354D2"/>
    <w:rsid w:val="00336191"/>
    <w:rsid w:val="003366EB"/>
    <w:rsid w:val="00336AD9"/>
    <w:rsid w:val="00337157"/>
    <w:rsid w:val="00337434"/>
    <w:rsid w:val="003409A7"/>
    <w:rsid w:val="00340A63"/>
    <w:rsid w:val="00340CE8"/>
    <w:rsid w:val="00341A04"/>
    <w:rsid w:val="003424EB"/>
    <w:rsid w:val="00342D42"/>
    <w:rsid w:val="003439B6"/>
    <w:rsid w:val="00345E5E"/>
    <w:rsid w:val="00345F61"/>
    <w:rsid w:val="00346188"/>
    <w:rsid w:val="003463F8"/>
    <w:rsid w:val="00346804"/>
    <w:rsid w:val="003475F7"/>
    <w:rsid w:val="0034780C"/>
    <w:rsid w:val="00350885"/>
    <w:rsid w:val="00350892"/>
    <w:rsid w:val="00351069"/>
    <w:rsid w:val="00351109"/>
    <w:rsid w:val="003513FB"/>
    <w:rsid w:val="0035146A"/>
    <w:rsid w:val="00351548"/>
    <w:rsid w:val="003520F1"/>
    <w:rsid w:val="00353462"/>
    <w:rsid w:val="003545BB"/>
    <w:rsid w:val="003567D2"/>
    <w:rsid w:val="00356E49"/>
    <w:rsid w:val="00357735"/>
    <w:rsid w:val="00357A2D"/>
    <w:rsid w:val="00357FF1"/>
    <w:rsid w:val="003600DF"/>
    <w:rsid w:val="00360B08"/>
    <w:rsid w:val="00361A53"/>
    <w:rsid w:val="00363491"/>
    <w:rsid w:val="00363F39"/>
    <w:rsid w:val="00364F65"/>
    <w:rsid w:val="00367233"/>
    <w:rsid w:val="003675C9"/>
    <w:rsid w:val="003677C8"/>
    <w:rsid w:val="00367C97"/>
    <w:rsid w:val="00367DD7"/>
    <w:rsid w:val="003701A5"/>
    <w:rsid w:val="003702AC"/>
    <w:rsid w:val="00370491"/>
    <w:rsid w:val="00370613"/>
    <w:rsid w:val="00371561"/>
    <w:rsid w:val="00371AE6"/>
    <w:rsid w:val="00372096"/>
    <w:rsid w:val="003724D5"/>
    <w:rsid w:val="00372DA3"/>
    <w:rsid w:val="00372FA2"/>
    <w:rsid w:val="00373D3D"/>
    <w:rsid w:val="00373F98"/>
    <w:rsid w:val="003741B1"/>
    <w:rsid w:val="003745F4"/>
    <w:rsid w:val="00374776"/>
    <w:rsid w:val="00375D91"/>
    <w:rsid w:val="003764DE"/>
    <w:rsid w:val="003773B1"/>
    <w:rsid w:val="00377559"/>
    <w:rsid w:val="003806BA"/>
    <w:rsid w:val="0038090D"/>
    <w:rsid w:val="00380C4F"/>
    <w:rsid w:val="00381E6E"/>
    <w:rsid w:val="00382723"/>
    <w:rsid w:val="00384E3E"/>
    <w:rsid w:val="00384EF4"/>
    <w:rsid w:val="0038552B"/>
    <w:rsid w:val="003860E5"/>
    <w:rsid w:val="003866F1"/>
    <w:rsid w:val="00386761"/>
    <w:rsid w:val="00386D04"/>
    <w:rsid w:val="003878C6"/>
    <w:rsid w:val="00387A78"/>
    <w:rsid w:val="00387ABB"/>
    <w:rsid w:val="00387CAC"/>
    <w:rsid w:val="003901E6"/>
    <w:rsid w:val="003908D2"/>
    <w:rsid w:val="0039099A"/>
    <w:rsid w:val="00390BBC"/>
    <w:rsid w:val="0039140B"/>
    <w:rsid w:val="00391577"/>
    <w:rsid w:val="00393859"/>
    <w:rsid w:val="00395252"/>
    <w:rsid w:val="00395B01"/>
    <w:rsid w:val="003960C2"/>
    <w:rsid w:val="00396AC3"/>
    <w:rsid w:val="00396B8B"/>
    <w:rsid w:val="00396D5E"/>
    <w:rsid w:val="00397393"/>
    <w:rsid w:val="003973EA"/>
    <w:rsid w:val="003A05B6"/>
    <w:rsid w:val="003A16D0"/>
    <w:rsid w:val="003A1EB3"/>
    <w:rsid w:val="003A1EDC"/>
    <w:rsid w:val="003A235D"/>
    <w:rsid w:val="003A3257"/>
    <w:rsid w:val="003A345A"/>
    <w:rsid w:val="003A44E8"/>
    <w:rsid w:val="003A4591"/>
    <w:rsid w:val="003A4BCE"/>
    <w:rsid w:val="003A4E47"/>
    <w:rsid w:val="003A57D4"/>
    <w:rsid w:val="003A6C96"/>
    <w:rsid w:val="003A7B49"/>
    <w:rsid w:val="003B1359"/>
    <w:rsid w:val="003B1424"/>
    <w:rsid w:val="003B1735"/>
    <w:rsid w:val="003B2D7A"/>
    <w:rsid w:val="003B3578"/>
    <w:rsid w:val="003B4AA9"/>
    <w:rsid w:val="003B5727"/>
    <w:rsid w:val="003B5AFF"/>
    <w:rsid w:val="003C0941"/>
    <w:rsid w:val="003C1A08"/>
    <w:rsid w:val="003C32E3"/>
    <w:rsid w:val="003C48E5"/>
    <w:rsid w:val="003C499D"/>
    <w:rsid w:val="003C4BE8"/>
    <w:rsid w:val="003C5408"/>
    <w:rsid w:val="003C64B8"/>
    <w:rsid w:val="003C6A3D"/>
    <w:rsid w:val="003C6B44"/>
    <w:rsid w:val="003C7AFA"/>
    <w:rsid w:val="003C7E64"/>
    <w:rsid w:val="003C7FC5"/>
    <w:rsid w:val="003D004C"/>
    <w:rsid w:val="003D0CC4"/>
    <w:rsid w:val="003D0E32"/>
    <w:rsid w:val="003D13B3"/>
    <w:rsid w:val="003D16F6"/>
    <w:rsid w:val="003D22CF"/>
    <w:rsid w:val="003D2FEF"/>
    <w:rsid w:val="003D3156"/>
    <w:rsid w:val="003D45B6"/>
    <w:rsid w:val="003D5EA1"/>
    <w:rsid w:val="003D7209"/>
    <w:rsid w:val="003D7440"/>
    <w:rsid w:val="003E0B8B"/>
    <w:rsid w:val="003E1D54"/>
    <w:rsid w:val="003E23CB"/>
    <w:rsid w:val="003E2681"/>
    <w:rsid w:val="003E2BF3"/>
    <w:rsid w:val="003E3864"/>
    <w:rsid w:val="003E3FA5"/>
    <w:rsid w:val="003E40EF"/>
    <w:rsid w:val="003E40F2"/>
    <w:rsid w:val="003E67E0"/>
    <w:rsid w:val="003E6B78"/>
    <w:rsid w:val="003E7D3F"/>
    <w:rsid w:val="003F044F"/>
    <w:rsid w:val="003F11A3"/>
    <w:rsid w:val="003F20F2"/>
    <w:rsid w:val="003F281E"/>
    <w:rsid w:val="003F282A"/>
    <w:rsid w:val="003F3582"/>
    <w:rsid w:val="003F36FF"/>
    <w:rsid w:val="003F37A3"/>
    <w:rsid w:val="003F489B"/>
    <w:rsid w:val="003F6043"/>
    <w:rsid w:val="003F6E3D"/>
    <w:rsid w:val="003F6EEF"/>
    <w:rsid w:val="003F6FC6"/>
    <w:rsid w:val="00400053"/>
    <w:rsid w:val="0040015D"/>
    <w:rsid w:val="0040088A"/>
    <w:rsid w:val="00400B59"/>
    <w:rsid w:val="00400C0E"/>
    <w:rsid w:val="004010EE"/>
    <w:rsid w:val="0040200E"/>
    <w:rsid w:val="004034D0"/>
    <w:rsid w:val="0040482B"/>
    <w:rsid w:val="00404C72"/>
    <w:rsid w:val="0040518A"/>
    <w:rsid w:val="004057C7"/>
    <w:rsid w:val="00405989"/>
    <w:rsid w:val="00405B08"/>
    <w:rsid w:val="00405BA2"/>
    <w:rsid w:val="004068CE"/>
    <w:rsid w:val="004103EF"/>
    <w:rsid w:val="004105C3"/>
    <w:rsid w:val="004108BF"/>
    <w:rsid w:val="00410F7A"/>
    <w:rsid w:val="00410FEE"/>
    <w:rsid w:val="0041128E"/>
    <w:rsid w:val="00411B0D"/>
    <w:rsid w:val="0041245C"/>
    <w:rsid w:val="00412A3F"/>
    <w:rsid w:val="004144DB"/>
    <w:rsid w:val="004158C5"/>
    <w:rsid w:val="0041663A"/>
    <w:rsid w:val="004179C4"/>
    <w:rsid w:val="00420AFE"/>
    <w:rsid w:val="00422008"/>
    <w:rsid w:val="004221BE"/>
    <w:rsid w:val="0042258C"/>
    <w:rsid w:val="00423B3F"/>
    <w:rsid w:val="0042426C"/>
    <w:rsid w:val="00424ED9"/>
    <w:rsid w:val="00424EE7"/>
    <w:rsid w:val="00426179"/>
    <w:rsid w:val="00427FFE"/>
    <w:rsid w:val="0043028A"/>
    <w:rsid w:val="0043061F"/>
    <w:rsid w:val="00430B0C"/>
    <w:rsid w:val="0043110F"/>
    <w:rsid w:val="004316B9"/>
    <w:rsid w:val="004319DE"/>
    <w:rsid w:val="00431D32"/>
    <w:rsid w:val="00431DCA"/>
    <w:rsid w:val="00432646"/>
    <w:rsid w:val="00432C55"/>
    <w:rsid w:val="004339EB"/>
    <w:rsid w:val="004341F4"/>
    <w:rsid w:val="0043573E"/>
    <w:rsid w:val="004357F8"/>
    <w:rsid w:val="004358A1"/>
    <w:rsid w:val="0043645A"/>
    <w:rsid w:val="0043657C"/>
    <w:rsid w:val="004366D9"/>
    <w:rsid w:val="00436837"/>
    <w:rsid w:val="0043732C"/>
    <w:rsid w:val="0043769C"/>
    <w:rsid w:val="00437B4F"/>
    <w:rsid w:val="00441056"/>
    <w:rsid w:val="004416A1"/>
    <w:rsid w:val="00441EC9"/>
    <w:rsid w:val="00442064"/>
    <w:rsid w:val="0044246B"/>
    <w:rsid w:val="004427A5"/>
    <w:rsid w:val="00442A86"/>
    <w:rsid w:val="00443987"/>
    <w:rsid w:val="00443BB9"/>
    <w:rsid w:val="004442FA"/>
    <w:rsid w:val="00444845"/>
    <w:rsid w:val="00444B86"/>
    <w:rsid w:val="00445EE5"/>
    <w:rsid w:val="00446A5F"/>
    <w:rsid w:val="004477CE"/>
    <w:rsid w:val="0044782E"/>
    <w:rsid w:val="004479A7"/>
    <w:rsid w:val="00447B0C"/>
    <w:rsid w:val="0045049F"/>
    <w:rsid w:val="00450924"/>
    <w:rsid w:val="00451A91"/>
    <w:rsid w:val="00451C1F"/>
    <w:rsid w:val="00451F81"/>
    <w:rsid w:val="0045201F"/>
    <w:rsid w:val="00452902"/>
    <w:rsid w:val="00453083"/>
    <w:rsid w:val="004530E4"/>
    <w:rsid w:val="00453EBB"/>
    <w:rsid w:val="0045426F"/>
    <w:rsid w:val="0045432F"/>
    <w:rsid w:val="004556E9"/>
    <w:rsid w:val="00455AB1"/>
    <w:rsid w:val="0045614C"/>
    <w:rsid w:val="00456365"/>
    <w:rsid w:val="004569EA"/>
    <w:rsid w:val="00456AF0"/>
    <w:rsid w:val="004570B0"/>
    <w:rsid w:val="004571E1"/>
    <w:rsid w:val="004571F5"/>
    <w:rsid w:val="00457B75"/>
    <w:rsid w:val="00460FB5"/>
    <w:rsid w:val="004616B3"/>
    <w:rsid w:val="00462195"/>
    <w:rsid w:val="00462904"/>
    <w:rsid w:val="004639E4"/>
    <w:rsid w:val="00463BD7"/>
    <w:rsid w:val="00463BE3"/>
    <w:rsid w:val="004640EF"/>
    <w:rsid w:val="00465038"/>
    <w:rsid w:val="00466B49"/>
    <w:rsid w:val="00466E4F"/>
    <w:rsid w:val="00467028"/>
    <w:rsid w:val="004673A3"/>
    <w:rsid w:val="00467DEE"/>
    <w:rsid w:val="004712EA"/>
    <w:rsid w:val="00472954"/>
    <w:rsid w:val="004733FE"/>
    <w:rsid w:val="0047381F"/>
    <w:rsid w:val="00473B64"/>
    <w:rsid w:val="0047439B"/>
    <w:rsid w:val="00474913"/>
    <w:rsid w:val="00474FD0"/>
    <w:rsid w:val="00475235"/>
    <w:rsid w:val="00475537"/>
    <w:rsid w:val="004755DC"/>
    <w:rsid w:val="004756C1"/>
    <w:rsid w:val="00476246"/>
    <w:rsid w:val="004765E7"/>
    <w:rsid w:val="00476E3C"/>
    <w:rsid w:val="004778A8"/>
    <w:rsid w:val="004778E8"/>
    <w:rsid w:val="00481289"/>
    <w:rsid w:val="00481A8B"/>
    <w:rsid w:val="00482BBB"/>
    <w:rsid w:val="0048339C"/>
    <w:rsid w:val="00483634"/>
    <w:rsid w:val="00483DAF"/>
    <w:rsid w:val="00484BF3"/>
    <w:rsid w:val="00484E01"/>
    <w:rsid w:val="004852E8"/>
    <w:rsid w:val="004854AC"/>
    <w:rsid w:val="0048564B"/>
    <w:rsid w:val="00485681"/>
    <w:rsid w:val="00486241"/>
    <w:rsid w:val="00486294"/>
    <w:rsid w:val="00486F52"/>
    <w:rsid w:val="00490646"/>
    <w:rsid w:val="00491037"/>
    <w:rsid w:val="004912AD"/>
    <w:rsid w:val="004913A1"/>
    <w:rsid w:val="0049147A"/>
    <w:rsid w:val="004915A1"/>
    <w:rsid w:val="00491C84"/>
    <w:rsid w:val="004922C9"/>
    <w:rsid w:val="00492D25"/>
    <w:rsid w:val="00493043"/>
    <w:rsid w:val="00494076"/>
    <w:rsid w:val="00494280"/>
    <w:rsid w:val="00494A08"/>
    <w:rsid w:val="00494B3F"/>
    <w:rsid w:val="004950B6"/>
    <w:rsid w:val="0049519B"/>
    <w:rsid w:val="0049521A"/>
    <w:rsid w:val="0049574B"/>
    <w:rsid w:val="00497A39"/>
    <w:rsid w:val="00497D5D"/>
    <w:rsid w:val="004A021A"/>
    <w:rsid w:val="004A0456"/>
    <w:rsid w:val="004A0731"/>
    <w:rsid w:val="004A080C"/>
    <w:rsid w:val="004A1BF5"/>
    <w:rsid w:val="004A2306"/>
    <w:rsid w:val="004A2327"/>
    <w:rsid w:val="004A249B"/>
    <w:rsid w:val="004A24E3"/>
    <w:rsid w:val="004A29E9"/>
    <w:rsid w:val="004A3162"/>
    <w:rsid w:val="004A39C0"/>
    <w:rsid w:val="004A3AA8"/>
    <w:rsid w:val="004A3B86"/>
    <w:rsid w:val="004A4935"/>
    <w:rsid w:val="004A4D22"/>
    <w:rsid w:val="004A4D27"/>
    <w:rsid w:val="004A57FD"/>
    <w:rsid w:val="004A5A98"/>
    <w:rsid w:val="004A6013"/>
    <w:rsid w:val="004A6350"/>
    <w:rsid w:val="004A6626"/>
    <w:rsid w:val="004A6637"/>
    <w:rsid w:val="004A715F"/>
    <w:rsid w:val="004A7F25"/>
    <w:rsid w:val="004B04B7"/>
    <w:rsid w:val="004B0692"/>
    <w:rsid w:val="004B1462"/>
    <w:rsid w:val="004B14F7"/>
    <w:rsid w:val="004B2B0A"/>
    <w:rsid w:val="004B3051"/>
    <w:rsid w:val="004B3FDD"/>
    <w:rsid w:val="004B50B9"/>
    <w:rsid w:val="004B51BE"/>
    <w:rsid w:val="004B5649"/>
    <w:rsid w:val="004B63C3"/>
    <w:rsid w:val="004B69E6"/>
    <w:rsid w:val="004B6A24"/>
    <w:rsid w:val="004B7032"/>
    <w:rsid w:val="004B7122"/>
    <w:rsid w:val="004B796F"/>
    <w:rsid w:val="004C14AC"/>
    <w:rsid w:val="004C1911"/>
    <w:rsid w:val="004C2CF5"/>
    <w:rsid w:val="004C318A"/>
    <w:rsid w:val="004C3193"/>
    <w:rsid w:val="004C33F1"/>
    <w:rsid w:val="004C4C4A"/>
    <w:rsid w:val="004C5388"/>
    <w:rsid w:val="004C5563"/>
    <w:rsid w:val="004C557F"/>
    <w:rsid w:val="004C5D41"/>
    <w:rsid w:val="004C5FA3"/>
    <w:rsid w:val="004C77DA"/>
    <w:rsid w:val="004C7908"/>
    <w:rsid w:val="004C79E9"/>
    <w:rsid w:val="004D027C"/>
    <w:rsid w:val="004D047A"/>
    <w:rsid w:val="004D08E6"/>
    <w:rsid w:val="004D0C7A"/>
    <w:rsid w:val="004D0F99"/>
    <w:rsid w:val="004D11FD"/>
    <w:rsid w:val="004D17EC"/>
    <w:rsid w:val="004D1C68"/>
    <w:rsid w:val="004D2532"/>
    <w:rsid w:val="004D2722"/>
    <w:rsid w:val="004D27FA"/>
    <w:rsid w:val="004D3295"/>
    <w:rsid w:val="004D4848"/>
    <w:rsid w:val="004D4AB4"/>
    <w:rsid w:val="004D4F77"/>
    <w:rsid w:val="004D516E"/>
    <w:rsid w:val="004D60DE"/>
    <w:rsid w:val="004D6249"/>
    <w:rsid w:val="004D67F1"/>
    <w:rsid w:val="004D6963"/>
    <w:rsid w:val="004D6AA7"/>
    <w:rsid w:val="004D7B79"/>
    <w:rsid w:val="004D7BE7"/>
    <w:rsid w:val="004E05D2"/>
    <w:rsid w:val="004E0892"/>
    <w:rsid w:val="004E0BD2"/>
    <w:rsid w:val="004E310C"/>
    <w:rsid w:val="004E38E5"/>
    <w:rsid w:val="004E39AC"/>
    <w:rsid w:val="004E3FC9"/>
    <w:rsid w:val="004E44C6"/>
    <w:rsid w:val="004E46CF"/>
    <w:rsid w:val="004E4D04"/>
    <w:rsid w:val="004E5EFB"/>
    <w:rsid w:val="004E610C"/>
    <w:rsid w:val="004E6D82"/>
    <w:rsid w:val="004E7591"/>
    <w:rsid w:val="004E7C33"/>
    <w:rsid w:val="004F047B"/>
    <w:rsid w:val="004F1735"/>
    <w:rsid w:val="004F1ACF"/>
    <w:rsid w:val="004F25DA"/>
    <w:rsid w:val="004F3DA6"/>
    <w:rsid w:val="004F41A5"/>
    <w:rsid w:val="004F4838"/>
    <w:rsid w:val="004F490C"/>
    <w:rsid w:val="004F5998"/>
    <w:rsid w:val="004F60E2"/>
    <w:rsid w:val="004F61FC"/>
    <w:rsid w:val="004F670F"/>
    <w:rsid w:val="004F67C6"/>
    <w:rsid w:val="004F6D40"/>
    <w:rsid w:val="0050063E"/>
    <w:rsid w:val="00500CF0"/>
    <w:rsid w:val="00502687"/>
    <w:rsid w:val="005036A0"/>
    <w:rsid w:val="005038E6"/>
    <w:rsid w:val="00503BE1"/>
    <w:rsid w:val="00503D7F"/>
    <w:rsid w:val="005047E9"/>
    <w:rsid w:val="005054D2"/>
    <w:rsid w:val="00505A9E"/>
    <w:rsid w:val="00505B62"/>
    <w:rsid w:val="00506628"/>
    <w:rsid w:val="00510336"/>
    <w:rsid w:val="00510A8A"/>
    <w:rsid w:val="0051148A"/>
    <w:rsid w:val="00512DED"/>
    <w:rsid w:val="00512EBE"/>
    <w:rsid w:val="00513352"/>
    <w:rsid w:val="00513E37"/>
    <w:rsid w:val="00514522"/>
    <w:rsid w:val="00514639"/>
    <w:rsid w:val="00515211"/>
    <w:rsid w:val="00515384"/>
    <w:rsid w:val="005153FD"/>
    <w:rsid w:val="00515B2D"/>
    <w:rsid w:val="00515FBE"/>
    <w:rsid w:val="0051708E"/>
    <w:rsid w:val="005202E1"/>
    <w:rsid w:val="00521FA9"/>
    <w:rsid w:val="00522397"/>
    <w:rsid w:val="00522715"/>
    <w:rsid w:val="005228D7"/>
    <w:rsid w:val="00522A59"/>
    <w:rsid w:val="00522E37"/>
    <w:rsid w:val="00522ECE"/>
    <w:rsid w:val="0052326F"/>
    <w:rsid w:val="00524794"/>
    <w:rsid w:val="00525494"/>
    <w:rsid w:val="005255EB"/>
    <w:rsid w:val="00525A40"/>
    <w:rsid w:val="00525FB8"/>
    <w:rsid w:val="00527685"/>
    <w:rsid w:val="005279B0"/>
    <w:rsid w:val="00527B8B"/>
    <w:rsid w:val="00527D78"/>
    <w:rsid w:val="00527EB7"/>
    <w:rsid w:val="00530491"/>
    <w:rsid w:val="00530C89"/>
    <w:rsid w:val="00530EF2"/>
    <w:rsid w:val="00531A6F"/>
    <w:rsid w:val="00531BAD"/>
    <w:rsid w:val="00531CD1"/>
    <w:rsid w:val="00532476"/>
    <w:rsid w:val="00534FB9"/>
    <w:rsid w:val="005357BC"/>
    <w:rsid w:val="00535912"/>
    <w:rsid w:val="00535E78"/>
    <w:rsid w:val="0053632F"/>
    <w:rsid w:val="005368EA"/>
    <w:rsid w:val="00536F75"/>
    <w:rsid w:val="00537160"/>
    <w:rsid w:val="00537A5F"/>
    <w:rsid w:val="00537D5C"/>
    <w:rsid w:val="00540CA4"/>
    <w:rsid w:val="005412CD"/>
    <w:rsid w:val="0054193F"/>
    <w:rsid w:val="00541DDC"/>
    <w:rsid w:val="005422F0"/>
    <w:rsid w:val="005434FE"/>
    <w:rsid w:val="0054355F"/>
    <w:rsid w:val="0054399C"/>
    <w:rsid w:val="00543B32"/>
    <w:rsid w:val="005445B4"/>
    <w:rsid w:val="00545491"/>
    <w:rsid w:val="00546284"/>
    <w:rsid w:val="00546F30"/>
    <w:rsid w:val="00547DA9"/>
    <w:rsid w:val="00547FB1"/>
    <w:rsid w:val="005507B4"/>
    <w:rsid w:val="00551841"/>
    <w:rsid w:val="00551EFB"/>
    <w:rsid w:val="00551F95"/>
    <w:rsid w:val="005520A3"/>
    <w:rsid w:val="00552FF4"/>
    <w:rsid w:val="00553BF3"/>
    <w:rsid w:val="00553C8E"/>
    <w:rsid w:val="0055416C"/>
    <w:rsid w:val="0055466F"/>
    <w:rsid w:val="005556CC"/>
    <w:rsid w:val="00555CF7"/>
    <w:rsid w:val="00556848"/>
    <w:rsid w:val="0055704C"/>
    <w:rsid w:val="00557057"/>
    <w:rsid w:val="00560945"/>
    <w:rsid w:val="00561019"/>
    <w:rsid w:val="0056160A"/>
    <w:rsid w:val="00561939"/>
    <w:rsid w:val="00562D07"/>
    <w:rsid w:val="00563173"/>
    <w:rsid w:val="0056365A"/>
    <w:rsid w:val="0056458A"/>
    <w:rsid w:val="00564ACF"/>
    <w:rsid w:val="00564FD4"/>
    <w:rsid w:val="0056528C"/>
    <w:rsid w:val="00566418"/>
    <w:rsid w:val="005666D0"/>
    <w:rsid w:val="00567BB5"/>
    <w:rsid w:val="00570B5F"/>
    <w:rsid w:val="00571197"/>
    <w:rsid w:val="00571545"/>
    <w:rsid w:val="00571F2C"/>
    <w:rsid w:val="0057294B"/>
    <w:rsid w:val="00572DDC"/>
    <w:rsid w:val="0057357A"/>
    <w:rsid w:val="00573869"/>
    <w:rsid w:val="005740A4"/>
    <w:rsid w:val="00575355"/>
    <w:rsid w:val="00575D89"/>
    <w:rsid w:val="005761AA"/>
    <w:rsid w:val="0057644E"/>
    <w:rsid w:val="00576A1C"/>
    <w:rsid w:val="00576A7C"/>
    <w:rsid w:val="00576B14"/>
    <w:rsid w:val="00577C2F"/>
    <w:rsid w:val="00577E25"/>
    <w:rsid w:val="00577FEF"/>
    <w:rsid w:val="005812D8"/>
    <w:rsid w:val="00582009"/>
    <w:rsid w:val="00582216"/>
    <w:rsid w:val="00582D60"/>
    <w:rsid w:val="00582DBB"/>
    <w:rsid w:val="00582FFB"/>
    <w:rsid w:val="00583527"/>
    <w:rsid w:val="00584053"/>
    <w:rsid w:val="00584149"/>
    <w:rsid w:val="005841B7"/>
    <w:rsid w:val="005856FD"/>
    <w:rsid w:val="00586F38"/>
    <w:rsid w:val="0058712D"/>
    <w:rsid w:val="00587601"/>
    <w:rsid w:val="005879C8"/>
    <w:rsid w:val="0059026E"/>
    <w:rsid w:val="005905A5"/>
    <w:rsid w:val="00590AC9"/>
    <w:rsid w:val="00590FD9"/>
    <w:rsid w:val="00591682"/>
    <w:rsid w:val="005916EB"/>
    <w:rsid w:val="00591BBD"/>
    <w:rsid w:val="00593BFC"/>
    <w:rsid w:val="005941B3"/>
    <w:rsid w:val="005942B1"/>
    <w:rsid w:val="00594628"/>
    <w:rsid w:val="00594FB7"/>
    <w:rsid w:val="00595357"/>
    <w:rsid w:val="0059569D"/>
    <w:rsid w:val="00595B74"/>
    <w:rsid w:val="00595FA2"/>
    <w:rsid w:val="00596055"/>
    <w:rsid w:val="00597CDA"/>
    <w:rsid w:val="00597FED"/>
    <w:rsid w:val="005A122A"/>
    <w:rsid w:val="005A1DFC"/>
    <w:rsid w:val="005A1E19"/>
    <w:rsid w:val="005A1F19"/>
    <w:rsid w:val="005A247B"/>
    <w:rsid w:val="005A344A"/>
    <w:rsid w:val="005A39C7"/>
    <w:rsid w:val="005A39F3"/>
    <w:rsid w:val="005A3C41"/>
    <w:rsid w:val="005A3D08"/>
    <w:rsid w:val="005A4818"/>
    <w:rsid w:val="005A5BD4"/>
    <w:rsid w:val="005A706C"/>
    <w:rsid w:val="005A7316"/>
    <w:rsid w:val="005A758A"/>
    <w:rsid w:val="005A79A7"/>
    <w:rsid w:val="005A7C4D"/>
    <w:rsid w:val="005A7D56"/>
    <w:rsid w:val="005A7E7C"/>
    <w:rsid w:val="005A7FE5"/>
    <w:rsid w:val="005B0A2D"/>
    <w:rsid w:val="005B0CF7"/>
    <w:rsid w:val="005B35EB"/>
    <w:rsid w:val="005B3AF3"/>
    <w:rsid w:val="005B3D57"/>
    <w:rsid w:val="005B4A50"/>
    <w:rsid w:val="005B60CF"/>
    <w:rsid w:val="005B62B5"/>
    <w:rsid w:val="005B66E7"/>
    <w:rsid w:val="005B68FC"/>
    <w:rsid w:val="005B7080"/>
    <w:rsid w:val="005B71E4"/>
    <w:rsid w:val="005B746C"/>
    <w:rsid w:val="005B7A3D"/>
    <w:rsid w:val="005C0504"/>
    <w:rsid w:val="005C0B00"/>
    <w:rsid w:val="005C100F"/>
    <w:rsid w:val="005C15C5"/>
    <w:rsid w:val="005C1DB2"/>
    <w:rsid w:val="005C4B5D"/>
    <w:rsid w:val="005C54EA"/>
    <w:rsid w:val="005C5A03"/>
    <w:rsid w:val="005C6127"/>
    <w:rsid w:val="005C623A"/>
    <w:rsid w:val="005C65EB"/>
    <w:rsid w:val="005C6E36"/>
    <w:rsid w:val="005C7307"/>
    <w:rsid w:val="005C7495"/>
    <w:rsid w:val="005C76E4"/>
    <w:rsid w:val="005C7ACF"/>
    <w:rsid w:val="005D0908"/>
    <w:rsid w:val="005D10A4"/>
    <w:rsid w:val="005D2297"/>
    <w:rsid w:val="005D2761"/>
    <w:rsid w:val="005D3616"/>
    <w:rsid w:val="005D36DB"/>
    <w:rsid w:val="005D3D87"/>
    <w:rsid w:val="005D40CE"/>
    <w:rsid w:val="005D4433"/>
    <w:rsid w:val="005D59D9"/>
    <w:rsid w:val="005D5B06"/>
    <w:rsid w:val="005D6077"/>
    <w:rsid w:val="005D62DA"/>
    <w:rsid w:val="005D6453"/>
    <w:rsid w:val="005D6C10"/>
    <w:rsid w:val="005D70E9"/>
    <w:rsid w:val="005E0D3C"/>
    <w:rsid w:val="005E169E"/>
    <w:rsid w:val="005E1D38"/>
    <w:rsid w:val="005E1EAC"/>
    <w:rsid w:val="005E2140"/>
    <w:rsid w:val="005E2518"/>
    <w:rsid w:val="005E2813"/>
    <w:rsid w:val="005E2849"/>
    <w:rsid w:val="005E2B77"/>
    <w:rsid w:val="005E2F69"/>
    <w:rsid w:val="005E37B1"/>
    <w:rsid w:val="005E3C38"/>
    <w:rsid w:val="005E3D5F"/>
    <w:rsid w:val="005E495F"/>
    <w:rsid w:val="005E4D00"/>
    <w:rsid w:val="005E6167"/>
    <w:rsid w:val="005E6509"/>
    <w:rsid w:val="005E6607"/>
    <w:rsid w:val="005E6F54"/>
    <w:rsid w:val="005E7D69"/>
    <w:rsid w:val="005F01FD"/>
    <w:rsid w:val="005F0361"/>
    <w:rsid w:val="005F0547"/>
    <w:rsid w:val="005F05EA"/>
    <w:rsid w:val="005F0D86"/>
    <w:rsid w:val="005F1EEE"/>
    <w:rsid w:val="005F2DEB"/>
    <w:rsid w:val="005F4754"/>
    <w:rsid w:val="005F4AAA"/>
    <w:rsid w:val="005F4D60"/>
    <w:rsid w:val="005F4FA2"/>
    <w:rsid w:val="005F50F4"/>
    <w:rsid w:val="005F5196"/>
    <w:rsid w:val="005F5384"/>
    <w:rsid w:val="005F5A0E"/>
    <w:rsid w:val="005F5A5D"/>
    <w:rsid w:val="005F5C37"/>
    <w:rsid w:val="005F763D"/>
    <w:rsid w:val="005F7F01"/>
    <w:rsid w:val="0060043D"/>
    <w:rsid w:val="00600475"/>
    <w:rsid w:val="00600566"/>
    <w:rsid w:val="006008CE"/>
    <w:rsid w:val="006012CB"/>
    <w:rsid w:val="00602009"/>
    <w:rsid w:val="006020EE"/>
    <w:rsid w:val="00603F07"/>
    <w:rsid w:val="006043D9"/>
    <w:rsid w:val="0060671F"/>
    <w:rsid w:val="00607715"/>
    <w:rsid w:val="00610117"/>
    <w:rsid w:val="00610C9A"/>
    <w:rsid w:val="00611A62"/>
    <w:rsid w:val="00611BFF"/>
    <w:rsid w:val="00611F6F"/>
    <w:rsid w:val="0061282D"/>
    <w:rsid w:val="00612935"/>
    <w:rsid w:val="00612C69"/>
    <w:rsid w:val="0061349B"/>
    <w:rsid w:val="00613511"/>
    <w:rsid w:val="0061368C"/>
    <w:rsid w:val="00614D80"/>
    <w:rsid w:val="00615494"/>
    <w:rsid w:val="00615FE8"/>
    <w:rsid w:val="00616013"/>
    <w:rsid w:val="00616425"/>
    <w:rsid w:val="006164DC"/>
    <w:rsid w:val="00617507"/>
    <w:rsid w:val="006176FB"/>
    <w:rsid w:val="00617B68"/>
    <w:rsid w:val="00617F65"/>
    <w:rsid w:val="00620193"/>
    <w:rsid w:val="0062111F"/>
    <w:rsid w:val="00621180"/>
    <w:rsid w:val="006212B1"/>
    <w:rsid w:val="006221B5"/>
    <w:rsid w:val="00622C63"/>
    <w:rsid w:val="00624311"/>
    <w:rsid w:val="00625843"/>
    <w:rsid w:val="00627CD2"/>
    <w:rsid w:val="00630A86"/>
    <w:rsid w:val="00631801"/>
    <w:rsid w:val="0063235B"/>
    <w:rsid w:val="00633EA1"/>
    <w:rsid w:val="0063495C"/>
    <w:rsid w:val="00634B96"/>
    <w:rsid w:val="006367F5"/>
    <w:rsid w:val="0063687F"/>
    <w:rsid w:val="00636C94"/>
    <w:rsid w:val="006402B2"/>
    <w:rsid w:val="00640641"/>
    <w:rsid w:val="00640941"/>
    <w:rsid w:val="006411E9"/>
    <w:rsid w:val="00641285"/>
    <w:rsid w:val="0064153D"/>
    <w:rsid w:val="00641DF2"/>
    <w:rsid w:val="00643296"/>
    <w:rsid w:val="006446E0"/>
    <w:rsid w:val="00644900"/>
    <w:rsid w:val="00644D3B"/>
    <w:rsid w:val="00645B8F"/>
    <w:rsid w:val="00645C66"/>
    <w:rsid w:val="00646314"/>
    <w:rsid w:val="0064645F"/>
    <w:rsid w:val="00646C79"/>
    <w:rsid w:val="00647409"/>
    <w:rsid w:val="00647F2E"/>
    <w:rsid w:val="00650540"/>
    <w:rsid w:val="00650564"/>
    <w:rsid w:val="00650CDD"/>
    <w:rsid w:val="00652247"/>
    <w:rsid w:val="0065271B"/>
    <w:rsid w:val="00655482"/>
    <w:rsid w:val="0065580E"/>
    <w:rsid w:val="00655942"/>
    <w:rsid w:val="00655EFC"/>
    <w:rsid w:val="006562E6"/>
    <w:rsid w:val="00656832"/>
    <w:rsid w:val="00657C24"/>
    <w:rsid w:val="00657CED"/>
    <w:rsid w:val="00657EE3"/>
    <w:rsid w:val="006609F5"/>
    <w:rsid w:val="00660FB4"/>
    <w:rsid w:val="00661F07"/>
    <w:rsid w:val="00662802"/>
    <w:rsid w:val="00662BB8"/>
    <w:rsid w:val="00664101"/>
    <w:rsid w:val="00664A4A"/>
    <w:rsid w:val="00664C3D"/>
    <w:rsid w:val="006654BE"/>
    <w:rsid w:val="0066681F"/>
    <w:rsid w:val="00666C15"/>
    <w:rsid w:val="00667153"/>
    <w:rsid w:val="00667671"/>
    <w:rsid w:val="006676B1"/>
    <w:rsid w:val="00670BD9"/>
    <w:rsid w:val="0067120C"/>
    <w:rsid w:val="0067155D"/>
    <w:rsid w:val="00671B49"/>
    <w:rsid w:val="00671B5E"/>
    <w:rsid w:val="0067237A"/>
    <w:rsid w:val="006737E4"/>
    <w:rsid w:val="00673ACC"/>
    <w:rsid w:val="00673CE6"/>
    <w:rsid w:val="00674E2D"/>
    <w:rsid w:val="00675574"/>
    <w:rsid w:val="006755C3"/>
    <w:rsid w:val="00676746"/>
    <w:rsid w:val="006767BB"/>
    <w:rsid w:val="0067686F"/>
    <w:rsid w:val="006769B6"/>
    <w:rsid w:val="006770E5"/>
    <w:rsid w:val="0067735C"/>
    <w:rsid w:val="00677A45"/>
    <w:rsid w:val="00677D34"/>
    <w:rsid w:val="00680452"/>
    <w:rsid w:val="00680ACC"/>
    <w:rsid w:val="00681FA3"/>
    <w:rsid w:val="00683F7F"/>
    <w:rsid w:val="00684A7B"/>
    <w:rsid w:val="00684B04"/>
    <w:rsid w:val="006852FC"/>
    <w:rsid w:val="006856FB"/>
    <w:rsid w:val="00686A4D"/>
    <w:rsid w:val="00687804"/>
    <w:rsid w:val="00687C8F"/>
    <w:rsid w:val="00690E16"/>
    <w:rsid w:val="00692A18"/>
    <w:rsid w:val="00692FB4"/>
    <w:rsid w:val="006933AA"/>
    <w:rsid w:val="006938BA"/>
    <w:rsid w:val="006942AD"/>
    <w:rsid w:val="00694397"/>
    <w:rsid w:val="00694439"/>
    <w:rsid w:val="00694823"/>
    <w:rsid w:val="00694AC1"/>
    <w:rsid w:val="00697471"/>
    <w:rsid w:val="0069769A"/>
    <w:rsid w:val="0069781F"/>
    <w:rsid w:val="00697E68"/>
    <w:rsid w:val="006A0B6F"/>
    <w:rsid w:val="006A0E53"/>
    <w:rsid w:val="006A0F4F"/>
    <w:rsid w:val="006A120F"/>
    <w:rsid w:val="006A203B"/>
    <w:rsid w:val="006A29AD"/>
    <w:rsid w:val="006A3CF3"/>
    <w:rsid w:val="006A4082"/>
    <w:rsid w:val="006A4A7A"/>
    <w:rsid w:val="006A4DC9"/>
    <w:rsid w:val="006A503B"/>
    <w:rsid w:val="006A5469"/>
    <w:rsid w:val="006A5A47"/>
    <w:rsid w:val="006A60C7"/>
    <w:rsid w:val="006A6710"/>
    <w:rsid w:val="006A6A1C"/>
    <w:rsid w:val="006A6DD1"/>
    <w:rsid w:val="006A7C26"/>
    <w:rsid w:val="006B24DE"/>
    <w:rsid w:val="006B2D10"/>
    <w:rsid w:val="006B4850"/>
    <w:rsid w:val="006B48C7"/>
    <w:rsid w:val="006B4943"/>
    <w:rsid w:val="006B4A72"/>
    <w:rsid w:val="006B4D34"/>
    <w:rsid w:val="006B5929"/>
    <w:rsid w:val="006B5C35"/>
    <w:rsid w:val="006B7B1F"/>
    <w:rsid w:val="006C0242"/>
    <w:rsid w:val="006C03CE"/>
    <w:rsid w:val="006C087C"/>
    <w:rsid w:val="006C0B16"/>
    <w:rsid w:val="006C158A"/>
    <w:rsid w:val="006C16F5"/>
    <w:rsid w:val="006C1E10"/>
    <w:rsid w:val="006C2102"/>
    <w:rsid w:val="006C24EB"/>
    <w:rsid w:val="006C256E"/>
    <w:rsid w:val="006C2848"/>
    <w:rsid w:val="006C2B02"/>
    <w:rsid w:val="006C333B"/>
    <w:rsid w:val="006C35E0"/>
    <w:rsid w:val="006C3E1B"/>
    <w:rsid w:val="006C7ECE"/>
    <w:rsid w:val="006D029C"/>
    <w:rsid w:val="006D0430"/>
    <w:rsid w:val="006D093D"/>
    <w:rsid w:val="006D0B5E"/>
    <w:rsid w:val="006D10BE"/>
    <w:rsid w:val="006D1F93"/>
    <w:rsid w:val="006D27BD"/>
    <w:rsid w:val="006D2B29"/>
    <w:rsid w:val="006D35BA"/>
    <w:rsid w:val="006D3B68"/>
    <w:rsid w:val="006D4133"/>
    <w:rsid w:val="006D4CCE"/>
    <w:rsid w:val="006D5425"/>
    <w:rsid w:val="006D58CB"/>
    <w:rsid w:val="006D5C79"/>
    <w:rsid w:val="006D63AE"/>
    <w:rsid w:val="006D7A48"/>
    <w:rsid w:val="006D7C3E"/>
    <w:rsid w:val="006E0D7D"/>
    <w:rsid w:val="006E1EA8"/>
    <w:rsid w:val="006E2C10"/>
    <w:rsid w:val="006E2C7A"/>
    <w:rsid w:val="006E306C"/>
    <w:rsid w:val="006E33A7"/>
    <w:rsid w:val="006E4F7B"/>
    <w:rsid w:val="006E50DF"/>
    <w:rsid w:val="006E535F"/>
    <w:rsid w:val="006E54F2"/>
    <w:rsid w:val="006E65C3"/>
    <w:rsid w:val="006E6FB6"/>
    <w:rsid w:val="006E7569"/>
    <w:rsid w:val="006E7C4C"/>
    <w:rsid w:val="006F0945"/>
    <w:rsid w:val="006F0F0F"/>
    <w:rsid w:val="006F2EBD"/>
    <w:rsid w:val="006F3386"/>
    <w:rsid w:val="006F36AA"/>
    <w:rsid w:val="006F4444"/>
    <w:rsid w:val="006F4A6A"/>
    <w:rsid w:val="006F4B86"/>
    <w:rsid w:val="006F552D"/>
    <w:rsid w:val="006F5D4A"/>
    <w:rsid w:val="006F6027"/>
    <w:rsid w:val="006F619C"/>
    <w:rsid w:val="006F6207"/>
    <w:rsid w:val="006F6B27"/>
    <w:rsid w:val="006F6D15"/>
    <w:rsid w:val="006F72A3"/>
    <w:rsid w:val="006F7435"/>
    <w:rsid w:val="006F780B"/>
    <w:rsid w:val="0070083E"/>
    <w:rsid w:val="00700A87"/>
    <w:rsid w:val="00700F7B"/>
    <w:rsid w:val="007011F9"/>
    <w:rsid w:val="00701642"/>
    <w:rsid w:val="00701909"/>
    <w:rsid w:val="00701F0F"/>
    <w:rsid w:val="0070215D"/>
    <w:rsid w:val="00702EE5"/>
    <w:rsid w:val="0070379F"/>
    <w:rsid w:val="007044C0"/>
    <w:rsid w:val="00705968"/>
    <w:rsid w:val="00706C99"/>
    <w:rsid w:val="00707EEA"/>
    <w:rsid w:val="00710307"/>
    <w:rsid w:val="00710ADE"/>
    <w:rsid w:val="0071145B"/>
    <w:rsid w:val="007115AB"/>
    <w:rsid w:val="00711C37"/>
    <w:rsid w:val="00712508"/>
    <w:rsid w:val="0071294A"/>
    <w:rsid w:val="00712FC4"/>
    <w:rsid w:val="007134F8"/>
    <w:rsid w:val="00713B4C"/>
    <w:rsid w:val="00714448"/>
    <w:rsid w:val="007155B3"/>
    <w:rsid w:val="007155C2"/>
    <w:rsid w:val="00715761"/>
    <w:rsid w:val="00715DC1"/>
    <w:rsid w:val="00716A13"/>
    <w:rsid w:val="00716EF1"/>
    <w:rsid w:val="00717B70"/>
    <w:rsid w:val="00717DF2"/>
    <w:rsid w:val="0072062C"/>
    <w:rsid w:val="00720ACA"/>
    <w:rsid w:val="00720CEB"/>
    <w:rsid w:val="00721EE2"/>
    <w:rsid w:val="0072206F"/>
    <w:rsid w:val="007222F2"/>
    <w:rsid w:val="007224C0"/>
    <w:rsid w:val="00722A64"/>
    <w:rsid w:val="00723D32"/>
    <w:rsid w:val="00723F77"/>
    <w:rsid w:val="0072480F"/>
    <w:rsid w:val="00725086"/>
    <w:rsid w:val="007253BC"/>
    <w:rsid w:val="00725656"/>
    <w:rsid w:val="0072648D"/>
    <w:rsid w:val="007265D4"/>
    <w:rsid w:val="00726716"/>
    <w:rsid w:val="00726F75"/>
    <w:rsid w:val="0072752B"/>
    <w:rsid w:val="0073143C"/>
    <w:rsid w:val="00732953"/>
    <w:rsid w:val="0073319E"/>
    <w:rsid w:val="00733639"/>
    <w:rsid w:val="00733758"/>
    <w:rsid w:val="0073381B"/>
    <w:rsid w:val="007338CD"/>
    <w:rsid w:val="007340F4"/>
    <w:rsid w:val="00734369"/>
    <w:rsid w:val="007344C4"/>
    <w:rsid w:val="00734582"/>
    <w:rsid w:val="00734B66"/>
    <w:rsid w:val="007353CB"/>
    <w:rsid w:val="0073542E"/>
    <w:rsid w:val="007354C9"/>
    <w:rsid w:val="00735F4B"/>
    <w:rsid w:val="0073688C"/>
    <w:rsid w:val="007368D8"/>
    <w:rsid w:val="00736DFC"/>
    <w:rsid w:val="00736FAC"/>
    <w:rsid w:val="00740D9F"/>
    <w:rsid w:val="00740FEE"/>
    <w:rsid w:val="00741292"/>
    <w:rsid w:val="00741A1E"/>
    <w:rsid w:val="00741C0B"/>
    <w:rsid w:val="00742183"/>
    <w:rsid w:val="00742839"/>
    <w:rsid w:val="00743961"/>
    <w:rsid w:val="0074396D"/>
    <w:rsid w:val="00744CDA"/>
    <w:rsid w:val="00744E6A"/>
    <w:rsid w:val="00744FF6"/>
    <w:rsid w:val="007451F3"/>
    <w:rsid w:val="00747476"/>
    <w:rsid w:val="00747499"/>
    <w:rsid w:val="007479CF"/>
    <w:rsid w:val="00750F6B"/>
    <w:rsid w:val="00751007"/>
    <w:rsid w:val="007516D3"/>
    <w:rsid w:val="007522C2"/>
    <w:rsid w:val="0075299E"/>
    <w:rsid w:val="00752C79"/>
    <w:rsid w:val="0075306F"/>
    <w:rsid w:val="00753A9B"/>
    <w:rsid w:val="00754E69"/>
    <w:rsid w:val="007555C0"/>
    <w:rsid w:val="00755E29"/>
    <w:rsid w:val="00756BC0"/>
    <w:rsid w:val="007579F2"/>
    <w:rsid w:val="00760C0A"/>
    <w:rsid w:val="00762AEA"/>
    <w:rsid w:val="00762E5F"/>
    <w:rsid w:val="00763944"/>
    <w:rsid w:val="00763A0B"/>
    <w:rsid w:val="007644FE"/>
    <w:rsid w:val="007645BF"/>
    <w:rsid w:val="007648E6"/>
    <w:rsid w:val="00764AB5"/>
    <w:rsid w:val="00766092"/>
    <w:rsid w:val="00766B49"/>
    <w:rsid w:val="00766BF1"/>
    <w:rsid w:val="00766CDA"/>
    <w:rsid w:val="00766D92"/>
    <w:rsid w:val="00766E47"/>
    <w:rsid w:val="00767DB6"/>
    <w:rsid w:val="007705F8"/>
    <w:rsid w:val="00770DC0"/>
    <w:rsid w:val="007716F8"/>
    <w:rsid w:val="0077181A"/>
    <w:rsid w:val="00772626"/>
    <w:rsid w:val="00772E68"/>
    <w:rsid w:val="00773C34"/>
    <w:rsid w:val="00774052"/>
    <w:rsid w:val="0077536A"/>
    <w:rsid w:val="00776137"/>
    <w:rsid w:val="00776A4A"/>
    <w:rsid w:val="00777744"/>
    <w:rsid w:val="007808E5"/>
    <w:rsid w:val="00780EC0"/>
    <w:rsid w:val="00780F5E"/>
    <w:rsid w:val="00781C60"/>
    <w:rsid w:val="007825F1"/>
    <w:rsid w:val="00782B31"/>
    <w:rsid w:val="00782CA5"/>
    <w:rsid w:val="007831F7"/>
    <w:rsid w:val="007849ED"/>
    <w:rsid w:val="00786C80"/>
    <w:rsid w:val="00786E2B"/>
    <w:rsid w:val="00786E51"/>
    <w:rsid w:val="00787345"/>
    <w:rsid w:val="00787E0D"/>
    <w:rsid w:val="00787F09"/>
    <w:rsid w:val="00790CCB"/>
    <w:rsid w:val="007911FE"/>
    <w:rsid w:val="007925BC"/>
    <w:rsid w:val="00792629"/>
    <w:rsid w:val="007928E6"/>
    <w:rsid w:val="00792ED0"/>
    <w:rsid w:val="00793853"/>
    <w:rsid w:val="0079484F"/>
    <w:rsid w:val="00794AED"/>
    <w:rsid w:val="00794CDB"/>
    <w:rsid w:val="00795060"/>
    <w:rsid w:val="00795071"/>
    <w:rsid w:val="007958BF"/>
    <w:rsid w:val="00795EF7"/>
    <w:rsid w:val="00796597"/>
    <w:rsid w:val="00797969"/>
    <w:rsid w:val="00797A2E"/>
    <w:rsid w:val="00797E18"/>
    <w:rsid w:val="00797FC7"/>
    <w:rsid w:val="00797FF3"/>
    <w:rsid w:val="007A0768"/>
    <w:rsid w:val="007A07A3"/>
    <w:rsid w:val="007A0981"/>
    <w:rsid w:val="007A0A83"/>
    <w:rsid w:val="007A0C20"/>
    <w:rsid w:val="007A10BD"/>
    <w:rsid w:val="007A17A9"/>
    <w:rsid w:val="007A180D"/>
    <w:rsid w:val="007A1854"/>
    <w:rsid w:val="007A340D"/>
    <w:rsid w:val="007A5734"/>
    <w:rsid w:val="007A5977"/>
    <w:rsid w:val="007A6300"/>
    <w:rsid w:val="007A6A94"/>
    <w:rsid w:val="007A70DB"/>
    <w:rsid w:val="007A7ABA"/>
    <w:rsid w:val="007B0A9B"/>
    <w:rsid w:val="007B0E12"/>
    <w:rsid w:val="007B30A7"/>
    <w:rsid w:val="007B3987"/>
    <w:rsid w:val="007B439A"/>
    <w:rsid w:val="007B6013"/>
    <w:rsid w:val="007B639C"/>
    <w:rsid w:val="007B6903"/>
    <w:rsid w:val="007B6E2F"/>
    <w:rsid w:val="007B7642"/>
    <w:rsid w:val="007B78C9"/>
    <w:rsid w:val="007C09F6"/>
    <w:rsid w:val="007C1301"/>
    <w:rsid w:val="007C1534"/>
    <w:rsid w:val="007C2162"/>
    <w:rsid w:val="007C3636"/>
    <w:rsid w:val="007C3EB5"/>
    <w:rsid w:val="007C4752"/>
    <w:rsid w:val="007C5600"/>
    <w:rsid w:val="007C598E"/>
    <w:rsid w:val="007C5F52"/>
    <w:rsid w:val="007C69EB"/>
    <w:rsid w:val="007C6A45"/>
    <w:rsid w:val="007C6AE6"/>
    <w:rsid w:val="007D036A"/>
    <w:rsid w:val="007D0A0D"/>
    <w:rsid w:val="007D0BC6"/>
    <w:rsid w:val="007D108B"/>
    <w:rsid w:val="007D1B0B"/>
    <w:rsid w:val="007D1F60"/>
    <w:rsid w:val="007D2CDA"/>
    <w:rsid w:val="007D357C"/>
    <w:rsid w:val="007D4050"/>
    <w:rsid w:val="007D4D38"/>
    <w:rsid w:val="007D4F4B"/>
    <w:rsid w:val="007E04E1"/>
    <w:rsid w:val="007E18A4"/>
    <w:rsid w:val="007E20D2"/>
    <w:rsid w:val="007E2CC4"/>
    <w:rsid w:val="007E32B1"/>
    <w:rsid w:val="007E353B"/>
    <w:rsid w:val="007E4A4C"/>
    <w:rsid w:val="007E52A8"/>
    <w:rsid w:val="007E52FF"/>
    <w:rsid w:val="007E62E6"/>
    <w:rsid w:val="007E67C6"/>
    <w:rsid w:val="007E6939"/>
    <w:rsid w:val="007E7233"/>
    <w:rsid w:val="007F02AA"/>
    <w:rsid w:val="007F04F4"/>
    <w:rsid w:val="007F07B8"/>
    <w:rsid w:val="007F0B1B"/>
    <w:rsid w:val="007F0DA3"/>
    <w:rsid w:val="007F165A"/>
    <w:rsid w:val="007F17AF"/>
    <w:rsid w:val="007F2A3B"/>
    <w:rsid w:val="007F2D2A"/>
    <w:rsid w:val="007F32A8"/>
    <w:rsid w:val="007F375D"/>
    <w:rsid w:val="007F43A8"/>
    <w:rsid w:val="007F5034"/>
    <w:rsid w:val="007F5F89"/>
    <w:rsid w:val="007F68D6"/>
    <w:rsid w:val="007F6A01"/>
    <w:rsid w:val="007F6FAF"/>
    <w:rsid w:val="007F7819"/>
    <w:rsid w:val="007F7E42"/>
    <w:rsid w:val="00800706"/>
    <w:rsid w:val="00800CC3"/>
    <w:rsid w:val="00801B61"/>
    <w:rsid w:val="00801BF4"/>
    <w:rsid w:val="008028C4"/>
    <w:rsid w:val="00802D37"/>
    <w:rsid w:val="008032CF"/>
    <w:rsid w:val="0080349B"/>
    <w:rsid w:val="00803C14"/>
    <w:rsid w:val="00806022"/>
    <w:rsid w:val="00806024"/>
    <w:rsid w:val="008070BE"/>
    <w:rsid w:val="00807807"/>
    <w:rsid w:val="00807852"/>
    <w:rsid w:val="00810D04"/>
    <w:rsid w:val="00811534"/>
    <w:rsid w:val="00811E3A"/>
    <w:rsid w:val="0081252A"/>
    <w:rsid w:val="00812579"/>
    <w:rsid w:val="00813131"/>
    <w:rsid w:val="00814327"/>
    <w:rsid w:val="00814B8E"/>
    <w:rsid w:val="008150A8"/>
    <w:rsid w:val="00815D15"/>
    <w:rsid w:val="00816CDB"/>
    <w:rsid w:val="008205BE"/>
    <w:rsid w:val="00821203"/>
    <w:rsid w:val="008223DB"/>
    <w:rsid w:val="008227F1"/>
    <w:rsid w:val="008230F0"/>
    <w:rsid w:val="0082313A"/>
    <w:rsid w:val="00823F57"/>
    <w:rsid w:val="008248B8"/>
    <w:rsid w:val="00824B59"/>
    <w:rsid w:val="00824F79"/>
    <w:rsid w:val="00825EE8"/>
    <w:rsid w:val="00826151"/>
    <w:rsid w:val="008264AB"/>
    <w:rsid w:val="00827944"/>
    <w:rsid w:val="00827D0B"/>
    <w:rsid w:val="00827FD2"/>
    <w:rsid w:val="008300D4"/>
    <w:rsid w:val="008307B4"/>
    <w:rsid w:val="00832083"/>
    <w:rsid w:val="0083298B"/>
    <w:rsid w:val="00832C1B"/>
    <w:rsid w:val="00833366"/>
    <w:rsid w:val="0083340E"/>
    <w:rsid w:val="0083352A"/>
    <w:rsid w:val="00833666"/>
    <w:rsid w:val="0083446F"/>
    <w:rsid w:val="0083493B"/>
    <w:rsid w:val="00835250"/>
    <w:rsid w:val="0083536A"/>
    <w:rsid w:val="00835982"/>
    <w:rsid w:val="00835DCA"/>
    <w:rsid w:val="00835EDA"/>
    <w:rsid w:val="00835FD5"/>
    <w:rsid w:val="00836034"/>
    <w:rsid w:val="00836D6E"/>
    <w:rsid w:val="00836E62"/>
    <w:rsid w:val="00837354"/>
    <w:rsid w:val="00837868"/>
    <w:rsid w:val="008378F0"/>
    <w:rsid w:val="008407D3"/>
    <w:rsid w:val="008407DB"/>
    <w:rsid w:val="00840A06"/>
    <w:rsid w:val="00840DDA"/>
    <w:rsid w:val="00843FE3"/>
    <w:rsid w:val="00844487"/>
    <w:rsid w:val="008457E9"/>
    <w:rsid w:val="0084708E"/>
    <w:rsid w:val="00847196"/>
    <w:rsid w:val="00847352"/>
    <w:rsid w:val="00850A12"/>
    <w:rsid w:val="00851E8B"/>
    <w:rsid w:val="008537B1"/>
    <w:rsid w:val="00854EB6"/>
    <w:rsid w:val="00855D3F"/>
    <w:rsid w:val="0085629D"/>
    <w:rsid w:val="0085668F"/>
    <w:rsid w:val="00857500"/>
    <w:rsid w:val="008602F1"/>
    <w:rsid w:val="00861289"/>
    <w:rsid w:val="008619B2"/>
    <w:rsid w:val="00863397"/>
    <w:rsid w:val="008639D4"/>
    <w:rsid w:val="00864FF6"/>
    <w:rsid w:val="00865D51"/>
    <w:rsid w:val="00866C29"/>
    <w:rsid w:val="008671F9"/>
    <w:rsid w:val="0087019D"/>
    <w:rsid w:val="008704C0"/>
    <w:rsid w:val="008704C6"/>
    <w:rsid w:val="00871310"/>
    <w:rsid w:val="00871EF1"/>
    <w:rsid w:val="008731BD"/>
    <w:rsid w:val="00873718"/>
    <w:rsid w:val="008737A0"/>
    <w:rsid w:val="00873DFE"/>
    <w:rsid w:val="00874600"/>
    <w:rsid w:val="00874EFE"/>
    <w:rsid w:val="00875048"/>
    <w:rsid w:val="0087521E"/>
    <w:rsid w:val="008756E3"/>
    <w:rsid w:val="008756EB"/>
    <w:rsid w:val="00875710"/>
    <w:rsid w:val="0087591E"/>
    <w:rsid w:val="00876127"/>
    <w:rsid w:val="0087676F"/>
    <w:rsid w:val="00876D53"/>
    <w:rsid w:val="00880095"/>
    <w:rsid w:val="00880996"/>
    <w:rsid w:val="00880AC3"/>
    <w:rsid w:val="00880E09"/>
    <w:rsid w:val="00880F67"/>
    <w:rsid w:val="008810FF"/>
    <w:rsid w:val="008819AB"/>
    <w:rsid w:val="00883B1D"/>
    <w:rsid w:val="00883B4B"/>
    <w:rsid w:val="008849C9"/>
    <w:rsid w:val="00884BF9"/>
    <w:rsid w:val="008855AA"/>
    <w:rsid w:val="00885AC5"/>
    <w:rsid w:val="008860B9"/>
    <w:rsid w:val="0088712F"/>
    <w:rsid w:val="008901D6"/>
    <w:rsid w:val="00890620"/>
    <w:rsid w:val="00890CE2"/>
    <w:rsid w:val="00891888"/>
    <w:rsid w:val="00892526"/>
    <w:rsid w:val="0089340A"/>
    <w:rsid w:val="00896D47"/>
    <w:rsid w:val="00897582"/>
    <w:rsid w:val="00897C85"/>
    <w:rsid w:val="008A1787"/>
    <w:rsid w:val="008A33C2"/>
    <w:rsid w:val="008A3A0B"/>
    <w:rsid w:val="008A3F30"/>
    <w:rsid w:val="008A412E"/>
    <w:rsid w:val="008A5987"/>
    <w:rsid w:val="008A59B3"/>
    <w:rsid w:val="008A5B84"/>
    <w:rsid w:val="008B0C8C"/>
    <w:rsid w:val="008B13C9"/>
    <w:rsid w:val="008B151B"/>
    <w:rsid w:val="008B193C"/>
    <w:rsid w:val="008B235A"/>
    <w:rsid w:val="008B28F8"/>
    <w:rsid w:val="008B3DF4"/>
    <w:rsid w:val="008B428E"/>
    <w:rsid w:val="008B474E"/>
    <w:rsid w:val="008B4DC6"/>
    <w:rsid w:val="008B5A8A"/>
    <w:rsid w:val="008B6522"/>
    <w:rsid w:val="008B7608"/>
    <w:rsid w:val="008B7870"/>
    <w:rsid w:val="008B7A11"/>
    <w:rsid w:val="008B7BCC"/>
    <w:rsid w:val="008C0AAE"/>
    <w:rsid w:val="008C0E70"/>
    <w:rsid w:val="008C2B8F"/>
    <w:rsid w:val="008C2C2F"/>
    <w:rsid w:val="008C2F9A"/>
    <w:rsid w:val="008C3BFD"/>
    <w:rsid w:val="008C4562"/>
    <w:rsid w:val="008C5294"/>
    <w:rsid w:val="008C67EF"/>
    <w:rsid w:val="008C6B8F"/>
    <w:rsid w:val="008C7181"/>
    <w:rsid w:val="008C7D42"/>
    <w:rsid w:val="008D07A7"/>
    <w:rsid w:val="008D1279"/>
    <w:rsid w:val="008D19ED"/>
    <w:rsid w:val="008D20C3"/>
    <w:rsid w:val="008D298A"/>
    <w:rsid w:val="008D2D9F"/>
    <w:rsid w:val="008D330F"/>
    <w:rsid w:val="008D4704"/>
    <w:rsid w:val="008D4D8A"/>
    <w:rsid w:val="008D521E"/>
    <w:rsid w:val="008D5E19"/>
    <w:rsid w:val="008D639E"/>
    <w:rsid w:val="008D75EA"/>
    <w:rsid w:val="008D7F79"/>
    <w:rsid w:val="008E0487"/>
    <w:rsid w:val="008E0CA0"/>
    <w:rsid w:val="008E0D9A"/>
    <w:rsid w:val="008E0FAE"/>
    <w:rsid w:val="008E25BB"/>
    <w:rsid w:val="008E2FB1"/>
    <w:rsid w:val="008E3609"/>
    <w:rsid w:val="008E3BDF"/>
    <w:rsid w:val="008E46ED"/>
    <w:rsid w:val="008E4EB7"/>
    <w:rsid w:val="008E5E30"/>
    <w:rsid w:val="008E60AD"/>
    <w:rsid w:val="008E654B"/>
    <w:rsid w:val="008E6A30"/>
    <w:rsid w:val="008E711C"/>
    <w:rsid w:val="008E75FD"/>
    <w:rsid w:val="008E7BAC"/>
    <w:rsid w:val="008E7F11"/>
    <w:rsid w:val="008F028C"/>
    <w:rsid w:val="008F04EA"/>
    <w:rsid w:val="008F091C"/>
    <w:rsid w:val="008F0F0A"/>
    <w:rsid w:val="008F0FA7"/>
    <w:rsid w:val="008F11EC"/>
    <w:rsid w:val="008F157C"/>
    <w:rsid w:val="008F1C73"/>
    <w:rsid w:val="008F1CF0"/>
    <w:rsid w:val="008F31C4"/>
    <w:rsid w:val="008F33AC"/>
    <w:rsid w:val="008F42DD"/>
    <w:rsid w:val="008F4418"/>
    <w:rsid w:val="008F5E72"/>
    <w:rsid w:val="008F668A"/>
    <w:rsid w:val="008F6868"/>
    <w:rsid w:val="008F71A3"/>
    <w:rsid w:val="008F763E"/>
    <w:rsid w:val="008F7878"/>
    <w:rsid w:val="008F78D5"/>
    <w:rsid w:val="008F7F9E"/>
    <w:rsid w:val="009015D4"/>
    <w:rsid w:val="00901966"/>
    <w:rsid w:val="009021F4"/>
    <w:rsid w:val="009028C3"/>
    <w:rsid w:val="00903C52"/>
    <w:rsid w:val="0090401D"/>
    <w:rsid w:val="00904535"/>
    <w:rsid w:val="00904E79"/>
    <w:rsid w:val="00904E88"/>
    <w:rsid w:val="00905241"/>
    <w:rsid w:val="009077C0"/>
    <w:rsid w:val="00910AF2"/>
    <w:rsid w:val="009111B5"/>
    <w:rsid w:val="009115CA"/>
    <w:rsid w:val="00911C58"/>
    <w:rsid w:val="0091424A"/>
    <w:rsid w:val="0091502D"/>
    <w:rsid w:val="0091515B"/>
    <w:rsid w:val="00916102"/>
    <w:rsid w:val="009161BD"/>
    <w:rsid w:val="0091677E"/>
    <w:rsid w:val="00917AC4"/>
    <w:rsid w:val="00917C83"/>
    <w:rsid w:val="0092030F"/>
    <w:rsid w:val="00920429"/>
    <w:rsid w:val="00920BE5"/>
    <w:rsid w:val="009212A3"/>
    <w:rsid w:val="00921301"/>
    <w:rsid w:val="009217A3"/>
    <w:rsid w:val="00922371"/>
    <w:rsid w:val="00922DCE"/>
    <w:rsid w:val="0092304A"/>
    <w:rsid w:val="00923062"/>
    <w:rsid w:val="00924058"/>
    <w:rsid w:val="00925537"/>
    <w:rsid w:val="009255EC"/>
    <w:rsid w:val="00926584"/>
    <w:rsid w:val="00926990"/>
    <w:rsid w:val="00926EAA"/>
    <w:rsid w:val="00927285"/>
    <w:rsid w:val="0093090F"/>
    <w:rsid w:val="009310B0"/>
    <w:rsid w:val="00931A6E"/>
    <w:rsid w:val="00931CA6"/>
    <w:rsid w:val="00931F3B"/>
    <w:rsid w:val="009329D8"/>
    <w:rsid w:val="0093336A"/>
    <w:rsid w:val="00933BAA"/>
    <w:rsid w:val="00933EC8"/>
    <w:rsid w:val="00937157"/>
    <w:rsid w:val="009379F7"/>
    <w:rsid w:val="009400FC"/>
    <w:rsid w:val="00940AC8"/>
    <w:rsid w:val="00941519"/>
    <w:rsid w:val="009427DE"/>
    <w:rsid w:val="00942861"/>
    <w:rsid w:val="0094314F"/>
    <w:rsid w:val="009439A0"/>
    <w:rsid w:val="00944BD6"/>
    <w:rsid w:val="00945542"/>
    <w:rsid w:val="0094556B"/>
    <w:rsid w:val="0094574D"/>
    <w:rsid w:val="00945C85"/>
    <w:rsid w:val="00945CEA"/>
    <w:rsid w:val="009461F9"/>
    <w:rsid w:val="00946278"/>
    <w:rsid w:val="00946490"/>
    <w:rsid w:val="00946961"/>
    <w:rsid w:val="00946BF6"/>
    <w:rsid w:val="009475E4"/>
    <w:rsid w:val="009502C2"/>
    <w:rsid w:val="00950794"/>
    <w:rsid w:val="00950CB1"/>
    <w:rsid w:val="00950CC4"/>
    <w:rsid w:val="009515AD"/>
    <w:rsid w:val="00951F95"/>
    <w:rsid w:val="00952482"/>
    <w:rsid w:val="0095289C"/>
    <w:rsid w:val="00952E42"/>
    <w:rsid w:val="00953095"/>
    <w:rsid w:val="009531D0"/>
    <w:rsid w:val="0095326D"/>
    <w:rsid w:val="009541A5"/>
    <w:rsid w:val="0095426E"/>
    <w:rsid w:val="009546A0"/>
    <w:rsid w:val="00954836"/>
    <w:rsid w:val="00954C32"/>
    <w:rsid w:val="00954E9D"/>
    <w:rsid w:val="00955720"/>
    <w:rsid w:val="009567DD"/>
    <w:rsid w:val="00957678"/>
    <w:rsid w:val="0095798F"/>
    <w:rsid w:val="00957C2E"/>
    <w:rsid w:val="00960F6D"/>
    <w:rsid w:val="009619C6"/>
    <w:rsid w:val="00962FB8"/>
    <w:rsid w:val="009630CA"/>
    <w:rsid w:val="009646CB"/>
    <w:rsid w:val="00964D91"/>
    <w:rsid w:val="00964E27"/>
    <w:rsid w:val="009655B9"/>
    <w:rsid w:val="009658DC"/>
    <w:rsid w:val="0096676B"/>
    <w:rsid w:val="0096763F"/>
    <w:rsid w:val="00970D19"/>
    <w:rsid w:val="00970FBB"/>
    <w:rsid w:val="009711C4"/>
    <w:rsid w:val="0097133B"/>
    <w:rsid w:val="0097303F"/>
    <w:rsid w:val="00973792"/>
    <w:rsid w:val="0097399F"/>
    <w:rsid w:val="00973E60"/>
    <w:rsid w:val="00973F1B"/>
    <w:rsid w:val="00974861"/>
    <w:rsid w:val="00975089"/>
    <w:rsid w:val="00975487"/>
    <w:rsid w:val="00975CC1"/>
    <w:rsid w:val="00975E1E"/>
    <w:rsid w:val="0097699F"/>
    <w:rsid w:val="00976D94"/>
    <w:rsid w:val="0097706F"/>
    <w:rsid w:val="009801D6"/>
    <w:rsid w:val="00981B71"/>
    <w:rsid w:val="00982817"/>
    <w:rsid w:val="0098281A"/>
    <w:rsid w:val="00983C4E"/>
    <w:rsid w:val="00983CBD"/>
    <w:rsid w:val="00983EDF"/>
    <w:rsid w:val="00984C9F"/>
    <w:rsid w:val="00984E16"/>
    <w:rsid w:val="0098607B"/>
    <w:rsid w:val="00986489"/>
    <w:rsid w:val="0098653B"/>
    <w:rsid w:val="0098659F"/>
    <w:rsid w:val="009867C9"/>
    <w:rsid w:val="00986F36"/>
    <w:rsid w:val="009871AC"/>
    <w:rsid w:val="009875BF"/>
    <w:rsid w:val="009876F4"/>
    <w:rsid w:val="00990662"/>
    <w:rsid w:val="00990E60"/>
    <w:rsid w:val="0099134D"/>
    <w:rsid w:val="009913D4"/>
    <w:rsid w:val="009915A2"/>
    <w:rsid w:val="00991868"/>
    <w:rsid w:val="00992464"/>
    <w:rsid w:val="0099275D"/>
    <w:rsid w:val="00992D3A"/>
    <w:rsid w:val="00993DA7"/>
    <w:rsid w:val="009951D1"/>
    <w:rsid w:val="009959BE"/>
    <w:rsid w:val="009960E7"/>
    <w:rsid w:val="00997081"/>
    <w:rsid w:val="00997775"/>
    <w:rsid w:val="009A1030"/>
    <w:rsid w:val="009A16AC"/>
    <w:rsid w:val="009A1CD9"/>
    <w:rsid w:val="009A2079"/>
    <w:rsid w:val="009A26D3"/>
    <w:rsid w:val="009A29D9"/>
    <w:rsid w:val="009A2E6A"/>
    <w:rsid w:val="009A32E1"/>
    <w:rsid w:val="009A373B"/>
    <w:rsid w:val="009A3BF9"/>
    <w:rsid w:val="009A3DF5"/>
    <w:rsid w:val="009A3F1E"/>
    <w:rsid w:val="009A4500"/>
    <w:rsid w:val="009A460E"/>
    <w:rsid w:val="009A4AAB"/>
    <w:rsid w:val="009A5344"/>
    <w:rsid w:val="009A565A"/>
    <w:rsid w:val="009A57AC"/>
    <w:rsid w:val="009A69E7"/>
    <w:rsid w:val="009A7640"/>
    <w:rsid w:val="009A770A"/>
    <w:rsid w:val="009A7CF8"/>
    <w:rsid w:val="009B0BE6"/>
    <w:rsid w:val="009B1DF9"/>
    <w:rsid w:val="009B1EE7"/>
    <w:rsid w:val="009B1EF1"/>
    <w:rsid w:val="009B257E"/>
    <w:rsid w:val="009B2ACC"/>
    <w:rsid w:val="009B3338"/>
    <w:rsid w:val="009B3347"/>
    <w:rsid w:val="009B3537"/>
    <w:rsid w:val="009B3D92"/>
    <w:rsid w:val="009B3FE8"/>
    <w:rsid w:val="009B4840"/>
    <w:rsid w:val="009B5BA0"/>
    <w:rsid w:val="009B64EC"/>
    <w:rsid w:val="009B6886"/>
    <w:rsid w:val="009B7756"/>
    <w:rsid w:val="009B7DA6"/>
    <w:rsid w:val="009C26AB"/>
    <w:rsid w:val="009C2A01"/>
    <w:rsid w:val="009C59CD"/>
    <w:rsid w:val="009C5AE6"/>
    <w:rsid w:val="009C60CE"/>
    <w:rsid w:val="009C6A48"/>
    <w:rsid w:val="009C7314"/>
    <w:rsid w:val="009D0E39"/>
    <w:rsid w:val="009D0E9C"/>
    <w:rsid w:val="009D1452"/>
    <w:rsid w:val="009D2052"/>
    <w:rsid w:val="009D2522"/>
    <w:rsid w:val="009D3CB1"/>
    <w:rsid w:val="009D404D"/>
    <w:rsid w:val="009D4563"/>
    <w:rsid w:val="009D493E"/>
    <w:rsid w:val="009D4EEB"/>
    <w:rsid w:val="009D56A7"/>
    <w:rsid w:val="009D5918"/>
    <w:rsid w:val="009D5AE1"/>
    <w:rsid w:val="009D5B8B"/>
    <w:rsid w:val="009D5F5D"/>
    <w:rsid w:val="009D77B0"/>
    <w:rsid w:val="009D7EA9"/>
    <w:rsid w:val="009E096B"/>
    <w:rsid w:val="009E260E"/>
    <w:rsid w:val="009E2A0D"/>
    <w:rsid w:val="009E2C22"/>
    <w:rsid w:val="009E312E"/>
    <w:rsid w:val="009E38C4"/>
    <w:rsid w:val="009E3CCE"/>
    <w:rsid w:val="009E3F16"/>
    <w:rsid w:val="009E4764"/>
    <w:rsid w:val="009E49C1"/>
    <w:rsid w:val="009E4FA8"/>
    <w:rsid w:val="009E5C8E"/>
    <w:rsid w:val="009E6515"/>
    <w:rsid w:val="009E6CAA"/>
    <w:rsid w:val="009F0C1D"/>
    <w:rsid w:val="009F0C9E"/>
    <w:rsid w:val="009F0D1F"/>
    <w:rsid w:val="009F1750"/>
    <w:rsid w:val="009F25BA"/>
    <w:rsid w:val="009F2B69"/>
    <w:rsid w:val="009F3706"/>
    <w:rsid w:val="009F3882"/>
    <w:rsid w:val="009F3BC1"/>
    <w:rsid w:val="009F4470"/>
    <w:rsid w:val="009F4672"/>
    <w:rsid w:val="009F50D2"/>
    <w:rsid w:val="009F5393"/>
    <w:rsid w:val="009F5CA6"/>
    <w:rsid w:val="009F5E66"/>
    <w:rsid w:val="009F6670"/>
    <w:rsid w:val="009F6964"/>
    <w:rsid w:val="009F6ED7"/>
    <w:rsid w:val="009F7A49"/>
    <w:rsid w:val="00A004AB"/>
    <w:rsid w:val="00A00EB9"/>
    <w:rsid w:val="00A02133"/>
    <w:rsid w:val="00A02F40"/>
    <w:rsid w:val="00A0313F"/>
    <w:rsid w:val="00A03D0A"/>
    <w:rsid w:val="00A04A92"/>
    <w:rsid w:val="00A04BB1"/>
    <w:rsid w:val="00A05295"/>
    <w:rsid w:val="00A05856"/>
    <w:rsid w:val="00A05C65"/>
    <w:rsid w:val="00A05D67"/>
    <w:rsid w:val="00A05DBE"/>
    <w:rsid w:val="00A07F24"/>
    <w:rsid w:val="00A10035"/>
    <w:rsid w:val="00A10263"/>
    <w:rsid w:val="00A1039C"/>
    <w:rsid w:val="00A10758"/>
    <w:rsid w:val="00A10B67"/>
    <w:rsid w:val="00A11EA3"/>
    <w:rsid w:val="00A1299A"/>
    <w:rsid w:val="00A12E78"/>
    <w:rsid w:val="00A131AC"/>
    <w:rsid w:val="00A13B70"/>
    <w:rsid w:val="00A14454"/>
    <w:rsid w:val="00A15116"/>
    <w:rsid w:val="00A151C7"/>
    <w:rsid w:val="00A15222"/>
    <w:rsid w:val="00A15A43"/>
    <w:rsid w:val="00A15C6E"/>
    <w:rsid w:val="00A15C80"/>
    <w:rsid w:val="00A164B4"/>
    <w:rsid w:val="00A16BB3"/>
    <w:rsid w:val="00A16C75"/>
    <w:rsid w:val="00A170CD"/>
    <w:rsid w:val="00A17331"/>
    <w:rsid w:val="00A1734C"/>
    <w:rsid w:val="00A17E7A"/>
    <w:rsid w:val="00A2116C"/>
    <w:rsid w:val="00A21B0A"/>
    <w:rsid w:val="00A21C4A"/>
    <w:rsid w:val="00A21C64"/>
    <w:rsid w:val="00A22228"/>
    <w:rsid w:val="00A236B4"/>
    <w:rsid w:val="00A23D3A"/>
    <w:rsid w:val="00A242E5"/>
    <w:rsid w:val="00A24A93"/>
    <w:rsid w:val="00A25BA2"/>
    <w:rsid w:val="00A26122"/>
    <w:rsid w:val="00A267CC"/>
    <w:rsid w:val="00A26949"/>
    <w:rsid w:val="00A269D0"/>
    <w:rsid w:val="00A26EAB"/>
    <w:rsid w:val="00A2757E"/>
    <w:rsid w:val="00A27724"/>
    <w:rsid w:val="00A27788"/>
    <w:rsid w:val="00A27936"/>
    <w:rsid w:val="00A27E71"/>
    <w:rsid w:val="00A30937"/>
    <w:rsid w:val="00A30B07"/>
    <w:rsid w:val="00A30CA2"/>
    <w:rsid w:val="00A32BE7"/>
    <w:rsid w:val="00A33FA3"/>
    <w:rsid w:val="00A346D6"/>
    <w:rsid w:val="00A347A3"/>
    <w:rsid w:val="00A348BB"/>
    <w:rsid w:val="00A34A79"/>
    <w:rsid w:val="00A35009"/>
    <w:rsid w:val="00A3555D"/>
    <w:rsid w:val="00A35F93"/>
    <w:rsid w:val="00A363E3"/>
    <w:rsid w:val="00A367EC"/>
    <w:rsid w:val="00A40687"/>
    <w:rsid w:val="00A4173A"/>
    <w:rsid w:val="00A42562"/>
    <w:rsid w:val="00A42684"/>
    <w:rsid w:val="00A44563"/>
    <w:rsid w:val="00A44B0F"/>
    <w:rsid w:val="00A44C15"/>
    <w:rsid w:val="00A45C12"/>
    <w:rsid w:val="00A46AE8"/>
    <w:rsid w:val="00A47FF5"/>
    <w:rsid w:val="00A50DA5"/>
    <w:rsid w:val="00A51983"/>
    <w:rsid w:val="00A52551"/>
    <w:rsid w:val="00A526F6"/>
    <w:rsid w:val="00A5333C"/>
    <w:rsid w:val="00A54DAE"/>
    <w:rsid w:val="00A55EDE"/>
    <w:rsid w:val="00A562B8"/>
    <w:rsid w:val="00A56FB0"/>
    <w:rsid w:val="00A5713E"/>
    <w:rsid w:val="00A5782A"/>
    <w:rsid w:val="00A57A97"/>
    <w:rsid w:val="00A6079F"/>
    <w:rsid w:val="00A60F2F"/>
    <w:rsid w:val="00A61822"/>
    <w:rsid w:val="00A620C6"/>
    <w:rsid w:val="00A637F1"/>
    <w:rsid w:val="00A63955"/>
    <w:rsid w:val="00A63C64"/>
    <w:rsid w:val="00A65688"/>
    <w:rsid w:val="00A661D7"/>
    <w:rsid w:val="00A6707D"/>
    <w:rsid w:val="00A70CC5"/>
    <w:rsid w:val="00A70D21"/>
    <w:rsid w:val="00A72A6D"/>
    <w:rsid w:val="00A7368F"/>
    <w:rsid w:val="00A73A30"/>
    <w:rsid w:val="00A73B3D"/>
    <w:rsid w:val="00A73DA2"/>
    <w:rsid w:val="00A7403A"/>
    <w:rsid w:val="00A7437C"/>
    <w:rsid w:val="00A74769"/>
    <w:rsid w:val="00A74E07"/>
    <w:rsid w:val="00A753C1"/>
    <w:rsid w:val="00A758FD"/>
    <w:rsid w:val="00A75ADC"/>
    <w:rsid w:val="00A75BD7"/>
    <w:rsid w:val="00A7649A"/>
    <w:rsid w:val="00A80280"/>
    <w:rsid w:val="00A805C0"/>
    <w:rsid w:val="00A80C0F"/>
    <w:rsid w:val="00A80E90"/>
    <w:rsid w:val="00A81C8E"/>
    <w:rsid w:val="00A8277D"/>
    <w:rsid w:val="00A828C5"/>
    <w:rsid w:val="00A83FAB"/>
    <w:rsid w:val="00A842E0"/>
    <w:rsid w:val="00A844A4"/>
    <w:rsid w:val="00A84B35"/>
    <w:rsid w:val="00A85630"/>
    <w:rsid w:val="00A858C9"/>
    <w:rsid w:val="00A85E04"/>
    <w:rsid w:val="00A86397"/>
    <w:rsid w:val="00A87022"/>
    <w:rsid w:val="00A87D1B"/>
    <w:rsid w:val="00A902CD"/>
    <w:rsid w:val="00A9124C"/>
    <w:rsid w:val="00A925CA"/>
    <w:rsid w:val="00A92F41"/>
    <w:rsid w:val="00A93A8F"/>
    <w:rsid w:val="00A95CF5"/>
    <w:rsid w:val="00A95E39"/>
    <w:rsid w:val="00A96C80"/>
    <w:rsid w:val="00A9779F"/>
    <w:rsid w:val="00A977A3"/>
    <w:rsid w:val="00A979F9"/>
    <w:rsid w:val="00AA00B4"/>
    <w:rsid w:val="00AA1577"/>
    <w:rsid w:val="00AA1898"/>
    <w:rsid w:val="00AA23CC"/>
    <w:rsid w:val="00AA27D4"/>
    <w:rsid w:val="00AA3115"/>
    <w:rsid w:val="00AA3721"/>
    <w:rsid w:val="00AA4235"/>
    <w:rsid w:val="00AA48F9"/>
    <w:rsid w:val="00AA598A"/>
    <w:rsid w:val="00AA639E"/>
    <w:rsid w:val="00AA7169"/>
    <w:rsid w:val="00AA796B"/>
    <w:rsid w:val="00AA7C26"/>
    <w:rsid w:val="00AB0014"/>
    <w:rsid w:val="00AB02EF"/>
    <w:rsid w:val="00AB0EE0"/>
    <w:rsid w:val="00AB23E1"/>
    <w:rsid w:val="00AB2BE2"/>
    <w:rsid w:val="00AB34D0"/>
    <w:rsid w:val="00AB3616"/>
    <w:rsid w:val="00AB4222"/>
    <w:rsid w:val="00AB4FC2"/>
    <w:rsid w:val="00AB5253"/>
    <w:rsid w:val="00AB544D"/>
    <w:rsid w:val="00AB5484"/>
    <w:rsid w:val="00AB5F8E"/>
    <w:rsid w:val="00AB5FB4"/>
    <w:rsid w:val="00AB64F3"/>
    <w:rsid w:val="00AB650D"/>
    <w:rsid w:val="00AB7238"/>
    <w:rsid w:val="00AB77E9"/>
    <w:rsid w:val="00AB7B1E"/>
    <w:rsid w:val="00AC08FB"/>
    <w:rsid w:val="00AC123D"/>
    <w:rsid w:val="00AC1A8E"/>
    <w:rsid w:val="00AC1BC7"/>
    <w:rsid w:val="00AC1D79"/>
    <w:rsid w:val="00AC265E"/>
    <w:rsid w:val="00AC2E07"/>
    <w:rsid w:val="00AC3279"/>
    <w:rsid w:val="00AC3538"/>
    <w:rsid w:val="00AC358E"/>
    <w:rsid w:val="00AC3E6C"/>
    <w:rsid w:val="00AC4473"/>
    <w:rsid w:val="00AC46B0"/>
    <w:rsid w:val="00AC5015"/>
    <w:rsid w:val="00AC5231"/>
    <w:rsid w:val="00AC5FC7"/>
    <w:rsid w:val="00AC6352"/>
    <w:rsid w:val="00AC6582"/>
    <w:rsid w:val="00AC6756"/>
    <w:rsid w:val="00AC7EFD"/>
    <w:rsid w:val="00AD09B4"/>
    <w:rsid w:val="00AD1BD5"/>
    <w:rsid w:val="00AD2417"/>
    <w:rsid w:val="00AD2D36"/>
    <w:rsid w:val="00AD340B"/>
    <w:rsid w:val="00AD3C75"/>
    <w:rsid w:val="00AD3DBF"/>
    <w:rsid w:val="00AD473E"/>
    <w:rsid w:val="00AD5029"/>
    <w:rsid w:val="00AD5252"/>
    <w:rsid w:val="00AD5280"/>
    <w:rsid w:val="00AD6703"/>
    <w:rsid w:val="00AD6BCC"/>
    <w:rsid w:val="00AD7879"/>
    <w:rsid w:val="00AE0197"/>
    <w:rsid w:val="00AE0201"/>
    <w:rsid w:val="00AE0F8C"/>
    <w:rsid w:val="00AE23B1"/>
    <w:rsid w:val="00AE30D0"/>
    <w:rsid w:val="00AE36F4"/>
    <w:rsid w:val="00AE41A6"/>
    <w:rsid w:val="00AE4721"/>
    <w:rsid w:val="00AE4974"/>
    <w:rsid w:val="00AE4EFA"/>
    <w:rsid w:val="00AE54CD"/>
    <w:rsid w:val="00AE55AF"/>
    <w:rsid w:val="00AE5ABC"/>
    <w:rsid w:val="00AE5E16"/>
    <w:rsid w:val="00AE657B"/>
    <w:rsid w:val="00AE7670"/>
    <w:rsid w:val="00AF0890"/>
    <w:rsid w:val="00AF1688"/>
    <w:rsid w:val="00AF28E6"/>
    <w:rsid w:val="00AF30D3"/>
    <w:rsid w:val="00AF3B98"/>
    <w:rsid w:val="00AF3EA4"/>
    <w:rsid w:val="00AF455E"/>
    <w:rsid w:val="00AF62FD"/>
    <w:rsid w:val="00AF6587"/>
    <w:rsid w:val="00AF6604"/>
    <w:rsid w:val="00B00217"/>
    <w:rsid w:val="00B00276"/>
    <w:rsid w:val="00B011C3"/>
    <w:rsid w:val="00B01FAD"/>
    <w:rsid w:val="00B020CA"/>
    <w:rsid w:val="00B035F6"/>
    <w:rsid w:val="00B03B7C"/>
    <w:rsid w:val="00B03DA1"/>
    <w:rsid w:val="00B04038"/>
    <w:rsid w:val="00B04159"/>
    <w:rsid w:val="00B045F1"/>
    <w:rsid w:val="00B058D3"/>
    <w:rsid w:val="00B0641D"/>
    <w:rsid w:val="00B068B5"/>
    <w:rsid w:val="00B07457"/>
    <w:rsid w:val="00B07741"/>
    <w:rsid w:val="00B0788E"/>
    <w:rsid w:val="00B10034"/>
    <w:rsid w:val="00B1060F"/>
    <w:rsid w:val="00B108D7"/>
    <w:rsid w:val="00B10DCF"/>
    <w:rsid w:val="00B112D7"/>
    <w:rsid w:val="00B11850"/>
    <w:rsid w:val="00B12F68"/>
    <w:rsid w:val="00B13427"/>
    <w:rsid w:val="00B14804"/>
    <w:rsid w:val="00B1484B"/>
    <w:rsid w:val="00B16037"/>
    <w:rsid w:val="00B167E0"/>
    <w:rsid w:val="00B17506"/>
    <w:rsid w:val="00B17540"/>
    <w:rsid w:val="00B17837"/>
    <w:rsid w:val="00B17F81"/>
    <w:rsid w:val="00B20E65"/>
    <w:rsid w:val="00B21325"/>
    <w:rsid w:val="00B2242A"/>
    <w:rsid w:val="00B230A2"/>
    <w:rsid w:val="00B23139"/>
    <w:rsid w:val="00B2412C"/>
    <w:rsid w:val="00B25C01"/>
    <w:rsid w:val="00B26949"/>
    <w:rsid w:val="00B26D47"/>
    <w:rsid w:val="00B277F1"/>
    <w:rsid w:val="00B27961"/>
    <w:rsid w:val="00B30110"/>
    <w:rsid w:val="00B30151"/>
    <w:rsid w:val="00B305C5"/>
    <w:rsid w:val="00B313F4"/>
    <w:rsid w:val="00B32360"/>
    <w:rsid w:val="00B32D1F"/>
    <w:rsid w:val="00B32DCE"/>
    <w:rsid w:val="00B33166"/>
    <w:rsid w:val="00B34186"/>
    <w:rsid w:val="00B34666"/>
    <w:rsid w:val="00B3542A"/>
    <w:rsid w:val="00B35EA0"/>
    <w:rsid w:val="00B375D8"/>
    <w:rsid w:val="00B37F15"/>
    <w:rsid w:val="00B37F35"/>
    <w:rsid w:val="00B40409"/>
    <w:rsid w:val="00B40A59"/>
    <w:rsid w:val="00B41010"/>
    <w:rsid w:val="00B41664"/>
    <w:rsid w:val="00B417EB"/>
    <w:rsid w:val="00B42773"/>
    <w:rsid w:val="00B43CCD"/>
    <w:rsid w:val="00B464C2"/>
    <w:rsid w:val="00B464CE"/>
    <w:rsid w:val="00B468DD"/>
    <w:rsid w:val="00B47371"/>
    <w:rsid w:val="00B51632"/>
    <w:rsid w:val="00B5319F"/>
    <w:rsid w:val="00B537DB"/>
    <w:rsid w:val="00B53AD6"/>
    <w:rsid w:val="00B53CAE"/>
    <w:rsid w:val="00B5414D"/>
    <w:rsid w:val="00B544C1"/>
    <w:rsid w:val="00B54B92"/>
    <w:rsid w:val="00B55AC2"/>
    <w:rsid w:val="00B57062"/>
    <w:rsid w:val="00B5769F"/>
    <w:rsid w:val="00B57BE4"/>
    <w:rsid w:val="00B57E72"/>
    <w:rsid w:val="00B60A60"/>
    <w:rsid w:val="00B61262"/>
    <w:rsid w:val="00B61508"/>
    <w:rsid w:val="00B61617"/>
    <w:rsid w:val="00B61AC0"/>
    <w:rsid w:val="00B6297F"/>
    <w:rsid w:val="00B62CBD"/>
    <w:rsid w:val="00B63DDF"/>
    <w:rsid w:val="00B640D8"/>
    <w:rsid w:val="00B6463B"/>
    <w:rsid w:val="00B64B55"/>
    <w:rsid w:val="00B65E92"/>
    <w:rsid w:val="00B66061"/>
    <w:rsid w:val="00B66D39"/>
    <w:rsid w:val="00B66F8F"/>
    <w:rsid w:val="00B7009A"/>
    <w:rsid w:val="00B7068B"/>
    <w:rsid w:val="00B71298"/>
    <w:rsid w:val="00B714D0"/>
    <w:rsid w:val="00B71B7A"/>
    <w:rsid w:val="00B7214A"/>
    <w:rsid w:val="00B73077"/>
    <w:rsid w:val="00B73539"/>
    <w:rsid w:val="00B73615"/>
    <w:rsid w:val="00B7381A"/>
    <w:rsid w:val="00B74054"/>
    <w:rsid w:val="00B743C0"/>
    <w:rsid w:val="00B74A4F"/>
    <w:rsid w:val="00B757E7"/>
    <w:rsid w:val="00B76A72"/>
    <w:rsid w:val="00B775B5"/>
    <w:rsid w:val="00B77791"/>
    <w:rsid w:val="00B778A6"/>
    <w:rsid w:val="00B77AA0"/>
    <w:rsid w:val="00B80335"/>
    <w:rsid w:val="00B80976"/>
    <w:rsid w:val="00B810F0"/>
    <w:rsid w:val="00B81AAE"/>
    <w:rsid w:val="00B81F49"/>
    <w:rsid w:val="00B8285A"/>
    <w:rsid w:val="00B84773"/>
    <w:rsid w:val="00B848D5"/>
    <w:rsid w:val="00B84C26"/>
    <w:rsid w:val="00B85342"/>
    <w:rsid w:val="00B857E5"/>
    <w:rsid w:val="00B86B69"/>
    <w:rsid w:val="00B87070"/>
    <w:rsid w:val="00B87E96"/>
    <w:rsid w:val="00B906A4"/>
    <w:rsid w:val="00B917BA"/>
    <w:rsid w:val="00B929E0"/>
    <w:rsid w:val="00B9356C"/>
    <w:rsid w:val="00B93781"/>
    <w:rsid w:val="00B937D7"/>
    <w:rsid w:val="00B939A8"/>
    <w:rsid w:val="00B94119"/>
    <w:rsid w:val="00B94327"/>
    <w:rsid w:val="00B9499D"/>
    <w:rsid w:val="00B94DA6"/>
    <w:rsid w:val="00B94DAF"/>
    <w:rsid w:val="00B950FD"/>
    <w:rsid w:val="00B95370"/>
    <w:rsid w:val="00B95431"/>
    <w:rsid w:val="00B96997"/>
    <w:rsid w:val="00B96D6A"/>
    <w:rsid w:val="00B970F3"/>
    <w:rsid w:val="00B9772E"/>
    <w:rsid w:val="00B9774E"/>
    <w:rsid w:val="00B977B1"/>
    <w:rsid w:val="00BA096C"/>
    <w:rsid w:val="00BA1A29"/>
    <w:rsid w:val="00BA1EFE"/>
    <w:rsid w:val="00BA3BCA"/>
    <w:rsid w:val="00BA509A"/>
    <w:rsid w:val="00BA549F"/>
    <w:rsid w:val="00BA5F2E"/>
    <w:rsid w:val="00BA76BB"/>
    <w:rsid w:val="00BA79DD"/>
    <w:rsid w:val="00BB066A"/>
    <w:rsid w:val="00BB120E"/>
    <w:rsid w:val="00BB153B"/>
    <w:rsid w:val="00BB2151"/>
    <w:rsid w:val="00BB267D"/>
    <w:rsid w:val="00BB2F04"/>
    <w:rsid w:val="00BB3470"/>
    <w:rsid w:val="00BB38DC"/>
    <w:rsid w:val="00BB3ECE"/>
    <w:rsid w:val="00BB430B"/>
    <w:rsid w:val="00BB433D"/>
    <w:rsid w:val="00BB4A56"/>
    <w:rsid w:val="00BB65AB"/>
    <w:rsid w:val="00BB6C30"/>
    <w:rsid w:val="00BB6C57"/>
    <w:rsid w:val="00BB7EA9"/>
    <w:rsid w:val="00BC02BE"/>
    <w:rsid w:val="00BC0C74"/>
    <w:rsid w:val="00BC128F"/>
    <w:rsid w:val="00BC15D2"/>
    <w:rsid w:val="00BC3E86"/>
    <w:rsid w:val="00BC470C"/>
    <w:rsid w:val="00BC4AA8"/>
    <w:rsid w:val="00BC62B5"/>
    <w:rsid w:val="00BC62C3"/>
    <w:rsid w:val="00BC6389"/>
    <w:rsid w:val="00BC64F8"/>
    <w:rsid w:val="00BC7135"/>
    <w:rsid w:val="00BD1795"/>
    <w:rsid w:val="00BD281D"/>
    <w:rsid w:val="00BD2AF9"/>
    <w:rsid w:val="00BD2FC5"/>
    <w:rsid w:val="00BD2FDB"/>
    <w:rsid w:val="00BD31F6"/>
    <w:rsid w:val="00BD32FD"/>
    <w:rsid w:val="00BD330A"/>
    <w:rsid w:val="00BD3598"/>
    <w:rsid w:val="00BD4150"/>
    <w:rsid w:val="00BD61D7"/>
    <w:rsid w:val="00BD62B3"/>
    <w:rsid w:val="00BD6A8B"/>
    <w:rsid w:val="00BD7333"/>
    <w:rsid w:val="00BE032E"/>
    <w:rsid w:val="00BE081E"/>
    <w:rsid w:val="00BE09D1"/>
    <w:rsid w:val="00BE1F1E"/>
    <w:rsid w:val="00BE2139"/>
    <w:rsid w:val="00BE3036"/>
    <w:rsid w:val="00BE36B5"/>
    <w:rsid w:val="00BE4224"/>
    <w:rsid w:val="00BE4AA8"/>
    <w:rsid w:val="00BE4C48"/>
    <w:rsid w:val="00BE50AD"/>
    <w:rsid w:val="00BE528F"/>
    <w:rsid w:val="00BE5917"/>
    <w:rsid w:val="00BE5C0A"/>
    <w:rsid w:val="00BE6993"/>
    <w:rsid w:val="00BE6D0A"/>
    <w:rsid w:val="00BE6D56"/>
    <w:rsid w:val="00BE7881"/>
    <w:rsid w:val="00BE7FAC"/>
    <w:rsid w:val="00BF129A"/>
    <w:rsid w:val="00BF3197"/>
    <w:rsid w:val="00BF4882"/>
    <w:rsid w:val="00BF57F8"/>
    <w:rsid w:val="00BF5897"/>
    <w:rsid w:val="00BF66DF"/>
    <w:rsid w:val="00BF7622"/>
    <w:rsid w:val="00BF7E2D"/>
    <w:rsid w:val="00BF7F20"/>
    <w:rsid w:val="00C00A67"/>
    <w:rsid w:val="00C017EC"/>
    <w:rsid w:val="00C01C29"/>
    <w:rsid w:val="00C01FEB"/>
    <w:rsid w:val="00C02065"/>
    <w:rsid w:val="00C0207F"/>
    <w:rsid w:val="00C0321F"/>
    <w:rsid w:val="00C06F8D"/>
    <w:rsid w:val="00C076D6"/>
    <w:rsid w:val="00C101C0"/>
    <w:rsid w:val="00C11E67"/>
    <w:rsid w:val="00C13910"/>
    <w:rsid w:val="00C13916"/>
    <w:rsid w:val="00C13B25"/>
    <w:rsid w:val="00C143F7"/>
    <w:rsid w:val="00C146A8"/>
    <w:rsid w:val="00C14A9F"/>
    <w:rsid w:val="00C157D6"/>
    <w:rsid w:val="00C1596E"/>
    <w:rsid w:val="00C16102"/>
    <w:rsid w:val="00C16275"/>
    <w:rsid w:val="00C16278"/>
    <w:rsid w:val="00C17084"/>
    <w:rsid w:val="00C2011E"/>
    <w:rsid w:val="00C20FEB"/>
    <w:rsid w:val="00C2143F"/>
    <w:rsid w:val="00C21796"/>
    <w:rsid w:val="00C21EC2"/>
    <w:rsid w:val="00C220B9"/>
    <w:rsid w:val="00C2219F"/>
    <w:rsid w:val="00C22DD8"/>
    <w:rsid w:val="00C23622"/>
    <w:rsid w:val="00C23824"/>
    <w:rsid w:val="00C23FF1"/>
    <w:rsid w:val="00C2429F"/>
    <w:rsid w:val="00C246CD"/>
    <w:rsid w:val="00C24B1B"/>
    <w:rsid w:val="00C24E45"/>
    <w:rsid w:val="00C25E0A"/>
    <w:rsid w:val="00C26246"/>
    <w:rsid w:val="00C26B59"/>
    <w:rsid w:val="00C27015"/>
    <w:rsid w:val="00C2780F"/>
    <w:rsid w:val="00C27C7B"/>
    <w:rsid w:val="00C303A5"/>
    <w:rsid w:val="00C3174D"/>
    <w:rsid w:val="00C31FEC"/>
    <w:rsid w:val="00C33420"/>
    <w:rsid w:val="00C33540"/>
    <w:rsid w:val="00C33A6B"/>
    <w:rsid w:val="00C348BC"/>
    <w:rsid w:val="00C3507C"/>
    <w:rsid w:val="00C35E63"/>
    <w:rsid w:val="00C3691B"/>
    <w:rsid w:val="00C36A20"/>
    <w:rsid w:val="00C37063"/>
    <w:rsid w:val="00C3788B"/>
    <w:rsid w:val="00C4064E"/>
    <w:rsid w:val="00C40FA7"/>
    <w:rsid w:val="00C41406"/>
    <w:rsid w:val="00C41E6D"/>
    <w:rsid w:val="00C42562"/>
    <w:rsid w:val="00C43AD5"/>
    <w:rsid w:val="00C446BE"/>
    <w:rsid w:val="00C448CA"/>
    <w:rsid w:val="00C44B5A"/>
    <w:rsid w:val="00C44E18"/>
    <w:rsid w:val="00C456D6"/>
    <w:rsid w:val="00C45D7F"/>
    <w:rsid w:val="00C45F7D"/>
    <w:rsid w:val="00C45F91"/>
    <w:rsid w:val="00C464EC"/>
    <w:rsid w:val="00C46AC5"/>
    <w:rsid w:val="00C46CBC"/>
    <w:rsid w:val="00C46DD5"/>
    <w:rsid w:val="00C47266"/>
    <w:rsid w:val="00C47276"/>
    <w:rsid w:val="00C50472"/>
    <w:rsid w:val="00C50BBC"/>
    <w:rsid w:val="00C52537"/>
    <w:rsid w:val="00C53A18"/>
    <w:rsid w:val="00C53C9F"/>
    <w:rsid w:val="00C5450D"/>
    <w:rsid w:val="00C551B8"/>
    <w:rsid w:val="00C55D8C"/>
    <w:rsid w:val="00C56C40"/>
    <w:rsid w:val="00C60451"/>
    <w:rsid w:val="00C60B09"/>
    <w:rsid w:val="00C620C9"/>
    <w:rsid w:val="00C62658"/>
    <w:rsid w:val="00C63026"/>
    <w:rsid w:val="00C63743"/>
    <w:rsid w:val="00C63FFA"/>
    <w:rsid w:val="00C645D3"/>
    <w:rsid w:val="00C64DB8"/>
    <w:rsid w:val="00C65319"/>
    <w:rsid w:val="00C65399"/>
    <w:rsid w:val="00C654F2"/>
    <w:rsid w:val="00C65AB2"/>
    <w:rsid w:val="00C65ADD"/>
    <w:rsid w:val="00C660BB"/>
    <w:rsid w:val="00C665B9"/>
    <w:rsid w:val="00C66C76"/>
    <w:rsid w:val="00C66F32"/>
    <w:rsid w:val="00C678CD"/>
    <w:rsid w:val="00C67A3F"/>
    <w:rsid w:val="00C67D58"/>
    <w:rsid w:val="00C70009"/>
    <w:rsid w:val="00C70F83"/>
    <w:rsid w:val="00C712F4"/>
    <w:rsid w:val="00C73765"/>
    <w:rsid w:val="00C73C6A"/>
    <w:rsid w:val="00C750AF"/>
    <w:rsid w:val="00C75217"/>
    <w:rsid w:val="00C76808"/>
    <w:rsid w:val="00C77F08"/>
    <w:rsid w:val="00C80D5D"/>
    <w:rsid w:val="00C81012"/>
    <w:rsid w:val="00C815AC"/>
    <w:rsid w:val="00C81AFD"/>
    <w:rsid w:val="00C81C9C"/>
    <w:rsid w:val="00C825DF"/>
    <w:rsid w:val="00C82932"/>
    <w:rsid w:val="00C82BE2"/>
    <w:rsid w:val="00C83E0E"/>
    <w:rsid w:val="00C847CE"/>
    <w:rsid w:val="00C851CD"/>
    <w:rsid w:val="00C85470"/>
    <w:rsid w:val="00C85E09"/>
    <w:rsid w:val="00C862DA"/>
    <w:rsid w:val="00C86711"/>
    <w:rsid w:val="00C86E54"/>
    <w:rsid w:val="00C875B4"/>
    <w:rsid w:val="00C90489"/>
    <w:rsid w:val="00C90FCE"/>
    <w:rsid w:val="00C9100A"/>
    <w:rsid w:val="00C91CA8"/>
    <w:rsid w:val="00C91D27"/>
    <w:rsid w:val="00C9211B"/>
    <w:rsid w:val="00C92422"/>
    <w:rsid w:val="00C92C47"/>
    <w:rsid w:val="00C92D0E"/>
    <w:rsid w:val="00C92F75"/>
    <w:rsid w:val="00C93246"/>
    <w:rsid w:val="00C94BF2"/>
    <w:rsid w:val="00C950A8"/>
    <w:rsid w:val="00C95CBD"/>
    <w:rsid w:val="00C9605E"/>
    <w:rsid w:val="00C96A21"/>
    <w:rsid w:val="00C96B62"/>
    <w:rsid w:val="00C978E4"/>
    <w:rsid w:val="00C97FBF"/>
    <w:rsid w:val="00CA02E1"/>
    <w:rsid w:val="00CA0436"/>
    <w:rsid w:val="00CA0937"/>
    <w:rsid w:val="00CA0D42"/>
    <w:rsid w:val="00CA146B"/>
    <w:rsid w:val="00CA153E"/>
    <w:rsid w:val="00CA16F6"/>
    <w:rsid w:val="00CA3582"/>
    <w:rsid w:val="00CA49E6"/>
    <w:rsid w:val="00CA50C4"/>
    <w:rsid w:val="00CA5DF0"/>
    <w:rsid w:val="00CA6173"/>
    <w:rsid w:val="00CA6410"/>
    <w:rsid w:val="00CA6A6E"/>
    <w:rsid w:val="00CA7417"/>
    <w:rsid w:val="00CA7FDB"/>
    <w:rsid w:val="00CB0458"/>
    <w:rsid w:val="00CB147F"/>
    <w:rsid w:val="00CB194F"/>
    <w:rsid w:val="00CB2FA9"/>
    <w:rsid w:val="00CB3355"/>
    <w:rsid w:val="00CB434F"/>
    <w:rsid w:val="00CB6558"/>
    <w:rsid w:val="00CB693B"/>
    <w:rsid w:val="00CB76F7"/>
    <w:rsid w:val="00CC0689"/>
    <w:rsid w:val="00CC1532"/>
    <w:rsid w:val="00CC193A"/>
    <w:rsid w:val="00CC3004"/>
    <w:rsid w:val="00CC34F6"/>
    <w:rsid w:val="00CC3C15"/>
    <w:rsid w:val="00CC4478"/>
    <w:rsid w:val="00CC51BA"/>
    <w:rsid w:val="00CC55C0"/>
    <w:rsid w:val="00CC5B1F"/>
    <w:rsid w:val="00CC5DEA"/>
    <w:rsid w:val="00CC5E85"/>
    <w:rsid w:val="00CC6DA2"/>
    <w:rsid w:val="00CC6F3D"/>
    <w:rsid w:val="00CC6F6A"/>
    <w:rsid w:val="00CC7570"/>
    <w:rsid w:val="00CC7CE2"/>
    <w:rsid w:val="00CD0CFC"/>
    <w:rsid w:val="00CD0E37"/>
    <w:rsid w:val="00CD0F9F"/>
    <w:rsid w:val="00CD1910"/>
    <w:rsid w:val="00CD23C0"/>
    <w:rsid w:val="00CD285E"/>
    <w:rsid w:val="00CD5676"/>
    <w:rsid w:val="00CD5CC4"/>
    <w:rsid w:val="00CD619F"/>
    <w:rsid w:val="00CD6955"/>
    <w:rsid w:val="00CD7751"/>
    <w:rsid w:val="00CE04C3"/>
    <w:rsid w:val="00CE06C0"/>
    <w:rsid w:val="00CE1405"/>
    <w:rsid w:val="00CE1BF1"/>
    <w:rsid w:val="00CE2298"/>
    <w:rsid w:val="00CE25AC"/>
    <w:rsid w:val="00CE2603"/>
    <w:rsid w:val="00CE3634"/>
    <w:rsid w:val="00CE3672"/>
    <w:rsid w:val="00CE3DA0"/>
    <w:rsid w:val="00CE47C2"/>
    <w:rsid w:val="00CE4EB6"/>
    <w:rsid w:val="00CE5D6E"/>
    <w:rsid w:val="00CE5D9D"/>
    <w:rsid w:val="00CE65A5"/>
    <w:rsid w:val="00CE676F"/>
    <w:rsid w:val="00CE6938"/>
    <w:rsid w:val="00CE700B"/>
    <w:rsid w:val="00CE707E"/>
    <w:rsid w:val="00CE75E4"/>
    <w:rsid w:val="00CE7D92"/>
    <w:rsid w:val="00CF0138"/>
    <w:rsid w:val="00CF03C1"/>
    <w:rsid w:val="00CF0B94"/>
    <w:rsid w:val="00CF0BFD"/>
    <w:rsid w:val="00CF1C14"/>
    <w:rsid w:val="00CF3A30"/>
    <w:rsid w:val="00CF4213"/>
    <w:rsid w:val="00CF43C6"/>
    <w:rsid w:val="00CF5168"/>
    <w:rsid w:val="00CF54CF"/>
    <w:rsid w:val="00CF5A54"/>
    <w:rsid w:val="00CF5DE8"/>
    <w:rsid w:val="00CF6530"/>
    <w:rsid w:val="00CF6E64"/>
    <w:rsid w:val="00CF6F9B"/>
    <w:rsid w:val="00CF75CE"/>
    <w:rsid w:val="00CF76F4"/>
    <w:rsid w:val="00CF78C5"/>
    <w:rsid w:val="00D012F0"/>
    <w:rsid w:val="00D018B6"/>
    <w:rsid w:val="00D02938"/>
    <w:rsid w:val="00D032A0"/>
    <w:rsid w:val="00D0443F"/>
    <w:rsid w:val="00D04655"/>
    <w:rsid w:val="00D0488F"/>
    <w:rsid w:val="00D051AD"/>
    <w:rsid w:val="00D067ED"/>
    <w:rsid w:val="00D071C3"/>
    <w:rsid w:val="00D100D5"/>
    <w:rsid w:val="00D10912"/>
    <w:rsid w:val="00D10DC9"/>
    <w:rsid w:val="00D11188"/>
    <w:rsid w:val="00D119B2"/>
    <w:rsid w:val="00D12534"/>
    <w:rsid w:val="00D135C6"/>
    <w:rsid w:val="00D13F34"/>
    <w:rsid w:val="00D14203"/>
    <w:rsid w:val="00D143E2"/>
    <w:rsid w:val="00D14890"/>
    <w:rsid w:val="00D14ECD"/>
    <w:rsid w:val="00D15485"/>
    <w:rsid w:val="00D15AA8"/>
    <w:rsid w:val="00D168B6"/>
    <w:rsid w:val="00D16B44"/>
    <w:rsid w:val="00D17058"/>
    <w:rsid w:val="00D17880"/>
    <w:rsid w:val="00D17A13"/>
    <w:rsid w:val="00D17AFE"/>
    <w:rsid w:val="00D20495"/>
    <w:rsid w:val="00D2063F"/>
    <w:rsid w:val="00D20A73"/>
    <w:rsid w:val="00D20AEC"/>
    <w:rsid w:val="00D2125E"/>
    <w:rsid w:val="00D21DC3"/>
    <w:rsid w:val="00D21F58"/>
    <w:rsid w:val="00D22187"/>
    <w:rsid w:val="00D22321"/>
    <w:rsid w:val="00D228E7"/>
    <w:rsid w:val="00D2313D"/>
    <w:rsid w:val="00D23850"/>
    <w:rsid w:val="00D253CB"/>
    <w:rsid w:val="00D25D46"/>
    <w:rsid w:val="00D263D7"/>
    <w:rsid w:val="00D264E1"/>
    <w:rsid w:val="00D267E2"/>
    <w:rsid w:val="00D26FA1"/>
    <w:rsid w:val="00D27FBD"/>
    <w:rsid w:val="00D301D2"/>
    <w:rsid w:val="00D304CD"/>
    <w:rsid w:val="00D30979"/>
    <w:rsid w:val="00D3098E"/>
    <w:rsid w:val="00D30BF3"/>
    <w:rsid w:val="00D311DF"/>
    <w:rsid w:val="00D318DB"/>
    <w:rsid w:val="00D31D61"/>
    <w:rsid w:val="00D31E1D"/>
    <w:rsid w:val="00D3348C"/>
    <w:rsid w:val="00D33749"/>
    <w:rsid w:val="00D33AE9"/>
    <w:rsid w:val="00D33CB0"/>
    <w:rsid w:val="00D3439D"/>
    <w:rsid w:val="00D345B5"/>
    <w:rsid w:val="00D34807"/>
    <w:rsid w:val="00D348B6"/>
    <w:rsid w:val="00D35ADF"/>
    <w:rsid w:val="00D35B48"/>
    <w:rsid w:val="00D35D9C"/>
    <w:rsid w:val="00D36614"/>
    <w:rsid w:val="00D36DF2"/>
    <w:rsid w:val="00D37946"/>
    <w:rsid w:val="00D37A44"/>
    <w:rsid w:val="00D40136"/>
    <w:rsid w:val="00D40314"/>
    <w:rsid w:val="00D40326"/>
    <w:rsid w:val="00D4043C"/>
    <w:rsid w:val="00D42691"/>
    <w:rsid w:val="00D426D5"/>
    <w:rsid w:val="00D42915"/>
    <w:rsid w:val="00D429C6"/>
    <w:rsid w:val="00D43131"/>
    <w:rsid w:val="00D43C56"/>
    <w:rsid w:val="00D44C0C"/>
    <w:rsid w:val="00D44D58"/>
    <w:rsid w:val="00D44E55"/>
    <w:rsid w:val="00D452F8"/>
    <w:rsid w:val="00D453D4"/>
    <w:rsid w:val="00D458DB"/>
    <w:rsid w:val="00D462D2"/>
    <w:rsid w:val="00D476A3"/>
    <w:rsid w:val="00D5023C"/>
    <w:rsid w:val="00D508BB"/>
    <w:rsid w:val="00D50D84"/>
    <w:rsid w:val="00D510C1"/>
    <w:rsid w:val="00D51163"/>
    <w:rsid w:val="00D5118A"/>
    <w:rsid w:val="00D5122E"/>
    <w:rsid w:val="00D51BD2"/>
    <w:rsid w:val="00D51DC0"/>
    <w:rsid w:val="00D51F99"/>
    <w:rsid w:val="00D52C2E"/>
    <w:rsid w:val="00D533BE"/>
    <w:rsid w:val="00D534FC"/>
    <w:rsid w:val="00D53860"/>
    <w:rsid w:val="00D545F8"/>
    <w:rsid w:val="00D546DD"/>
    <w:rsid w:val="00D54759"/>
    <w:rsid w:val="00D5516A"/>
    <w:rsid w:val="00D56AD4"/>
    <w:rsid w:val="00D56B75"/>
    <w:rsid w:val="00D56CCF"/>
    <w:rsid w:val="00D56DFA"/>
    <w:rsid w:val="00D57350"/>
    <w:rsid w:val="00D57D63"/>
    <w:rsid w:val="00D57F3B"/>
    <w:rsid w:val="00D60555"/>
    <w:rsid w:val="00D606E1"/>
    <w:rsid w:val="00D61260"/>
    <w:rsid w:val="00D61D31"/>
    <w:rsid w:val="00D62FFB"/>
    <w:rsid w:val="00D63A37"/>
    <w:rsid w:val="00D63BF3"/>
    <w:rsid w:val="00D63F6D"/>
    <w:rsid w:val="00D6462A"/>
    <w:rsid w:val="00D661E5"/>
    <w:rsid w:val="00D6632A"/>
    <w:rsid w:val="00D66D81"/>
    <w:rsid w:val="00D67196"/>
    <w:rsid w:val="00D70C28"/>
    <w:rsid w:val="00D71C0B"/>
    <w:rsid w:val="00D71FFB"/>
    <w:rsid w:val="00D721A1"/>
    <w:rsid w:val="00D72CE2"/>
    <w:rsid w:val="00D730F8"/>
    <w:rsid w:val="00D7369A"/>
    <w:rsid w:val="00D73818"/>
    <w:rsid w:val="00D73885"/>
    <w:rsid w:val="00D73B10"/>
    <w:rsid w:val="00D73CB9"/>
    <w:rsid w:val="00D73FFC"/>
    <w:rsid w:val="00D7488C"/>
    <w:rsid w:val="00D751F4"/>
    <w:rsid w:val="00D758EA"/>
    <w:rsid w:val="00D7652F"/>
    <w:rsid w:val="00D77B02"/>
    <w:rsid w:val="00D819F2"/>
    <w:rsid w:val="00D81C37"/>
    <w:rsid w:val="00D82248"/>
    <w:rsid w:val="00D82C07"/>
    <w:rsid w:val="00D82C78"/>
    <w:rsid w:val="00D83D9F"/>
    <w:rsid w:val="00D83E9E"/>
    <w:rsid w:val="00D842E7"/>
    <w:rsid w:val="00D85490"/>
    <w:rsid w:val="00D85B50"/>
    <w:rsid w:val="00D86114"/>
    <w:rsid w:val="00D8752A"/>
    <w:rsid w:val="00D8774D"/>
    <w:rsid w:val="00D90355"/>
    <w:rsid w:val="00D905C0"/>
    <w:rsid w:val="00D9089A"/>
    <w:rsid w:val="00D90C38"/>
    <w:rsid w:val="00D90FDB"/>
    <w:rsid w:val="00D916EB"/>
    <w:rsid w:val="00D91BBD"/>
    <w:rsid w:val="00D91DF7"/>
    <w:rsid w:val="00D91F8F"/>
    <w:rsid w:val="00D928CD"/>
    <w:rsid w:val="00D92A97"/>
    <w:rsid w:val="00D92D3D"/>
    <w:rsid w:val="00D935EC"/>
    <w:rsid w:val="00D93B51"/>
    <w:rsid w:val="00D93EDD"/>
    <w:rsid w:val="00D9431C"/>
    <w:rsid w:val="00D9453F"/>
    <w:rsid w:val="00D947CF"/>
    <w:rsid w:val="00D947F5"/>
    <w:rsid w:val="00D94F29"/>
    <w:rsid w:val="00D9574F"/>
    <w:rsid w:val="00D97AB2"/>
    <w:rsid w:val="00DA0156"/>
    <w:rsid w:val="00DA0663"/>
    <w:rsid w:val="00DA0B4F"/>
    <w:rsid w:val="00DA100E"/>
    <w:rsid w:val="00DA1E32"/>
    <w:rsid w:val="00DA2952"/>
    <w:rsid w:val="00DA311E"/>
    <w:rsid w:val="00DA3193"/>
    <w:rsid w:val="00DA3705"/>
    <w:rsid w:val="00DA3B5D"/>
    <w:rsid w:val="00DA3EC8"/>
    <w:rsid w:val="00DA514C"/>
    <w:rsid w:val="00DA6C6D"/>
    <w:rsid w:val="00DA72AC"/>
    <w:rsid w:val="00DA7A55"/>
    <w:rsid w:val="00DB0344"/>
    <w:rsid w:val="00DB0845"/>
    <w:rsid w:val="00DB0A09"/>
    <w:rsid w:val="00DB172E"/>
    <w:rsid w:val="00DB20CC"/>
    <w:rsid w:val="00DB2A95"/>
    <w:rsid w:val="00DB2C68"/>
    <w:rsid w:val="00DB3F3F"/>
    <w:rsid w:val="00DB50D9"/>
    <w:rsid w:val="00DB5C4F"/>
    <w:rsid w:val="00DB657D"/>
    <w:rsid w:val="00DB6F68"/>
    <w:rsid w:val="00DB74F8"/>
    <w:rsid w:val="00DB7BA3"/>
    <w:rsid w:val="00DC069B"/>
    <w:rsid w:val="00DC0ECC"/>
    <w:rsid w:val="00DC1069"/>
    <w:rsid w:val="00DC21EB"/>
    <w:rsid w:val="00DC23EC"/>
    <w:rsid w:val="00DC29DB"/>
    <w:rsid w:val="00DC2C02"/>
    <w:rsid w:val="00DC3178"/>
    <w:rsid w:val="00DC3444"/>
    <w:rsid w:val="00DC6002"/>
    <w:rsid w:val="00DC6200"/>
    <w:rsid w:val="00DC63D2"/>
    <w:rsid w:val="00DC6CD0"/>
    <w:rsid w:val="00DD00D3"/>
    <w:rsid w:val="00DD120C"/>
    <w:rsid w:val="00DD125A"/>
    <w:rsid w:val="00DD2594"/>
    <w:rsid w:val="00DD2A9C"/>
    <w:rsid w:val="00DD2C8E"/>
    <w:rsid w:val="00DD3109"/>
    <w:rsid w:val="00DD31AD"/>
    <w:rsid w:val="00DD3E77"/>
    <w:rsid w:val="00DD409D"/>
    <w:rsid w:val="00DD4238"/>
    <w:rsid w:val="00DD436C"/>
    <w:rsid w:val="00DD4706"/>
    <w:rsid w:val="00DD51D6"/>
    <w:rsid w:val="00DD562A"/>
    <w:rsid w:val="00DD6915"/>
    <w:rsid w:val="00DD6E39"/>
    <w:rsid w:val="00DE0092"/>
    <w:rsid w:val="00DE062D"/>
    <w:rsid w:val="00DE1F39"/>
    <w:rsid w:val="00DE25E5"/>
    <w:rsid w:val="00DE2B74"/>
    <w:rsid w:val="00DE2F29"/>
    <w:rsid w:val="00DE3EB3"/>
    <w:rsid w:val="00DE3FD2"/>
    <w:rsid w:val="00DE4457"/>
    <w:rsid w:val="00DE44CA"/>
    <w:rsid w:val="00DE4E89"/>
    <w:rsid w:val="00DE5206"/>
    <w:rsid w:val="00DE76D0"/>
    <w:rsid w:val="00DE7961"/>
    <w:rsid w:val="00DE7A5F"/>
    <w:rsid w:val="00DE7CC6"/>
    <w:rsid w:val="00DE7EEC"/>
    <w:rsid w:val="00DF0700"/>
    <w:rsid w:val="00DF0EE1"/>
    <w:rsid w:val="00DF1068"/>
    <w:rsid w:val="00DF110B"/>
    <w:rsid w:val="00DF1964"/>
    <w:rsid w:val="00DF2368"/>
    <w:rsid w:val="00DF270F"/>
    <w:rsid w:val="00DF367B"/>
    <w:rsid w:val="00DF3F90"/>
    <w:rsid w:val="00DF4573"/>
    <w:rsid w:val="00DF4E91"/>
    <w:rsid w:val="00DF5D15"/>
    <w:rsid w:val="00DF672C"/>
    <w:rsid w:val="00DF6881"/>
    <w:rsid w:val="00DF6AF9"/>
    <w:rsid w:val="00DF6F50"/>
    <w:rsid w:val="00DF733E"/>
    <w:rsid w:val="00DF749B"/>
    <w:rsid w:val="00DF7E66"/>
    <w:rsid w:val="00E00775"/>
    <w:rsid w:val="00E007F2"/>
    <w:rsid w:val="00E02750"/>
    <w:rsid w:val="00E02957"/>
    <w:rsid w:val="00E03E0B"/>
    <w:rsid w:val="00E0406F"/>
    <w:rsid w:val="00E042C2"/>
    <w:rsid w:val="00E04957"/>
    <w:rsid w:val="00E05C15"/>
    <w:rsid w:val="00E06DC0"/>
    <w:rsid w:val="00E1061E"/>
    <w:rsid w:val="00E1089F"/>
    <w:rsid w:val="00E10F93"/>
    <w:rsid w:val="00E11B52"/>
    <w:rsid w:val="00E12592"/>
    <w:rsid w:val="00E13306"/>
    <w:rsid w:val="00E14508"/>
    <w:rsid w:val="00E14625"/>
    <w:rsid w:val="00E149A7"/>
    <w:rsid w:val="00E16209"/>
    <w:rsid w:val="00E2033A"/>
    <w:rsid w:val="00E20CD9"/>
    <w:rsid w:val="00E22BB4"/>
    <w:rsid w:val="00E22CE4"/>
    <w:rsid w:val="00E2378B"/>
    <w:rsid w:val="00E23877"/>
    <w:rsid w:val="00E2439C"/>
    <w:rsid w:val="00E24FA5"/>
    <w:rsid w:val="00E2552F"/>
    <w:rsid w:val="00E25537"/>
    <w:rsid w:val="00E258E8"/>
    <w:rsid w:val="00E2593A"/>
    <w:rsid w:val="00E266FD"/>
    <w:rsid w:val="00E27D9F"/>
    <w:rsid w:val="00E305D1"/>
    <w:rsid w:val="00E30C76"/>
    <w:rsid w:val="00E30D89"/>
    <w:rsid w:val="00E31E2D"/>
    <w:rsid w:val="00E332F0"/>
    <w:rsid w:val="00E33809"/>
    <w:rsid w:val="00E33FC4"/>
    <w:rsid w:val="00E344CC"/>
    <w:rsid w:val="00E34717"/>
    <w:rsid w:val="00E3511B"/>
    <w:rsid w:val="00E35192"/>
    <w:rsid w:val="00E36748"/>
    <w:rsid w:val="00E36B5B"/>
    <w:rsid w:val="00E36FA7"/>
    <w:rsid w:val="00E4015B"/>
    <w:rsid w:val="00E42027"/>
    <w:rsid w:val="00E429E1"/>
    <w:rsid w:val="00E42FF3"/>
    <w:rsid w:val="00E45489"/>
    <w:rsid w:val="00E466DC"/>
    <w:rsid w:val="00E4687A"/>
    <w:rsid w:val="00E4692B"/>
    <w:rsid w:val="00E46FF0"/>
    <w:rsid w:val="00E4748C"/>
    <w:rsid w:val="00E478BA"/>
    <w:rsid w:val="00E47E89"/>
    <w:rsid w:val="00E50807"/>
    <w:rsid w:val="00E50AC4"/>
    <w:rsid w:val="00E51150"/>
    <w:rsid w:val="00E51DE6"/>
    <w:rsid w:val="00E5327D"/>
    <w:rsid w:val="00E53AE4"/>
    <w:rsid w:val="00E54052"/>
    <w:rsid w:val="00E543AE"/>
    <w:rsid w:val="00E5547D"/>
    <w:rsid w:val="00E5558A"/>
    <w:rsid w:val="00E557A0"/>
    <w:rsid w:val="00E55D21"/>
    <w:rsid w:val="00E561D3"/>
    <w:rsid w:val="00E56A25"/>
    <w:rsid w:val="00E56BBD"/>
    <w:rsid w:val="00E602BE"/>
    <w:rsid w:val="00E616AD"/>
    <w:rsid w:val="00E61AC9"/>
    <w:rsid w:val="00E61DB0"/>
    <w:rsid w:val="00E621C0"/>
    <w:rsid w:val="00E62351"/>
    <w:rsid w:val="00E626B4"/>
    <w:rsid w:val="00E63785"/>
    <w:rsid w:val="00E645E8"/>
    <w:rsid w:val="00E65755"/>
    <w:rsid w:val="00E65955"/>
    <w:rsid w:val="00E65C30"/>
    <w:rsid w:val="00E66671"/>
    <w:rsid w:val="00E6782B"/>
    <w:rsid w:val="00E67954"/>
    <w:rsid w:val="00E67973"/>
    <w:rsid w:val="00E71695"/>
    <w:rsid w:val="00E72E98"/>
    <w:rsid w:val="00E73A8E"/>
    <w:rsid w:val="00E7457B"/>
    <w:rsid w:val="00E7479B"/>
    <w:rsid w:val="00E75541"/>
    <w:rsid w:val="00E755A8"/>
    <w:rsid w:val="00E75B5B"/>
    <w:rsid w:val="00E76255"/>
    <w:rsid w:val="00E76446"/>
    <w:rsid w:val="00E76A10"/>
    <w:rsid w:val="00E76CB4"/>
    <w:rsid w:val="00E7711E"/>
    <w:rsid w:val="00E776F5"/>
    <w:rsid w:val="00E804BA"/>
    <w:rsid w:val="00E80634"/>
    <w:rsid w:val="00E80A99"/>
    <w:rsid w:val="00E81095"/>
    <w:rsid w:val="00E81412"/>
    <w:rsid w:val="00E818AD"/>
    <w:rsid w:val="00E81CC1"/>
    <w:rsid w:val="00E82373"/>
    <w:rsid w:val="00E84A9E"/>
    <w:rsid w:val="00E859A4"/>
    <w:rsid w:val="00E85A3E"/>
    <w:rsid w:val="00E863F8"/>
    <w:rsid w:val="00E86896"/>
    <w:rsid w:val="00E8693C"/>
    <w:rsid w:val="00E87253"/>
    <w:rsid w:val="00E874B3"/>
    <w:rsid w:val="00E8762B"/>
    <w:rsid w:val="00E904D9"/>
    <w:rsid w:val="00E90689"/>
    <w:rsid w:val="00E91C25"/>
    <w:rsid w:val="00E91F6E"/>
    <w:rsid w:val="00E934F9"/>
    <w:rsid w:val="00E9387E"/>
    <w:rsid w:val="00E94053"/>
    <w:rsid w:val="00E95331"/>
    <w:rsid w:val="00E95EB5"/>
    <w:rsid w:val="00E96BB5"/>
    <w:rsid w:val="00E97223"/>
    <w:rsid w:val="00E9731D"/>
    <w:rsid w:val="00E97449"/>
    <w:rsid w:val="00E97B62"/>
    <w:rsid w:val="00EA03B8"/>
    <w:rsid w:val="00EA0B81"/>
    <w:rsid w:val="00EA0BB6"/>
    <w:rsid w:val="00EA156B"/>
    <w:rsid w:val="00EA15F9"/>
    <w:rsid w:val="00EA1F27"/>
    <w:rsid w:val="00EA21BF"/>
    <w:rsid w:val="00EA22B3"/>
    <w:rsid w:val="00EA2680"/>
    <w:rsid w:val="00EA2C27"/>
    <w:rsid w:val="00EA3E3D"/>
    <w:rsid w:val="00EA4646"/>
    <w:rsid w:val="00EA4A3A"/>
    <w:rsid w:val="00EA4ECE"/>
    <w:rsid w:val="00EA54F8"/>
    <w:rsid w:val="00EA5828"/>
    <w:rsid w:val="00EA72C1"/>
    <w:rsid w:val="00EA7485"/>
    <w:rsid w:val="00EA7D1A"/>
    <w:rsid w:val="00EA7E43"/>
    <w:rsid w:val="00EB105C"/>
    <w:rsid w:val="00EB1114"/>
    <w:rsid w:val="00EB19EC"/>
    <w:rsid w:val="00EB38E4"/>
    <w:rsid w:val="00EB3F19"/>
    <w:rsid w:val="00EB4CAE"/>
    <w:rsid w:val="00EB5828"/>
    <w:rsid w:val="00EB6ABB"/>
    <w:rsid w:val="00EC01E9"/>
    <w:rsid w:val="00EC024C"/>
    <w:rsid w:val="00EC0489"/>
    <w:rsid w:val="00EC13B4"/>
    <w:rsid w:val="00EC1627"/>
    <w:rsid w:val="00EC1717"/>
    <w:rsid w:val="00EC1898"/>
    <w:rsid w:val="00EC2342"/>
    <w:rsid w:val="00EC2B3C"/>
    <w:rsid w:val="00EC4612"/>
    <w:rsid w:val="00EC595A"/>
    <w:rsid w:val="00EC5CAE"/>
    <w:rsid w:val="00EC6347"/>
    <w:rsid w:val="00EC652A"/>
    <w:rsid w:val="00EC671E"/>
    <w:rsid w:val="00EC7433"/>
    <w:rsid w:val="00EC7A84"/>
    <w:rsid w:val="00EC7BA8"/>
    <w:rsid w:val="00ED068A"/>
    <w:rsid w:val="00ED1893"/>
    <w:rsid w:val="00ED1C70"/>
    <w:rsid w:val="00ED2540"/>
    <w:rsid w:val="00ED2F08"/>
    <w:rsid w:val="00ED435D"/>
    <w:rsid w:val="00ED4413"/>
    <w:rsid w:val="00ED5423"/>
    <w:rsid w:val="00ED5551"/>
    <w:rsid w:val="00ED5CB4"/>
    <w:rsid w:val="00ED7931"/>
    <w:rsid w:val="00EE05BF"/>
    <w:rsid w:val="00EE0B42"/>
    <w:rsid w:val="00EE0C76"/>
    <w:rsid w:val="00EE1126"/>
    <w:rsid w:val="00EE187E"/>
    <w:rsid w:val="00EE3725"/>
    <w:rsid w:val="00EE3C40"/>
    <w:rsid w:val="00EE4BEA"/>
    <w:rsid w:val="00EE4D25"/>
    <w:rsid w:val="00EE508B"/>
    <w:rsid w:val="00EE58D1"/>
    <w:rsid w:val="00EE5F98"/>
    <w:rsid w:val="00EE63BF"/>
    <w:rsid w:val="00EE7809"/>
    <w:rsid w:val="00EE78A5"/>
    <w:rsid w:val="00EF075B"/>
    <w:rsid w:val="00EF0AF8"/>
    <w:rsid w:val="00EF1396"/>
    <w:rsid w:val="00EF343D"/>
    <w:rsid w:val="00EF3A82"/>
    <w:rsid w:val="00EF4521"/>
    <w:rsid w:val="00EF4558"/>
    <w:rsid w:val="00EF51D3"/>
    <w:rsid w:val="00EF59B5"/>
    <w:rsid w:val="00EF78EE"/>
    <w:rsid w:val="00F004F5"/>
    <w:rsid w:val="00F00564"/>
    <w:rsid w:val="00F008D0"/>
    <w:rsid w:val="00F01CC1"/>
    <w:rsid w:val="00F01D7C"/>
    <w:rsid w:val="00F02287"/>
    <w:rsid w:val="00F02B76"/>
    <w:rsid w:val="00F03A46"/>
    <w:rsid w:val="00F03E79"/>
    <w:rsid w:val="00F0405C"/>
    <w:rsid w:val="00F04F08"/>
    <w:rsid w:val="00F05DE0"/>
    <w:rsid w:val="00F0632A"/>
    <w:rsid w:val="00F063CB"/>
    <w:rsid w:val="00F06AF5"/>
    <w:rsid w:val="00F06DD2"/>
    <w:rsid w:val="00F0722E"/>
    <w:rsid w:val="00F10402"/>
    <w:rsid w:val="00F108D4"/>
    <w:rsid w:val="00F10E52"/>
    <w:rsid w:val="00F1167F"/>
    <w:rsid w:val="00F11991"/>
    <w:rsid w:val="00F121BE"/>
    <w:rsid w:val="00F12C67"/>
    <w:rsid w:val="00F13679"/>
    <w:rsid w:val="00F13A9D"/>
    <w:rsid w:val="00F13BF3"/>
    <w:rsid w:val="00F13FF3"/>
    <w:rsid w:val="00F142BA"/>
    <w:rsid w:val="00F169DD"/>
    <w:rsid w:val="00F17521"/>
    <w:rsid w:val="00F208D2"/>
    <w:rsid w:val="00F212D4"/>
    <w:rsid w:val="00F2136D"/>
    <w:rsid w:val="00F21A5D"/>
    <w:rsid w:val="00F21B4C"/>
    <w:rsid w:val="00F22042"/>
    <w:rsid w:val="00F22274"/>
    <w:rsid w:val="00F2311C"/>
    <w:rsid w:val="00F23A87"/>
    <w:rsid w:val="00F23DC0"/>
    <w:rsid w:val="00F23EDE"/>
    <w:rsid w:val="00F245B6"/>
    <w:rsid w:val="00F249ED"/>
    <w:rsid w:val="00F25162"/>
    <w:rsid w:val="00F261A7"/>
    <w:rsid w:val="00F264A3"/>
    <w:rsid w:val="00F267A8"/>
    <w:rsid w:val="00F26EA6"/>
    <w:rsid w:val="00F26F45"/>
    <w:rsid w:val="00F2776D"/>
    <w:rsid w:val="00F2797A"/>
    <w:rsid w:val="00F27D16"/>
    <w:rsid w:val="00F30E14"/>
    <w:rsid w:val="00F30E78"/>
    <w:rsid w:val="00F30F49"/>
    <w:rsid w:val="00F320F9"/>
    <w:rsid w:val="00F353EB"/>
    <w:rsid w:val="00F3651E"/>
    <w:rsid w:val="00F36573"/>
    <w:rsid w:val="00F36AF5"/>
    <w:rsid w:val="00F37247"/>
    <w:rsid w:val="00F377AB"/>
    <w:rsid w:val="00F37C83"/>
    <w:rsid w:val="00F415CA"/>
    <w:rsid w:val="00F417E8"/>
    <w:rsid w:val="00F419DD"/>
    <w:rsid w:val="00F41CAA"/>
    <w:rsid w:val="00F4245E"/>
    <w:rsid w:val="00F424E7"/>
    <w:rsid w:val="00F42D50"/>
    <w:rsid w:val="00F4340D"/>
    <w:rsid w:val="00F435A1"/>
    <w:rsid w:val="00F4495D"/>
    <w:rsid w:val="00F44C90"/>
    <w:rsid w:val="00F45AE9"/>
    <w:rsid w:val="00F45C42"/>
    <w:rsid w:val="00F46774"/>
    <w:rsid w:val="00F4685A"/>
    <w:rsid w:val="00F46F66"/>
    <w:rsid w:val="00F47326"/>
    <w:rsid w:val="00F5039C"/>
    <w:rsid w:val="00F50C02"/>
    <w:rsid w:val="00F50DDF"/>
    <w:rsid w:val="00F50F82"/>
    <w:rsid w:val="00F50FC7"/>
    <w:rsid w:val="00F515F1"/>
    <w:rsid w:val="00F5174A"/>
    <w:rsid w:val="00F52CB9"/>
    <w:rsid w:val="00F53882"/>
    <w:rsid w:val="00F554E2"/>
    <w:rsid w:val="00F55662"/>
    <w:rsid w:val="00F55BF3"/>
    <w:rsid w:val="00F56E95"/>
    <w:rsid w:val="00F57FD6"/>
    <w:rsid w:val="00F60007"/>
    <w:rsid w:val="00F60FD4"/>
    <w:rsid w:val="00F61EBE"/>
    <w:rsid w:val="00F62962"/>
    <w:rsid w:val="00F636E8"/>
    <w:rsid w:val="00F6399B"/>
    <w:rsid w:val="00F63A3C"/>
    <w:rsid w:val="00F63C81"/>
    <w:rsid w:val="00F641D9"/>
    <w:rsid w:val="00F6494C"/>
    <w:rsid w:val="00F65A97"/>
    <w:rsid w:val="00F65CAE"/>
    <w:rsid w:val="00F660EC"/>
    <w:rsid w:val="00F661D3"/>
    <w:rsid w:val="00F6732A"/>
    <w:rsid w:val="00F678F0"/>
    <w:rsid w:val="00F67E33"/>
    <w:rsid w:val="00F7092C"/>
    <w:rsid w:val="00F71029"/>
    <w:rsid w:val="00F7189C"/>
    <w:rsid w:val="00F7298C"/>
    <w:rsid w:val="00F74009"/>
    <w:rsid w:val="00F746C6"/>
    <w:rsid w:val="00F75D2B"/>
    <w:rsid w:val="00F75FEC"/>
    <w:rsid w:val="00F77892"/>
    <w:rsid w:val="00F77EA1"/>
    <w:rsid w:val="00F8027E"/>
    <w:rsid w:val="00F803FF"/>
    <w:rsid w:val="00F80C64"/>
    <w:rsid w:val="00F81440"/>
    <w:rsid w:val="00F83124"/>
    <w:rsid w:val="00F838BE"/>
    <w:rsid w:val="00F841EB"/>
    <w:rsid w:val="00F8468B"/>
    <w:rsid w:val="00F854C0"/>
    <w:rsid w:val="00F90A62"/>
    <w:rsid w:val="00F91776"/>
    <w:rsid w:val="00F92A1A"/>
    <w:rsid w:val="00F92CF9"/>
    <w:rsid w:val="00F92E7E"/>
    <w:rsid w:val="00F94319"/>
    <w:rsid w:val="00F94A29"/>
    <w:rsid w:val="00F94EA3"/>
    <w:rsid w:val="00F9529C"/>
    <w:rsid w:val="00F957E3"/>
    <w:rsid w:val="00F95BD9"/>
    <w:rsid w:val="00F965CF"/>
    <w:rsid w:val="00F970FE"/>
    <w:rsid w:val="00F975F9"/>
    <w:rsid w:val="00F97730"/>
    <w:rsid w:val="00F97D5E"/>
    <w:rsid w:val="00F97F91"/>
    <w:rsid w:val="00FA03CC"/>
    <w:rsid w:val="00FA0FE9"/>
    <w:rsid w:val="00FA30D4"/>
    <w:rsid w:val="00FA4B0D"/>
    <w:rsid w:val="00FA4EB7"/>
    <w:rsid w:val="00FA572A"/>
    <w:rsid w:val="00FA57CE"/>
    <w:rsid w:val="00FA7161"/>
    <w:rsid w:val="00FA77EF"/>
    <w:rsid w:val="00FA7FAD"/>
    <w:rsid w:val="00FB07FD"/>
    <w:rsid w:val="00FB091A"/>
    <w:rsid w:val="00FB1A9A"/>
    <w:rsid w:val="00FB208C"/>
    <w:rsid w:val="00FB2525"/>
    <w:rsid w:val="00FB2657"/>
    <w:rsid w:val="00FB27D8"/>
    <w:rsid w:val="00FB310E"/>
    <w:rsid w:val="00FB3269"/>
    <w:rsid w:val="00FB4FB7"/>
    <w:rsid w:val="00FB6126"/>
    <w:rsid w:val="00FB62BF"/>
    <w:rsid w:val="00FB65B1"/>
    <w:rsid w:val="00FB665D"/>
    <w:rsid w:val="00FB6932"/>
    <w:rsid w:val="00FB6C41"/>
    <w:rsid w:val="00FB6E06"/>
    <w:rsid w:val="00FB6E95"/>
    <w:rsid w:val="00FB7AC3"/>
    <w:rsid w:val="00FC2A13"/>
    <w:rsid w:val="00FC3A53"/>
    <w:rsid w:val="00FC3C31"/>
    <w:rsid w:val="00FC3E10"/>
    <w:rsid w:val="00FC469D"/>
    <w:rsid w:val="00FC48E9"/>
    <w:rsid w:val="00FC66CA"/>
    <w:rsid w:val="00FC731F"/>
    <w:rsid w:val="00FC7BFD"/>
    <w:rsid w:val="00FD0DB3"/>
    <w:rsid w:val="00FD0F2A"/>
    <w:rsid w:val="00FD132A"/>
    <w:rsid w:val="00FD2102"/>
    <w:rsid w:val="00FD2311"/>
    <w:rsid w:val="00FD26FE"/>
    <w:rsid w:val="00FD2868"/>
    <w:rsid w:val="00FD2F38"/>
    <w:rsid w:val="00FD3771"/>
    <w:rsid w:val="00FD3CEC"/>
    <w:rsid w:val="00FD3D99"/>
    <w:rsid w:val="00FD49F0"/>
    <w:rsid w:val="00FD55D2"/>
    <w:rsid w:val="00FD62E9"/>
    <w:rsid w:val="00FD6B15"/>
    <w:rsid w:val="00FD74D2"/>
    <w:rsid w:val="00FE142A"/>
    <w:rsid w:val="00FE1510"/>
    <w:rsid w:val="00FE26C8"/>
    <w:rsid w:val="00FE37E1"/>
    <w:rsid w:val="00FE3C04"/>
    <w:rsid w:val="00FE5036"/>
    <w:rsid w:val="00FE5C7C"/>
    <w:rsid w:val="00FE5E5A"/>
    <w:rsid w:val="00FE7258"/>
    <w:rsid w:val="00FE79A6"/>
    <w:rsid w:val="00FF045F"/>
    <w:rsid w:val="00FF0520"/>
    <w:rsid w:val="00FF0657"/>
    <w:rsid w:val="00FF0D2F"/>
    <w:rsid w:val="00FF0D71"/>
    <w:rsid w:val="00FF104E"/>
    <w:rsid w:val="00FF2205"/>
    <w:rsid w:val="00FF2754"/>
    <w:rsid w:val="00FF2E49"/>
    <w:rsid w:val="00FF53EC"/>
    <w:rsid w:val="00FF586E"/>
    <w:rsid w:val="00FF5D15"/>
    <w:rsid w:val="00FF5F6B"/>
    <w:rsid w:val="00FF6B92"/>
    <w:rsid w:val="00FF6FAE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48BDB"/>
  <w15:chartTrackingRefBased/>
  <w15:docId w15:val="{8D72FF0F-7F6B-423C-AA8E-180D498F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78F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aliases w:val="Osa"/>
    <w:basedOn w:val="Normaallaad"/>
    <w:next w:val="Normaallaad"/>
    <w:link w:val="Pealkiri1Mrk"/>
    <w:qFormat/>
    <w:rsid w:val="008E2FB1"/>
    <w:pPr>
      <w:keepNext/>
      <w:numPr>
        <w:numId w:val="4"/>
      </w:numPr>
      <w:overflowPunct w:val="0"/>
      <w:autoSpaceDE w:val="0"/>
      <w:autoSpaceDN w:val="0"/>
      <w:adjustRightInd w:val="0"/>
      <w:contextualSpacing/>
      <w:jc w:val="center"/>
      <w:outlineLvl w:val="0"/>
    </w:pPr>
    <w:rPr>
      <w:rFonts w:eastAsia="Times New Roman" w:cs="Times New Roman"/>
      <w:b/>
      <w:bCs/>
      <w:kern w:val="32"/>
      <w:szCs w:val="20"/>
      <w:lang w:eastAsia="et-EE"/>
    </w:rPr>
  </w:style>
  <w:style w:type="paragraph" w:styleId="Pealkiri2">
    <w:name w:val="heading 2"/>
    <w:aliases w:val="Peatükk"/>
    <w:basedOn w:val="Normaallaad"/>
    <w:next w:val="Normaallaad"/>
    <w:link w:val="Pealkiri2Mrk"/>
    <w:qFormat/>
    <w:rsid w:val="008E2FB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ind w:left="0"/>
      <w:contextualSpacing/>
      <w:jc w:val="center"/>
      <w:outlineLvl w:val="1"/>
    </w:pPr>
    <w:rPr>
      <w:rFonts w:eastAsia="Times New Roman" w:cs="Times New Roman"/>
      <w:b/>
      <w:bCs/>
      <w:iCs/>
      <w:szCs w:val="20"/>
      <w:lang w:eastAsia="et-EE"/>
    </w:rPr>
  </w:style>
  <w:style w:type="paragraph" w:styleId="Pealkiri3">
    <w:name w:val="heading 3"/>
    <w:aliases w:val="Jagu"/>
    <w:basedOn w:val="Normaallaad"/>
    <w:next w:val="Normaallaad"/>
    <w:link w:val="Pealkiri3Mrk"/>
    <w:uiPriority w:val="9"/>
    <w:qFormat/>
    <w:rsid w:val="008E2FB1"/>
    <w:pPr>
      <w:keepNext/>
      <w:keepLines/>
      <w:numPr>
        <w:ilvl w:val="2"/>
        <w:numId w:val="4"/>
      </w:numPr>
      <w:overflowPunct w:val="0"/>
      <w:autoSpaceDE w:val="0"/>
      <w:autoSpaceDN w:val="0"/>
      <w:adjustRightInd w:val="0"/>
      <w:contextualSpacing/>
      <w:jc w:val="center"/>
      <w:outlineLvl w:val="2"/>
    </w:pPr>
    <w:rPr>
      <w:rFonts w:eastAsia="Times New Roman" w:cs="Times New Roman"/>
      <w:b/>
      <w:bCs/>
      <w:szCs w:val="20"/>
      <w:lang w:eastAsia="et-EE"/>
    </w:rPr>
  </w:style>
  <w:style w:type="paragraph" w:styleId="Pealkiri4">
    <w:name w:val="heading 4"/>
    <w:aliases w:val="Jaotis"/>
    <w:basedOn w:val="Normaallaad"/>
    <w:next w:val="Normaallaad"/>
    <w:link w:val="Pealkiri4Mrk"/>
    <w:qFormat/>
    <w:rsid w:val="008E2FB1"/>
    <w:pPr>
      <w:keepNext/>
      <w:numPr>
        <w:ilvl w:val="3"/>
        <w:numId w:val="4"/>
      </w:numPr>
      <w:overflowPunct w:val="0"/>
      <w:autoSpaceDE w:val="0"/>
      <w:autoSpaceDN w:val="0"/>
      <w:adjustRightInd w:val="0"/>
      <w:spacing w:after="100" w:afterAutospacing="1"/>
      <w:ind w:left="0"/>
      <w:contextualSpacing/>
      <w:jc w:val="center"/>
      <w:outlineLvl w:val="3"/>
    </w:pPr>
    <w:rPr>
      <w:rFonts w:eastAsia="Times New Roman" w:cs="Times New Roman"/>
      <w:b/>
      <w:bCs/>
      <w:szCs w:val="20"/>
      <w:lang w:eastAsia="et-EE"/>
    </w:rPr>
  </w:style>
  <w:style w:type="paragraph" w:styleId="Pealkiri5">
    <w:name w:val="heading 5"/>
    <w:aliases w:val="Alajaotis"/>
    <w:basedOn w:val="Normaallaad"/>
    <w:next w:val="Normaallaad"/>
    <w:link w:val="Pealkiri5Mrk"/>
    <w:qFormat/>
    <w:rsid w:val="008E2FB1"/>
    <w:pPr>
      <w:keepNext/>
      <w:keepLines/>
      <w:numPr>
        <w:ilvl w:val="4"/>
        <w:numId w:val="4"/>
      </w:numPr>
      <w:overflowPunct w:val="0"/>
      <w:autoSpaceDE w:val="0"/>
      <w:autoSpaceDN w:val="0"/>
      <w:adjustRightInd w:val="0"/>
      <w:contextualSpacing/>
      <w:jc w:val="center"/>
      <w:outlineLvl w:val="4"/>
    </w:pPr>
    <w:rPr>
      <w:rFonts w:eastAsia="Times New Roman" w:cs="Times New Roman"/>
      <w:b/>
      <w:bCs/>
      <w:szCs w:val="20"/>
      <w:lang w:eastAsia="et-EE"/>
    </w:rPr>
  </w:style>
  <w:style w:type="paragraph" w:styleId="Pealkiri6">
    <w:name w:val="heading 6"/>
    <w:aliases w:val="Paragrahv"/>
    <w:basedOn w:val="Normaallaad"/>
    <w:next w:val="Normaallaad"/>
    <w:link w:val="Pealkiri6Mrk"/>
    <w:qFormat/>
    <w:rsid w:val="008E2FB1"/>
    <w:pPr>
      <w:keepNext/>
      <w:keepLines/>
      <w:numPr>
        <w:ilvl w:val="5"/>
        <w:numId w:val="4"/>
      </w:numPr>
      <w:overflowPunct w:val="0"/>
      <w:autoSpaceDE w:val="0"/>
      <w:autoSpaceDN w:val="0"/>
      <w:adjustRightInd w:val="0"/>
      <w:ind w:left="0"/>
      <w:contextualSpacing/>
      <w:outlineLvl w:val="5"/>
    </w:pPr>
    <w:rPr>
      <w:rFonts w:eastAsia="Times New Roman" w:cs="Times New Roman"/>
      <w:b/>
      <w:bCs/>
      <w:szCs w:val="20"/>
      <w:lang w:eastAsia="et-EE"/>
    </w:rPr>
  </w:style>
  <w:style w:type="paragraph" w:styleId="Pealkiri7">
    <w:name w:val="heading 7"/>
    <w:aliases w:val="punkt(muudatus),Lõik"/>
    <w:basedOn w:val="Normaallaad"/>
    <w:next w:val="Normaallaad"/>
    <w:link w:val="Pealkiri7Mrk"/>
    <w:qFormat/>
    <w:rsid w:val="008E2FB1"/>
    <w:pPr>
      <w:keepNext/>
      <w:keepLines/>
      <w:numPr>
        <w:ilvl w:val="6"/>
        <w:numId w:val="4"/>
      </w:numPr>
      <w:overflowPunct w:val="0"/>
      <w:autoSpaceDE w:val="0"/>
      <w:autoSpaceDN w:val="0"/>
      <w:adjustRightInd w:val="0"/>
      <w:contextualSpacing/>
      <w:outlineLvl w:val="6"/>
    </w:pPr>
    <w:rPr>
      <w:rFonts w:eastAsia="Times New Roman" w:cs="Times New Roman"/>
      <w:szCs w:val="20"/>
      <w:lang w:eastAsia="et-EE"/>
    </w:rPr>
  </w:style>
  <w:style w:type="paragraph" w:styleId="Pealkiri8">
    <w:name w:val="heading 8"/>
    <w:aliases w:val="Lõik(jaotus),Punkt"/>
    <w:basedOn w:val="Normaallaad"/>
    <w:next w:val="Normaallaad"/>
    <w:link w:val="Pealkiri8Mrk"/>
    <w:uiPriority w:val="99"/>
    <w:qFormat/>
    <w:rsid w:val="008E2FB1"/>
    <w:pPr>
      <w:numPr>
        <w:ilvl w:val="7"/>
        <w:numId w:val="4"/>
      </w:numPr>
      <w:ind w:left="0"/>
      <w:outlineLvl w:val="7"/>
    </w:pPr>
    <w:rPr>
      <w:rFonts w:eastAsia="Times New Roman" w:cs="Times New Roman"/>
      <w:szCs w:val="20"/>
      <w:lang w:eastAsia="et-EE"/>
    </w:rPr>
  </w:style>
  <w:style w:type="paragraph" w:styleId="Pealkiri9">
    <w:name w:val="heading 9"/>
    <w:aliases w:val="Punkt(jaotus)"/>
    <w:basedOn w:val="Pealkiri8"/>
    <w:next w:val="Normaallaad"/>
    <w:link w:val="Pealkiri9Mrk"/>
    <w:qFormat/>
    <w:rsid w:val="008E2FB1"/>
    <w:pPr>
      <w:numPr>
        <w:ilvl w:val="8"/>
      </w:numPr>
      <w:tabs>
        <w:tab w:val="left" w:pos="284"/>
      </w:tabs>
      <w:ind w:left="426"/>
      <w:outlineLvl w:val="8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Osa Märk"/>
    <w:basedOn w:val="Liguvaikefont"/>
    <w:link w:val="Pealkiri1"/>
    <w:rsid w:val="008E2FB1"/>
    <w:rPr>
      <w:rFonts w:ascii="Times New Roman" w:eastAsia="Times New Roman" w:hAnsi="Times New Roman" w:cs="Times New Roman"/>
      <w:b/>
      <w:bCs/>
      <w:kern w:val="32"/>
      <w:sz w:val="24"/>
      <w:szCs w:val="20"/>
      <w:lang w:eastAsia="et-EE"/>
    </w:rPr>
  </w:style>
  <w:style w:type="character" w:customStyle="1" w:styleId="Pealkiri2Mrk">
    <w:name w:val="Pealkiri 2 Märk"/>
    <w:aliases w:val="Peatükk Märk"/>
    <w:basedOn w:val="Liguvaikefont"/>
    <w:link w:val="Pealkiri2"/>
    <w:rsid w:val="008E2FB1"/>
    <w:rPr>
      <w:rFonts w:ascii="Times New Roman" w:eastAsia="Times New Roman" w:hAnsi="Times New Roman" w:cs="Times New Roman"/>
      <w:b/>
      <w:bCs/>
      <w:iCs/>
      <w:sz w:val="24"/>
      <w:szCs w:val="20"/>
      <w:lang w:eastAsia="et-EE"/>
    </w:rPr>
  </w:style>
  <w:style w:type="character" w:customStyle="1" w:styleId="Pealkiri3Mrk">
    <w:name w:val="Pealkiri 3 Märk"/>
    <w:aliases w:val="Jagu Märk"/>
    <w:basedOn w:val="Liguvaikefont"/>
    <w:link w:val="Pealkiri3"/>
    <w:uiPriority w:val="9"/>
    <w:rsid w:val="008E2FB1"/>
    <w:rPr>
      <w:rFonts w:ascii="Times New Roman" w:eastAsia="Times New Roman" w:hAnsi="Times New Roman" w:cs="Times New Roman"/>
      <w:b/>
      <w:bCs/>
      <w:sz w:val="24"/>
      <w:szCs w:val="20"/>
      <w:lang w:eastAsia="et-EE"/>
    </w:rPr>
  </w:style>
  <w:style w:type="character" w:customStyle="1" w:styleId="Pealkiri4Mrk">
    <w:name w:val="Pealkiri 4 Märk"/>
    <w:aliases w:val="Jaotis Märk"/>
    <w:basedOn w:val="Liguvaikefont"/>
    <w:link w:val="Pealkiri4"/>
    <w:rsid w:val="008E2FB1"/>
    <w:rPr>
      <w:rFonts w:ascii="Times New Roman" w:eastAsia="Times New Roman" w:hAnsi="Times New Roman" w:cs="Times New Roman"/>
      <w:b/>
      <w:bCs/>
      <w:sz w:val="24"/>
      <w:szCs w:val="20"/>
      <w:lang w:eastAsia="et-EE"/>
    </w:rPr>
  </w:style>
  <w:style w:type="character" w:customStyle="1" w:styleId="Pealkiri5Mrk">
    <w:name w:val="Pealkiri 5 Märk"/>
    <w:aliases w:val="Alajaotis Märk"/>
    <w:basedOn w:val="Liguvaikefont"/>
    <w:link w:val="Pealkiri5"/>
    <w:rsid w:val="008E2FB1"/>
    <w:rPr>
      <w:rFonts w:ascii="Times New Roman" w:eastAsia="Times New Roman" w:hAnsi="Times New Roman" w:cs="Times New Roman"/>
      <w:b/>
      <w:bCs/>
      <w:sz w:val="24"/>
      <w:szCs w:val="20"/>
      <w:lang w:eastAsia="et-EE"/>
    </w:rPr>
  </w:style>
  <w:style w:type="character" w:customStyle="1" w:styleId="Pealkiri6Mrk">
    <w:name w:val="Pealkiri 6 Märk"/>
    <w:aliases w:val="Paragrahv Märk"/>
    <w:basedOn w:val="Liguvaikefont"/>
    <w:link w:val="Pealkiri6"/>
    <w:rsid w:val="008E2FB1"/>
    <w:rPr>
      <w:rFonts w:ascii="Times New Roman" w:eastAsia="Times New Roman" w:hAnsi="Times New Roman" w:cs="Times New Roman"/>
      <w:b/>
      <w:bCs/>
      <w:sz w:val="24"/>
      <w:szCs w:val="20"/>
      <w:lang w:eastAsia="et-EE"/>
    </w:rPr>
  </w:style>
  <w:style w:type="character" w:customStyle="1" w:styleId="Pealkiri7Mrk">
    <w:name w:val="Pealkiri 7 Märk"/>
    <w:aliases w:val="punkt(muudatus) Märk,Lõik Märk"/>
    <w:basedOn w:val="Liguvaikefont"/>
    <w:link w:val="Pealkiri7"/>
    <w:rsid w:val="008E2FB1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Pealkiri8Mrk">
    <w:name w:val="Pealkiri 8 Märk"/>
    <w:aliases w:val="Lõik(jaotus) Märk,Punkt Märk"/>
    <w:basedOn w:val="Liguvaikefont"/>
    <w:link w:val="Pealkiri8"/>
    <w:uiPriority w:val="99"/>
    <w:rsid w:val="008E2FB1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Pealkiri9Mrk">
    <w:name w:val="Pealkiri 9 Märk"/>
    <w:aliases w:val="Punkt(jaotus) Märk"/>
    <w:basedOn w:val="Liguvaikefont"/>
    <w:link w:val="Pealkiri9"/>
    <w:rsid w:val="008E2FB1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SK3">
    <w:name w:val="toc 3"/>
    <w:basedOn w:val="Normaallaad"/>
    <w:next w:val="Normaallaad"/>
    <w:autoRedefine/>
    <w:uiPriority w:val="39"/>
    <w:unhideWhenUsed/>
    <w:rsid w:val="008E2FB1"/>
    <w:pPr>
      <w:spacing w:after="100"/>
      <w:ind w:left="440"/>
    </w:pPr>
  </w:style>
  <w:style w:type="numbering" w:customStyle="1" w:styleId="NoList1">
    <w:name w:val="No List1"/>
    <w:next w:val="Loendita"/>
    <w:uiPriority w:val="99"/>
    <w:semiHidden/>
    <w:unhideWhenUsed/>
    <w:rsid w:val="008E2FB1"/>
  </w:style>
  <w:style w:type="paragraph" w:styleId="Allmrkusetekst">
    <w:name w:val="footnote text"/>
    <w:basedOn w:val="Normaallaad"/>
    <w:link w:val="AllmrkusetekstMrk"/>
    <w:semiHidden/>
    <w:rsid w:val="008E2FB1"/>
    <w:rPr>
      <w:rFonts w:eastAsia="Times New Roman" w:cs="Times New Roman"/>
      <w:szCs w:val="20"/>
      <w:lang w:eastAsia="da-DK"/>
    </w:rPr>
  </w:style>
  <w:style w:type="character" w:customStyle="1" w:styleId="AllmrkusetekstMrk">
    <w:name w:val="Allmärkuse tekst Märk"/>
    <w:basedOn w:val="Liguvaikefont"/>
    <w:link w:val="Allmrkusetekst"/>
    <w:semiHidden/>
    <w:rsid w:val="008E2FB1"/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styleId="Allmrkuseviide">
    <w:name w:val="footnote reference"/>
    <w:uiPriority w:val="99"/>
    <w:semiHidden/>
    <w:rsid w:val="008E2FB1"/>
    <w:rPr>
      <w:vertAlign w:val="superscript"/>
    </w:rPr>
  </w:style>
  <w:style w:type="paragraph" w:customStyle="1" w:styleId="Title1">
    <w:name w:val="Title1"/>
    <w:basedOn w:val="Normaallaad"/>
    <w:rsid w:val="008E2FB1"/>
    <w:pPr>
      <w:overflowPunct w:val="0"/>
      <w:autoSpaceDE w:val="0"/>
      <w:autoSpaceDN w:val="0"/>
      <w:adjustRightInd w:val="0"/>
      <w:jc w:val="center"/>
    </w:pPr>
    <w:rPr>
      <w:rFonts w:eastAsia="Times New Roman" w:cs="Times New Roman"/>
      <w:b/>
      <w:bCs/>
      <w:sz w:val="32"/>
      <w:szCs w:val="20"/>
      <w:lang w:eastAsia="et-EE"/>
    </w:rPr>
  </w:style>
  <w:style w:type="paragraph" w:customStyle="1" w:styleId="ColumCenral">
    <w:name w:val="Colum(Cenral)"/>
    <w:basedOn w:val="Normaallaad"/>
    <w:rsid w:val="008E2FB1"/>
    <w:pPr>
      <w:overflowPunct w:val="0"/>
      <w:autoSpaceDE w:val="0"/>
      <w:autoSpaceDN w:val="0"/>
      <w:adjustRightInd w:val="0"/>
      <w:ind w:left="2552" w:right="2687"/>
      <w:jc w:val="center"/>
    </w:pPr>
    <w:rPr>
      <w:rFonts w:eastAsia="Times New Roman" w:cs="Times New Roman"/>
      <w:szCs w:val="20"/>
      <w:lang w:eastAsia="et-EE"/>
    </w:rPr>
  </w:style>
  <w:style w:type="paragraph" w:customStyle="1" w:styleId="ColumRight">
    <w:name w:val="Colum(Right)"/>
    <w:basedOn w:val="Normaallaad"/>
    <w:rsid w:val="008E2FB1"/>
    <w:pPr>
      <w:overflowPunct w:val="0"/>
      <w:autoSpaceDE w:val="0"/>
      <w:autoSpaceDN w:val="0"/>
      <w:adjustRightInd w:val="0"/>
      <w:ind w:left="5245" w:right="-6"/>
    </w:pPr>
    <w:rPr>
      <w:rFonts w:eastAsia="Times New Roman" w:cs="Times New Roman"/>
      <w:szCs w:val="20"/>
      <w:lang w:eastAsia="et-EE"/>
    </w:rPr>
  </w:style>
  <w:style w:type="paragraph" w:customStyle="1" w:styleId="ColumnLeft">
    <w:name w:val="Column(Left)"/>
    <w:basedOn w:val="Normaallaad"/>
    <w:rsid w:val="008E2FB1"/>
    <w:pPr>
      <w:overflowPunct w:val="0"/>
      <w:autoSpaceDE w:val="0"/>
      <w:autoSpaceDN w:val="0"/>
      <w:adjustRightInd w:val="0"/>
      <w:ind w:right="5239"/>
    </w:pPr>
    <w:rPr>
      <w:rFonts w:eastAsia="Times New Roman" w:cs="Times New Roman"/>
      <w:szCs w:val="24"/>
      <w:lang w:eastAsia="et-EE"/>
    </w:rPr>
  </w:style>
  <w:style w:type="numbering" w:customStyle="1" w:styleId="Normaalloend1">
    <w:name w:val="Normaalloend1"/>
    <w:rsid w:val="008E2FB1"/>
    <w:pPr>
      <w:numPr>
        <w:numId w:val="1"/>
      </w:numPr>
    </w:pPr>
  </w:style>
  <w:style w:type="numbering" w:customStyle="1" w:styleId="Normaalloend2">
    <w:name w:val="Normaalloend2"/>
    <w:rsid w:val="008E2FB1"/>
    <w:pPr>
      <w:numPr>
        <w:numId w:val="2"/>
      </w:numPr>
    </w:pPr>
  </w:style>
  <w:style w:type="paragraph" w:customStyle="1" w:styleId="KiilNideMrkus">
    <w:name w:val="Kiil/Näide/Märkus"/>
    <w:basedOn w:val="Normaallaad"/>
    <w:rsid w:val="008E2FB1"/>
    <w:pPr>
      <w:overflowPunct w:val="0"/>
      <w:autoSpaceDE w:val="0"/>
      <w:autoSpaceDN w:val="0"/>
      <w:adjustRightInd w:val="0"/>
      <w:ind w:left="720"/>
    </w:pPr>
    <w:rPr>
      <w:rFonts w:eastAsia="Times New Roman" w:cs="Times New Roman"/>
      <w:szCs w:val="20"/>
      <w:lang w:eastAsia="et-EE"/>
    </w:rPr>
  </w:style>
  <w:style w:type="paragraph" w:customStyle="1" w:styleId="Heading">
    <w:name w:val="Heading"/>
    <w:basedOn w:val="ColumnLeft"/>
    <w:next w:val="Normaallaad"/>
    <w:rsid w:val="008E2FB1"/>
    <w:rPr>
      <w:b/>
      <w:bCs/>
    </w:rPr>
  </w:style>
  <w:style w:type="paragraph" w:styleId="Dokumendiplaan">
    <w:name w:val="Document Map"/>
    <w:basedOn w:val="Normaallaad"/>
    <w:link w:val="DokumendiplaanMrk"/>
    <w:semiHidden/>
    <w:rsid w:val="008E2FB1"/>
    <w:pPr>
      <w:shd w:val="clear" w:color="auto" w:fill="000080"/>
    </w:pPr>
    <w:rPr>
      <w:rFonts w:ascii="Tahoma" w:eastAsia="Times New Roman" w:hAnsi="Tahoma" w:cs="Tahoma"/>
      <w:szCs w:val="20"/>
      <w:lang w:eastAsia="da-DK"/>
    </w:rPr>
  </w:style>
  <w:style w:type="character" w:customStyle="1" w:styleId="DokumendiplaanMrk">
    <w:name w:val="Dokumendiplaan Märk"/>
    <w:basedOn w:val="Liguvaikefont"/>
    <w:link w:val="Dokumendiplaan"/>
    <w:semiHidden/>
    <w:rsid w:val="008E2FB1"/>
    <w:rPr>
      <w:rFonts w:ascii="Tahoma" w:eastAsia="Times New Roman" w:hAnsi="Tahoma" w:cs="Tahoma"/>
      <w:sz w:val="24"/>
      <w:szCs w:val="20"/>
      <w:shd w:val="clear" w:color="auto" w:fill="000080"/>
      <w:lang w:eastAsia="da-DK"/>
    </w:rPr>
  </w:style>
  <w:style w:type="paragraph" w:styleId="Pis">
    <w:name w:val="header"/>
    <w:basedOn w:val="Normaallaad"/>
    <w:link w:val="PisMrk"/>
    <w:uiPriority w:val="99"/>
    <w:rsid w:val="008E2FB1"/>
    <w:pPr>
      <w:tabs>
        <w:tab w:val="center" w:pos="4819"/>
        <w:tab w:val="right" w:pos="9638"/>
      </w:tabs>
    </w:pPr>
    <w:rPr>
      <w:rFonts w:eastAsia="Times New Roman" w:cs="Times New Roman"/>
      <w:szCs w:val="24"/>
      <w:lang w:eastAsia="da-DK"/>
    </w:rPr>
  </w:style>
  <w:style w:type="character" w:customStyle="1" w:styleId="PisMrk">
    <w:name w:val="Päis Märk"/>
    <w:basedOn w:val="Liguvaikefont"/>
    <w:link w:val="Pis"/>
    <w:uiPriority w:val="99"/>
    <w:rsid w:val="008E2FB1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Jalus">
    <w:name w:val="footer"/>
    <w:basedOn w:val="Normaallaad"/>
    <w:link w:val="JalusMrk"/>
    <w:uiPriority w:val="99"/>
    <w:rsid w:val="008E2FB1"/>
    <w:pPr>
      <w:tabs>
        <w:tab w:val="center" w:pos="4819"/>
        <w:tab w:val="right" w:pos="9638"/>
      </w:tabs>
    </w:pPr>
    <w:rPr>
      <w:rFonts w:eastAsia="Times New Roman" w:cs="Times New Roman"/>
      <w:szCs w:val="24"/>
      <w:lang w:eastAsia="da-DK"/>
    </w:rPr>
  </w:style>
  <w:style w:type="character" w:customStyle="1" w:styleId="JalusMrk">
    <w:name w:val="Jalus Märk"/>
    <w:basedOn w:val="Liguvaikefont"/>
    <w:link w:val="Jalus"/>
    <w:uiPriority w:val="99"/>
    <w:rsid w:val="008E2FB1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Lehekljenumber">
    <w:name w:val="page number"/>
    <w:basedOn w:val="Liguvaikefont"/>
    <w:uiPriority w:val="99"/>
    <w:rsid w:val="008E2FB1"/>
  </w:style>
  <w:style w:type="paragraph" w:styleId="Pealdis">
    <w:name w:val="caption"/>
    <w:basedOn w:val="Normaallaad"/>
    <w:next w:val="Normaallaad"/>
    <w:qFormat/>
    <w:rsid w:val="008E2FB1"/>
    <w:pPr>
      <w:ind w:right="5381"/>
    </w:pPr>
    <w:rPr>
      <w:rFonts w:eastAsia="Times New Roman" w:cs="Times New Roman"/>
      <w:b/>
      <w:bCs/>
      <w:szCs w:val="20"/>
      <w:lang w:eastAsia="da-DK"/>
    </w:rPr>
  </w:style>
  <w:style w:type="numbering" w:customStyle="1" w:styleId="Tpploend1">
    <w:name w:val="Täpploend1"/>
    <w:basedOn w:val="Loendita"/>
    <w:rsid w:val="008E2FB1"/>
    <w:pPr>
      <w:numPr>
        <w:numId w:val="3"/>
      </w:numPr>
    </w:pPr>
  </w:style>
  <w:style w:type="table" w:styleId="Kontuurtabel">
    <w:name w:val="Table Grid"/>
    <w:basedOn w:val="Normaaltabel"/>
    <w:rsid w:val="008E2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E2FB1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rsid w:val="008E2FB1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8E2FB1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Hyperlink1">
    <w:name w:val="Hyperlink1"/>
    <w:basedOn w:val="Liguvaikefont"/>
    <w:uiPriority w:val="99"/>
    <w:rsid w:val="008E2FB1"/>
    <w:rPr>
      <w:color w:val="0000FF"/>
      <w:u w:val="single"/>
    </w:rPr>
  </w:style>
  <w:style w:type="paragraph" w:styleId="SK4">
    <w:name w:val="toc 4"/>
    <w:basedOn w:val="Normaallaad"/>
    <w:next w:val="Normaallaad"/>
    <w:autoRedefine/>
    <w:uiPriority w:val="39"/>
    <w:rsid w:val="008E2FB1"/>
    <w:pPr>
      <w:spacing w:after="100"/>
      <w:ind w:left="600"/>
    </w:pPr>
    <w:rPr>
      <w:rFonts w:eastAsia="Times New Roman" w:cs="Times New Roman"/>
      <w:szCs w:val="24"/>
      <w:lang w:eastAsia="da-DK"/>
    </w:rPr>
  </w:style>
  <w:style w:type="paragraph" w:styleId="SK5">
    <w:name w:val="toc 5"/>
    <w:basedOn w:val="Normaallaad"/>
    <w:next w:val="Normaallaad"/>
    <w:autoRedefine/>
    <w:uiPriority w:val="39"/>
    <w:rsid w:val="008E2FB1"/>
    <w:pPr>
      <w:spacing w:after="100"/>
      <w:ind w:left="800"/>
    </w:pPr>
    <w:rPr>
      <w:rFonts w:eastAsia="Times New Roman" w:cs="Times New Roman"/>
      <w:szCs w:val="24"/>
      <w:lang w:eastAsia="da-DK"/>
    </w:rPr>
  </w:style>
  <w:style w:type="paragraph" w:styleId="SK6">
    <w:name w:val="toc 6"/>
    <w:basedOn w:val="Normaallaad"/>
    <w:next w:val="Normaallaad"/>
    <w:autoRedefine/>
    <w:uiPriority w:val="39"/>
    <w:rsid w:val="008E2FB1"/>
    <w:pPr>
      <w:spacing w:after="100"/>
      <w:ind w:left="1000"/>
    </w:pPr>
    <w:rPr>
      <w:rFonts w:eastAsia="Times New Roman" w:cs="Times New Roman"/>
      <w:szCs w:val="24"/>
      <w:lang w:eastAsia="da-DK"/>
    </w:rPr>
  </w:style>
  <w:style w:type="paragraph" w:styleId="SK7">
    <w:name w:val="toc 7"/>
    <w:basedOn w:val="Normaallaad"/>
    <w:next w:val="Normaallaad"/>
    <w:autoRedefine/>
    <w:uiPriority w:val="39"/>
    <w:rsid w:val="008E2FB1"/>
    <w:pPr>
      <w:spacing w:after="100"/>
      <w:ind w:left="1200"/>
    </w:pPr>
    <w:rPr>
      <w:rFonts w:eastAsia="Times New Roman" w:cs="Times New Roman"/>
      <w:szCs w:val="24"/>
      <w:lang w:eastAsia="da-DK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8E2FB1"/>
    <w:pPr>
      <w:ind w:left="720"/>
      <w:contextualSpacing/>
    </w:pPr>
    <w:rPr>
      <w:rFonts w:eastAsia="Times New Roman" w:cs="Times New Roman"/>
      <w:szCs w:val="24"/>
      <w:lang w:eastAsia="da-DK"/>
    </w:rPr>
  </w:style>
  <w:style w:type="paragraph" w:styleId="SK1">
    <w:name w:val="toc 1"/>
    <w:basedOn w:val="Normaallaad"/>
    <w:next w:val="Normaallaad"/>
    <w:autoRedefine/>
    <w:uiPriority w:val="39"/>
    <w:rsid w:val="008E2FB1"/>
    <w:pPr>
      <w:spacing w:after="100"/>
    </w:pPr>
    <w:rPr>
      <w:rFonts w:eastAsia="Times New Roman" w:cs="Times New Roman"/>
      <w:szCs w:val="24"/>
      <w:lang w:eastAsia="da-DK"/>
    </w:rPr>
  </w:style>
  <w:style w:type="paragraph" w:styleId="SK2">
    <w:name w:val="toc 2"/>
    <w:basedOn w:val="Normaallaad"/>
    <w:next w:val="Normaallaad"/>
    <w:autoRedefine/>
    <w:uiPriority w:val="39"/>
    <w:rsid w:val="008E2FB1"/>
    <w:pPr>
      <w:spacing w:after="100"/>
      <w:ind w:left="200"/>
    </w:pPr>
    <w:rPr>
      <w:rFonts w:eastAsia="Times New Roman" w:cs="Times New Roman"/>
      <w:szCs w:val="24"/>
      <w:lang w:eastAsia="da-DK"/>
    </w:rPr>
  </w:style>
  <w:style w:type="numbering" w:customStyle="1" w:styleId="Laad1">
    <w:name w:val="Laad1"/>
    <w:uiPriority w:val="99"/>
    <w:rsid w:val="008E2FB1"/>
    <w:pPr>
      <w:numPr>
        <w:numId w:val="5"/>
      </w:numPr>
    </w:pPr>
  </w:style>
  <w:style w:type="character" w:styleId="Kommentaariviide">
    <w:name w:val="annotation reference"/>
    <w:basedOn w:val="Liguvaikefont"/>
    <w:uiPriority w:val="99"/>
    <w:unhideWhenUsed/>
    <w:rsid w:val="008E2FB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E2FB1"/>
    <w:rPr>
      <w:rFonts w:eastAsia="Times New Roman" w:cs="Times New Roman"/>
      <w:sz w:val="20"/>
      <w:szCs w:val="20"/>
      <w:lang w:eastAsia="da-DK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E2FB1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E2FB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E2FB1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OC81">
    <w:name w:val="TOC 81"/>
    <w:basedOn w:val="Normaallaad"/>
    <w:next w:val="Normaallaad"/>
    <w:autoRedefine/>
    <w:uiPriority w:val="39"/>
    <w:unhideWhenUsed/>
    <w:rsid w:val="008E2FB1"/>
    <w:pPr>
      <w:spacing w:after="100"/>
      <w:ind w:left="1540"/>
    </w:pPr>
    <w:rPr>
      <w:rFonts w:eastAsia="Times New Roman"/>
      <w:lang w:eastAsia="et-EE"/>
    </w:rPr>
  </w:style>
  <w:style w:type="paragraph" w:customStyle="1" w:styleId="TOC91">
    <w:name w:val="TOC 91"/>
    <w:basedOn w:val="Normaallaad"/>
    <w:next w:val="Normaallaad"/>
    <w:autoRedefine/>
    <w:uiPriority w:val="39"/>
    <w:unhideWhenUsed/>
    <w:rsid w:val="008E2FB1"/>
    <w:pPr>
      <w:spacing w:after="100"/>
      <w:ind w:left="1760"/>
    </w:pPr>
    <w:rPr>
      <w:rFonts w:eastAsia="Times New Roman"/>
      <w:lang w:eastAsia="et-EE"/>
    </w:rPr>
  </w:style>
  <w:style w:type="table" w:customStyle="1" w:styleId="Kontuurtabel1">
    <w:name w:val="Kontuurtabel1"/>
    <w:basedOn w:val="Normaaltabel"/>
    <w:next w:val="Kontuurtabel"/>
    <w:uiPriority w:val="39"/>
    <w:rsid w:val="008E2F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Liguvaikefont"/>
    <w:uiPriority w:val="99"/>
    <w:semiHidden/>
    <w:unhideWhenUsed/>
    <w:rsid w:val="008E2FB1"/>
    <w:rPr>
      <w:color w:val="800080"/>
      <w:u w:val="single"/>
    </w:rPr>
  </w:style>
  <w:style w:type="paragraph" w:styleId="Normaallaadveeb">
    <w:name w:val="Normal (Web)"/>
    <w:basedOn w:val="Normaallaad"/>
    <w:uiPriority w:val="99"/>
    <w:unhideWhenUsed/>
    <w:rsid w:val="008E2FB1"/>
    <w:rPr>
      <w:rFonts w:eastAsia="Times New Roman" w:cs="Times New Roman"/>
      <w:szCs w:val="24"/>
      <w:lang w:eastAsia="da-DK"/>
    </w:rPr>
  </w:style>
  <w:style w:type="paragraph" w:styleId="Kehatekst">
    <w:name w:val="Body Text"/>
    <w:basedOn w:val="Normaallaad"/>
    <w:link w:val="KehatekstMrk"/>
    <w:uiPriority w:val="99"/>
    <w:rsid w:val="008E2FB1"/>
    <w:pPr>
      <w:widowControl w:val="0"/>
      <w:suppressAutoHyphens/>
      <w:spacing w:after="120"/>
    </w:pPr>
    <w:rPr>
      <w:rFonts w:ascii="Thorndale" w:eastAsia="Times New Roman" w:hAnsi="Thorndale" w:cs="Tahoma"/>
      <w:kern w:val="1"/>
      <w:sz w:val="20"/>
      <w:szCs w:val="24"/>
      <w:lang w:val="en-GB" w:eastAsia="he-IL" w:bidi="he-IL"/>
    </w:rPr>
  </w:style>
  <w:style w:type="character" w:customStyle="1" w:styleId="KehatekstMrk">
    <w:name w:val="Kehatekst Märk"/>
    <w:basedOn w:val="Liguvaikefont"/>
    <w:link w:val="Kehatekst"/>
    <w:uiPriority w:val="99"/>
    <w:rsid w:val="008E2FB1"/>
    <w:rPr>
      <w:rFonts w:ascii="Thorndale" w:eastAsia="Times New Roman" w:hAnsi="Thorndale" w:cs="Tahoma"/>
      <w:kern w:val="1"/>
      <w:sz w:val="20"/>
      <w:szCs w:val="24"/>
      <w:lang w:val="en-GB" w:eastAsia="he-IL" w:bidi="he-IL"/>
    </w:rPr>
  </w:style>
  <w:style w:type="paragraph" w:styleId="Redaktsioon">
    <w:name w:val="Revision"/>
    <w:hidden/>
    <w:uiPriority w:val="99"/>
    <w:semiHidden/>
    <w:rsid w:val="008E2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ge">
    <w:name w:val="Lõige"/>
    <w:basedOn w:val="Normaallaad"/>
    <w:rsid w:val="008E2FB1"/>
    <w:pPr>
      <w:numPr>
        <w:numId w:val="6"/>
      </w:numPr>
      <w:suppressAutoHyphens/>
    </w:pPr>
    <w:rPr>
      <w:rFonts w:eastAsia="Times New Roman" w:cs="Arial"/>
      <w:szCs w:val="20"/>
      <w:lang w:eastAsia="ar-SA"/>
    </w:rPr>
  </w:style>
  <w:style w:type="paragraph" w:customStyle="1" w:styleId="osa">
    <w:name w:val="osa"/>
    <w:basedOn w:val="Pealkiri1"/>
    <w:rsid w:val="008E2FB1"/>
    <w:pPr>
      <w:numPr>
        <w:numId w:val="7"/>
      </w:numPr>
      <w:suppressAutoHyphens/>
      <w:overflowPunct/>
      <w:autoSpaceDE/>
      <w:autoSpaceDN/>
      <w:adjustRightInd/>
      <w:contextualSpacing w:val="0"/>
    </w:pPr>
    <w:rPr>
      <w:caps/>
      <w:szCs w:val="32"/>
      <w:lang w:eastAsia="ar-SA"/>
    </w:rPr>
  </w:style>
  <w:style w:type="paragraph" w:customStyle="1" w:styleId="Seletuskiri">
    <w:name w:val="Seletuskiri"/>
    <w:basedOn w:val="Normaallaad"/>
    <w:qFormat/>
    <w:rsid w:val="008E2FB1"/>
    <w:pPr>
      <w:suppressAutoHyphens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Kpealiri1">
    <w:name w:val="SK pealiri 1"/>
    <w:basedOn w:val="Normaallaadveeb"/>
    <w:next w:val="Pealkiri2"/>
    <w:qFormat/>
    <w:rsid w:val="008E2FB1"/>
    <w:pPr>
      <w:numPr>
        <w:numId w:val="8"/>
      </w:numPr>
      <w:suppressAutoHyphens/>
      <w:ind w:left="357" w:hanging="357"/>
    </w:pPr>
    <w:rPr>
      <w:rFonts w:ascii="Arial" w:hAnsi="Arial"/>
      <w:b/>
      <w:bCs/>
      <w:sz w:val="20"/>
      <w:lang w:eastAsia="ar-SA"/>
    </w:rPr>
  </w:style>
  <w:style w:type="character" w:customStyle="1" w:styleId="tyhik">
    <w:name w:val="tyhik"/>
    <w:basedOn w:val="Liguvaikefont"/>
    <w:rsid w:val="008E2FB1"/>
  </w:style>
  <w:style w:type="paragraph" w:customStyle="1" w:styleId="Subtitle1">
    <w:name w:val="Subtitle1"/>
    <w:basedOn w:val="Normaallaad"/>
    <w:next w:val="Normaallaad"/>
    <w:rsid w:val="008E2FB1"/>
    <w:pPr>
      <w:numPr>
        <w:ilvl w:val="1"/>
      </w:numPr>
      <w:suppressAutoHyphens/>
    </w:pPr>
    <w:rPr>
      <w:rFonts w:eastAsia="Times New Roman"/>
      <w:color w:val="5A5A5A"/>
      <w:spacing w:val="15"/>
      <w:lang w:eastAsia="ar-SA"/>
    </w:rPr>
  </w:style>
  <w:style w:type="character" w:customStyle="1" w:styleId="AlapealkiriMrk">
    <w:name w:val="Alapealkiri Märk"/>
    <w:basedOn w:val="Liguvaikefont"/>
    <w:link w:val="Alapealkiri"/>
    <w:rsid w:val="008E2FB1"/>
    <w:rPr>
      <w:rFonts w:ascii="Calibri" w:eastAsia="Times New Roman" w:hAnsi="Calibri" w:cs="Times New Roman"/>
      <w:color w:val="5A5A5A"/>
      <w:spacing w:val="15"/>
      <w:lang w:eastAsia="ar-SA"/>
    </w:rPr>
  </w:style>
  <w:style w:type="character" w:styleId="Tugev">
    <w:name w:val="Strong"/>
    <w:basedOn w:val="Liguvaikefont"/>
    <w:uiPriority w:val="22"/>
    <w:qFormat/>
    <w:rsid w:val="008E2FB1"/>
    <w:rPr>
      <w:b/>
      <w:bCs/>
    </w:rPr>
  </w:style>
  <w:style w:type="character" w:customStyle="1" w:styleId="mm">
    <w:name w:val="mm"/>
    <w:basedOn w:val="Liguvaikefont"/>
    <w:rsid w:val="008E2FB1"/>
  </w:style>
  <w:style w:type="character" w:customStyle="1" w:styleId="LoendilikMrk">
    <w:name w:val="Loendi lõik Märk"/>
    <w:aliases w:val="Mummuga loetelu Märk"/>
    <w:basedOn w:val="Liguvaikefont"/>
    <w:link w:val="Loendilik"/>
    <w:uiPriority w:val="34"/>
    <w:locked/>
    <w:rsid w:val="008E2FB1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elgeltmrgatavrhutus">
    <w:name w:val="Intense Emphasis"/>
    <w:aliases w:val="Muudatus - kustutatud tekst"/>
    <w:basedOn w:val="Liguvaikefont"/>
    <w:uiPriority w:val="21"/>
    <w:qFormat/>
    <w:rsid w:val="008E2FB1"/>
    <w:rPr>
      <w:i w:val="0"/>
      <w:iCs/>
      <w:strike/>
      <w:dstrike w:val="0"/>
      <w:color w:val="auto"/>
    </w:rPr>
  </w:style>
  <w:style w:type="character" w:styleId="Selgeltmrgatavviide">
    <w:name w:val="Intense Reference"/>
    <w:aliases w:val="Muudatus - lisatud tekst"/>
    <w:basedOn w:val="Liguvaikefont"/>
    <w:uiPriority w:val="32"/>
    <w:qFormat/>
    <w:rsid w:val="008E2FB1"/>
    <w:rPr>
      <w:b w:val="0"/>
      <w:bCs/>
      <w:caps w:val="0"/>
      <w:smallCaps w:val="0"/>
      <w:color w:val="auto"/>
      <w:spacing w:val="5"/>
      <w:u w:val="single"/>
    </w:rPr>
  </w:style>
  <w:style w:type="paragraph" w:customStyle="1" w:styleId="Default">
    <w:name w:val="Default"/>
    <w:rsid w:val="008E2F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et-EE"/>
    </w:rPr>
  </w:style>
  <w:style w:type="paragraph" w:customStyle="1" w:styleId="Body">
    <w:name w:val="Body"/>
    <w:rsid w:val="008E2F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bdr w:val="nil"/>
      <w:lang w:eastAsia="et-EE"/>
    </w:rPr>
  </w:style>
  <w:style w:type="numbering" w:customStyle="1" w:styleId="ImportedStyle1">
    <w:name w:val="Imported Style 1"/>
    <w:rsid w:val="008E2FB1"/>
    <w:pPr>
      <w:numPr>
        <w:numId w:val="9"/>
      </w:numPr>
    </w:pPr>
  </w:style>
  <w:style w:type="paragraph" w:customStyle="1" w:styleId="BodyA">
    <w:name w:val="Body A"/>
    <w:rsid w:val="008E2F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</w:rPr>
  </w:style>
  <w:style w:type="numbering" w:customStyle="1" w:styleId="ImportedStyle2">
    <w:name w:val="Imported Style 2"/>
    <w:rsid w:val="008E2FB1"/>
    <w:pPr>
      <w:numPr>
        <w:numId w:val="10"/>
      </w:numPr>
    </w:pPr>
  </w:style>
  <w:style w:type="character" w:customStyle="1" w:styleId="None">
    <w:name w:val="None"/>
    <w:rsid w:val="008E2FB1"/>
  </w:style>
  <w:style w:type="paragraph" w:customStyle="1" w:styleId="BodyAA">
    <w:name w:val="Body A A"/>
    <w:rsid w:val="008E2F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</w:rPr>
  </w:style>
  <w:style w:type="character" w:styleId="Hperlink">
    <w:name w:val="Hyperlink"/>
    <w:basedOn w:val="Liguvaikefont"/>
    <w:uiPriority w:val="99"/>
    <w:unhideWhenUsed/>
    <w:rsid w:val="008E2FB1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8E2FB1"/>
    <w:rPr>
      <w:color w:val="954F72" w:themeColor="followedHyperlink"/>
      <w:u w:val="single"/>
    </w:rPr>
  </w:style>
  <w:style w:type="paragraph" w:styleId="Alapealkiri">
    <w:name w:val="Subtitle"/>
    <w:basedOn w:val="Normaallaad"/>
    <w:next w:val="Normaallaad"/>
    <w:link w:val="AlapealkiriMrk"/>
    <w:qFormat/>
    <w:rsid w:val="008E2FB1"/>
    <w:pPr>
      <w:numPr>
        <w:ilvl w:val="1"/>
      </w:numPr>
    </w:pPr>
    <w:rPr>
      <w:rFonts w:ascii="Calibri" w:eastAsia="Times New Roman" w:hAnsi="Calibri" w:cs="Times New Roman"/>
      <w:color w:val="5A5A5A"/>
      <w:spacing w:val="15"/>
      <w:lang w:eastAsia="ar-SA"/>
    </w:rPr>
  </w:style>
  <w:style w:type="character" w:customStyle="1" w:styleId="SubtitleChar1">
    <w:name w:val="Subtitle Char1"/>
    <w:basedOn w:val="Liguvaikefont"/>
    <w:uiPriority w:val="11"/>
    <w:rsid w:val="008E2FB1"/>
    <w:rPr>
      <w:rFonts w:eastAsiaTheme="minorEastAsia"/>
      <w:color w:val="5A5A5A" w:themeColor="text1" w:themeTint="A5"/>
      <w:spacing w:val="15"/>
    </w:rPr>
  </w:style>
  <w:style w:type="character" w:styleId="Lahendamatamainimine">
    <w:name w:val="Unresolved Mention"/>
    <w:basedOn w:val="Liguvaikefont"/>
    <w:uiPriority w:val="99"/>
    <w:semiHidden/>
    <w:unhideWhenUsed/>
    <w:rsid w:val="00F970FE"/>
    <w:rPr>
      <w:color w:val="605E5C"/>
      <w:shd w:val="clear" w:color="auto" w:fill="E1DFDD"/>
    </w:rPr>
  </w:style>
  <w:style w:type="paragraph" w:customStyle="1" w:styleId="muudetavtekst">
    <w:name w:val="muudetav tekst"/>
    <w:basedOn w:val="Normaallaad"/>
    <w:qFormat/>
    <w:rsid w:val="00DF270F"/>
    <w:pPr>
      <w:suppressAutoHyphens/>
      <w:autoSpaceDN w:val="0"/>
      <w:adjustRightInd w:val="0"/>
    </w:pPr>
    <w:rPr>
      <w:rFonts w:eastAsia="Times New Roman" w:cs="Times New Roman"/>
      <w:szCs w:val="24"/>
      <w:lang w:eastAsia="et-EE"/>
    </w:rPr>
  </w:style>
  <w:style w:type="numbering" w:customStyle="1" w:styleId="Normaalloend11">
    <w:name w:val="Normaalloend11"/>
    <w:rsid w:val="00F0722E"/>
  </w:style>
  <w:style w:type="numbering" w:customStyle="1" w:styleId="Normaalloend21">
    <w:name w:val="Normaalloend21"/>
    <w:rsid w:val="00F0722E"/>
  </w:style>
  <w:style w:type="numbering" w:customStyle="1" w:styleId="Tpploend11">
    <w:name w:val="Täpploend11"/>
    <w:basedOn w:val="Loendita"/>
    <w:rsid w:val="00F0722E"/>
  </w:style>
  <w:style w:type="numbering" w:customStyle="1" w:styleId="Laad11">
    <w:name w:val="Laad11"/>
    <w:uiPriority w:val="99"/>
    <w:rsid w:val="00F0722E"/>
  </w:style>
  <w:style w:type="paragraph" w:styleId="SK8">
    <w:name w:val="toc 8"/>
    <w:basedOn w:val="Normaallaad"/>
    <w:next w:val="Normaallaad"/>
    <w:autoRedefine/>
    <w:uiPriority w:val="39"/>
    <w:unhideWhenUsed/>
    <w:rsid w:val="00F0722E"/>
    <w:pPr>
      <w:spacing w:after="100"/>
      <w:ind w:left="1540"/>
    </w:pPr>
    <w:rPr>
      <w:rFonts w:eastAsiaTheme="minorEastAsia"/>
      <w:lang w:eastAsia="et-EE"/>
    </w:rPr>
  </w:style>
  <w:style w:type="paragraph" w:styleId="SK9">
    <w:name w:val="toc 9"/>
    <w:basedOn w:val="Normaallaad"/>
    <w:next w:val="Normaallaad"/>
    <w:autoRedefine/>
    <w:uiPriority w:val="39"/>
    <w:unhideWhenUsed/>
    <w:rsid w:val="00F0722E"/>
    <w:pPr>
      <w:spacing w:after="100"/>
      <w:ind w:left="1760"/>
    </w:pPr>
    <w:rPr>
      <w:rFonts w:eastAsiaTheme="minorEastAsia"/>
      <w:lang w:eastAsia="et-EE"/>
    </w:rPr>
  </w:style>
  <w:style w:type="numbering" w:customStyle="1" w:styleId="ImportedStyle11">
    <w:name w:val="Imported Style 11"/>
    <w:rsid w:val="00F0722E"/>
  </w:style>
  <w:style w:type="numbering" w:customStyle="1" w:styleId="ImportedStyle21">
    <w:name w:val="Imported Style 21"/>
    <w:rsid w:val="00F0722E"/>
  </w:style>
  <w:style w:type="paragraph" w:styleId="Vahedeta">
    <w:name w:val="No Spacing"/>
    <w:basedOn w:val="Normaallaad"/>
    <w:uiPriority w:val="1"/>
    <w:qFormat/>
    <w:rsid w:val="00F0722E"/>
    <w:rPr>
      <w:rFonts w:ascii="Calibri" w:hAnsi="Calibri" w:cs="Calibri"/>
    </w:rPr>
  </w:style>
  <w:style w:type="paragraph" w:customStyle="1" w:styleId="muudetavtekstalljoonega">
    <w:name w:val="muudetav tekst alljoonega"/>
    <w:basedOn w:val="muudetavtekst"/>
    <w:qFormat/>
    <w:rsid w:val="00F0722E"/>
    <w:rPr>
      <w:u w:val="single"/>
    </w:rPr>
  </w:style>
  <w:style w:type="paragraph" w:customStyle="1" w:styleId="paragraph">
    <w:name w:val="paragraph"/>
    <w:basedOn w:val="Normaallaad"/>
    <w:rsid w:val="00F0722E"/>
    <w:pPr>
      <w:spacing w:before="100" w:beforeAutospacing="1" w:after="100" w:afterAutospacing="1"/>
    </w:pPr>
    <w:rPr>
      <w:rFonts w:eastAsia="Times New Roman" w:cs="Times New Roman"/>
      <w:szCs w:val="24"/>
      <w:lang w:eastAsia="et-EE"/>
    </w:rPr>
  </w:style>
  <w:style w:type="character" w:customStyle="1" w:styleId="normaltextrun">
    <w:name w:val="normaltextrun"/>
    <w:basedOn w:val="Liguvaikefont"/>
    <w:rsid w:val="00F0722E"/>
  </w:style>
  <w:style w:type="character" w:customStyle="1" w:styleId="eop">
    <w:name w:val="eop"/>
    <w:basedOn w:val="Liguvaikefont"/>
    <w:rsid w:val="00F07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59FAE-B298-409E-A94F-E7A85AD4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19</Pages>
  <Words>7305</Words>
  <Characters>42372</Characters>
  <Application>Microsoft Office Word</Application>
  <DocSecurity>0</DocSecurity>
  <Lines>353</Lines>
  <Paragraphs>99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Danilišina</dc:creator>
  <cp:keywords/>
  <dc:description/>
  <cp:lastModifiedBy>Helen Uustalu</cp:lastModifiedBy>
  <cp:revision>14</cp:revision>
  <cp:lastPrinted>2022-04-07T12:01:00Z</cp:lastPrinted>
  <dcterms:created xsi:type="dcterms:W3CDTF">2024-02-28T08:42:00Z</dcterms:created>
  <dcterms:modified xsi:type="dcterms:W3CDTF">2024-03-11T08:56:00Z</dcterms:modified>
</cp:coreProperties>
</file>